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C1260" w:rsidRDefault="001C1260" w:rsidP="001C1260">
      <w:pPr>
        <w:pStyle w:val="aa"/>
        <w:ind w:right="-7" w:firstLine="567"/>
        <w:jc w:val="right"/>
        <w:rPr>
          <w:rFonts w:ascii="GHEA Grapalat" w:hAnsi="GHEA Grapalat" w:cs="Sylfaen"/>
          <w:i/>
          <w:sz w:val="16"/>
        </w:rPr>
      </w:pPr>
    </w:p>
    <w:p w:rsidR="001C1260" w:rsidRPr="001C1260" w:rsidRDefault="001C1260" w:rsidP="001C1260">
      <w:pPr>
        <w:pStyle w:val="aa"/>
        <w:ind w:right="-7" w:firstLine="567"/>
        <w:rPr>
          <w:rFonts w:ascii="GHEA Grapalat" w:hAnsi="GHEA Grapalat" w:cs="Sylfaen"/>
          <w:i/>
          <w:sz w:val="18"/>
          <w:szCs w:val="20"/>
          <w:lang w:val="af-ZA" w:eastAsia="ru-RU"/>
        </w:rPr>
      </w:pPr>
      <w:r w:rsidRPr="001C1260">
        <w:rPr>
          <w:rFonts w:ascii="GHEA Grapalat" w:hAnsi="GHEA Grapalat" w:cs="Sylfaen"/>
          <w:i/>
          <w:sz w:val="18"/>
          <w:szCs w:val="20"/>
          <w:lang w:val="af-ZA" w:eastAsia="ru-RU"/>
        </w:rPr>
        <w:t>STATEMENT:   ABOUT AC *</w:t>
      </w:r>
    </w:p>
    <w:p w:rsidR="001C1260" w:rsidRPr="001C1260" w:rsidRDefault="001C1260" w:rsidP="001C1260">
      <w:pPr>
        <w:pStyle w:val="aa"/>
        <w:ind w:right="-7" w:firstLine="567"/>
        <w:rPr>
          <w:rFonts w:ascii="GHEA Grapalat" w:hAnsi="GHEA Grapalat" w:cs="Sylfaen"/>
          <w:i/>
          <w:sz w:val="18"/>
          <w:szCs w:val="20"/>
          <w:lang w:val="af-ZA" w:eastAsia="ru-RU"/>
        </w:rPr>
      </w:pPr>
      <w:r w:rsidRPr="001C1260">
        <w:rPr>
          <w:rFonts w:ascii="GHEA Grapalat" w:hAnsi="GHEA Grapalat" w:cs="Sylfaen"/>
          <w:i/>
          <w:sz w:val="18"/>
          <w:szCs w:val="20"/>
          <w:lang w:val="af-ZA" w:eastAsia="ru-RU"/>
        </w:rPr>
        <w:t>This text of the statement has been approved by the evaluation committee</w:t>
      </w:r>
    </w:p>
    <w:p w:rsidR="001C1260" w:rsidRPr="001C1260" w:rsidRDefault="001C1260" w:rsidP="001C1260">
      <w:pPr>
        <w:pStyle w:val="aa"/>
        <w:ind w:right="-7" w:firstLine="567"/>
        <w:rPr>
          <w:rFonts w:ascii="GHEA Grapalat" w:hAnsi="GHEA Grapalat" w:cs="Sylfaen"/>
          <w:i/>
          <w:sz w:val="18"/>
          <w:szCs w:val="20"/>
          <w:lang w:val="af-ZA" w:eastAsia="ru-RU"/>
        </w:rPr>
      </w:pPr>
      <w:r w:rsidRPr="001C1260">
        <w:rPr>
          <w:rFonts w:ascii="GHEA Grapalat" w:hAnsi="GHEA Grapalat" w:cs="Sylfaen"/>
          <w:i/>
          <w:sz w:val="18"/>
          <w:szCs w:val="20"/>
          <w:lang w:val="af-ZA" w:eastAsia="ru-RU"/>
        </w:rPr>
        <w:t>By the decision of febryli, 202</w:t>
      </w:r>
      <w:r w:rsidR="00EA076B">
        <w:rPr>
          <w:rFonts w:ascii="GHEA Grapalat" w:hAnsi="GHEA Grapalat" w:cs="Sylfaen"/>
          <w:i/>
          <w:sz w:val="18"/>
          <w:szCs w:val="20"/>
          <w:lang w:val="hy-AM" w:eastAsia="ru-RU"/>
        </w:rPr>
        <w:t>5</w:t>
      </w:r>
      <w:r w:rsidRPr="001C1260">
        <w:rPr>
          <w:rFonts w:ascii="GHEA Grapalat" w:hAnsi="GHEA Grapalat" w:cs="Sylfaen"/>
          <w:i/>
          <w:sz w:val="18"/>
          <w:szCs w:val="20"/>
          <w:lang w:val="af-ZA" w:eastAsia="ru-RU"/>
        </w:rPr>
        <w:t>, "</w:t>
      </w:r>
      <w:r w:rsidR="00EA076B">
        <w:rPr>
          <w:rFonts w:ascii="GHEA Grapalat" w:hAnsi="GHEA Grapalat" w:cs="Sylfaen"/>
          <w:i/>
          <w:sz w:val="18"/>
          <w:szCs w:val="20"/>
          <w:lang w:val="hy-AM" w:eastAsia="ru-RU"/>
        </w:rPr>
        <w:t>29</w:t>
      </w:r>
      <w:r w:rsidRPr="001C1260">
        <w:rPr>
          <w:rFonts w:ascii="GHEA Grapalat" w:hAnsi="GHEA Grapalat" w:cs="Sylfaen"/>
          <w:i/>
          <w:sz w:val="18"/>
          <w:szCs w:val="20"/>
          <w:lang w:val="af-ZA" w:eastAsia="ru-RU"/>
        </w:rPr>
        <w:t>, "</w:t>
      </w:r>
      <w:r w:rsidR="00984857">
        <w:rPr>
          <w:rFonts w:ascii="GHEA Grapalat" w:hAnsi="GHEA Grapalat" w:cs="Sylfaen"/>
          <w:i/>
          <w:sz w:val="18"/>
          <w:szCs w:val="20"/>
          <w:lang w:val="hy-AM" w:eastAsia="ru-RU"/>
        </w:rPr>
        <w:t>0</w:t>
      </w:r>
      <w:r w:rsidRPr="001C1260">
        <w:rPr>
          <w:rFonts w:ascii="GHEA Grapalat" w:hAnsi="GHEA Grapalat" w:cs="Sylfaen"/>
          <w:i/>
          <w:sz w:val="18"/>
          <w:szCs w:val="20"/>
          <w:lang w:val="af-ZA" w:eastAsia="ru-RU"/>
        </w:rPr>
        <w:t>1"</w:t>
      </w:r>
    </w:p>
    <w:p w:rsidR="001C1260" w:rsidRPr="001C1260" w:rsidRDefault="001C1260" w:rsidP="001C1260">
      <w:pPr>
        <w:pStyle w:val="aa"/>
        <w:ind w:right="-7" w:firstLine="567"/>
        <w:rPr>
          <w:rFonts w:ascii="GHEA Grapalat" w:hAnsi="GHEA Grapalat" w:cs="Sylfaen"/>
          <w:i/>
          <w:sz w:val="18"/>
          <w:szCs w:val="20"/>
          <w:lang w:val="af-ZA" w:eastAsia="ru-RU"/>
        </w:rPr>
      </w:pPr>
      <w:r w:rsidRPr="001C1260">
        <w:rPr>
          <w:rFonts w:ascii="GHEA Grapalat" w:hAnsi="GHEA Grapalat" w:cs="Sylfaen"/>
          <w:i/>
          <w:sz w:val="18"/>
          <w:szCs w:val="20"/>
          <w:lang w:val="af-ZA" w:eastAsia="ru-RU"/>
        </w:rPr>
        <w:t>Procedure Code: ԿԱ</w:t>
      </w:r>
      <w:r w:rsidR="00984857">
        <w:rPr>
          <w:rFonts w:ascii="GHEA Grapalat" w:hAnsi="GHEA Grapalat" w:cs="Sylfaen"/>
          <w:i/>
          <w:sz w:val="18"/>
          <w:szCs w:val="20"/>
          <w:lang w:val="hy-AM" w:eastAsia="ru-RU"/>
        </w:rPr>
        <w:t>ՊԱ</w:t>
      </w:r>
      <w:r w:rsidRPr="001C1260">
        <w:rPr>
          <w:rFonts w:ascii="GHEA Grapalat" w:hAnsi="GHEA Grapalat" w:cs="Sylfaen"/>
          <w:i/>
          <w:sz w:val="18"/>
          <w:szCs w:val="20"/>
          <w:lang w:val="af-ZA" w:eastAsia="ru-RU"/>
        </w:rPr>
        <w:t xml:space="preserve">ԱՊԿ </w:t>
      </w:r>
      <w:r w:rsidR="00DD0D77">
        <w:rPr>
          <w:rFonts w:ascii="GHEA Grapalat" w:hAnsi="GHEA Grapalat" w:cs="Sylfaen"/>
          <w:i/>
          <w:sz w:val="18"/>
          <w:szCs w:val="20"/>
          <w:lang w:val="hy-AM" w:eastAsia="ru-RU"/>
        </w:rPr>
        <w:t>ՀՄԱ</w:t>
      </w:r>
      <w:r w:rsidRPr="001C1260">
        <w:rPr>
          <w:rFonts w:ascii="GHEA Grapalat" w:hAnsi="GHEA Grapalat" w:cs="Sylfaen"/>
          <w:i/>
          <w:sz w:val="18"/>
          <w:szCs w:val="20"/>
          <w:lang w:val="af-ZA" w:eastAsia="ru-RU"/>
        </w:rPr>
        <w:t>ԱՊՁԲ 2</w:t>
      </w:r>
      <w:r w:rsidR="00EA076B">
        <w:rPr>
          <w:rFonts w:ascii="GHEA Grapalat" w:hAnsi="GHEA Grapalat" w:cs="Sylfaen"/>
          <w:i/>
          <w:sz w:val="18"/>
          <w:szCs w:val="20"/>
          <w:lang w:val="hy-AM" w:eastAsia="ru-RU"/>
        </w:rPr>
        <w:t>5</w:t>
      </w:r>
      <w:r w:rsidRPr="001C1260">
        <w:rPr>
          <w:rFonts w:ascii="GHEA Grapalat" w:hAnsi="GHEA Grapalat" w:cs="Sylfaen"/>
          <w:i/>
          <w:sz w:val="18"/>
          <w:szCs w:val="20"/>
          <w:lang w:val="af-ZA" w:eastAsia="ru-RU"/>
        </w:rPr>
        <w:t>/</w:t>
      </w:r>
      <w:r w:rsidR="00984857">
        <w:rPr>
          <w:rFonts w:ascii="GHEA Grapalat" w:hAnsi="GHEA Grapalat" w:cs="Sylfaen"/>
          <w:i/>
          <w:sz w:val="18"/>
          <w:szCs w:val="20"/>
          <w:lang w:val="hy-AM" w:eastAsia="ru-RU"/>
        </w:rPr>
        <w:t>0</w:t>
      </w:r>
      <w:r w:rsidRPr="001C1260">
        <w:rPr>
          <w:rFonts w:ascii="GHEA Grapalat" w:hAnsi="GHEA Grapalat" w:cs="Sylfaen"/>
          <w:i/>
          <w:sz w:val="18"/>
          <w:szCs w:val="20"/>
          <w:lang w:val="af-ZA" w:eastAsia="ru-RU"/>
        </w:rPr>
        <w:t>1</w:t>
      </w:r>
    </w:p>
    <w:p w:rsidR="001C1260" w:rsidRPr="001C1260" w:rsidRDefault="001C1260" w:rsidP="001C1260">
      <w:pPr>
        <w:pStyle w:val="aa"/>
        <w:ind w:right="-7" w:firstLine="567"/>
        <w:rPr>
          <w:rFonts w:ascii="GHEA Grapalat" w:hAnsi="GHEA Grapalat" w:cs="Sylfaen"/>
          <w:i/>
          <w:sz w:val="18"/>
          <w:szCs w:val="20"/>
          <w:lang w:val="af-ZA" w:eastAsia="ru-RU"/>
        </w:rPr>
      </w:pPr>
      <w:r w:rsidRPr="001C1260">
        <w:rPr>
          <w:rFonts w:ascii="GHEA Grapalat" w:hAnsi="GHEA Grapalat" w:cs="Sylfaen"/>
          <w:i/>
          <w:sz w:val="18"/>
          <w:szCs w:val="20"/>
          <w:lang w:val="af-ZA" w:eastAsia="ru-RU"/>
        </w:rPr>
        <w:t xml:space="preserve">The Client - </w:t>
      </w:r>
      <w:r w:rsidR="002E3F3F" w:rsidRPr="002E3F3F">
        <w:rPr>
          <w:rFonts w:ascii="GHEA Grapalat" w:hAnsi="GHEA Grapalat" w:cs="Sylfaen"/>
          <w:i/>
          <w:sz w:val="18"/>
          <w:szCs w:val="20"/>
          <w:lang w:val="af-ZA" w:eastAsia="ru-RU"/>
        </w:rPr>
        <w:t>Kaputan Primary Health Care Center SNOC</w:t>
      </w:r>
      <w:r w:rsidRPr="001C1260">
        <w:rPr>
          <w:rFonts w:ascii="GHEA Grapalat" w:hAnsi="GHEA Grapalat" w:cs="Sylfaen"/>
          <w:i/>
          <w:sz w:val="18"/>
          <w:szCs w:val="20"/>
          <w:lang w:val="af-ZA" w:eastAsia="ru-RU"/>
        </w:rPr>
        <w:t xml:space="preserve">, located </w:t>
      </w:r>
      <w:r w:rsidRPr="002E3F3F">
        <w:rPr>
          <w:rFonts w:ascii="GHEA Grapalat" w:hAnsi="GHEA Grapalat" w:cs="Sylfaen"/>
          <w:i/>
          <w:sz w:val="18"/>
          <w:szCs w:val="20"/>
          <w:lang w:val="af-ZA" w:eastAsia="ru-RU"/>
        </w:rPr>
        <w:t xml:space="preserve">at </w:t>
      </w:r>
      <w:r w:rsidR="002E3F3F" w:rsidRPr="002E3F3F">
        <w:rPr>
          <w:rFonts w:ascii="GHEA Grapalat" w:hAnsi="GHEA Grapalat" w:cs="Sylfaen"/>
          <w:i/>
          <w:sz w:val="18"/>
          <w:szCs w:val="20"/>
          <w:lang w:val="af-ZA" w:eastAsia="ru-RU"/>
        </w:rPr>
        <w:t>c. Kaputan, 1 st., house 15</w:t>
      </w:r>
      <w:r w:rsidRPr="001C1260">
        <w:rPr>
          <w:rFonts w:ascii="GHEA Grapalat" w:hAnsi="GHEA Grapalat" w:cs="Sylfaen"/>
          <w:i/>
          <w:sz w:val="18"/>
          <w:szCs w:val="20"/>
          <w:lang w:val="af-ZA" w:eastAsia="ru-RU"/>
        </w:rPr>
        <w:t>, announces a one-stage SC.</w:t>
      </w:r>
    </w:p>
    <w:p w:rsidR="001C1260" w:rsidRPr="001C1260" w:rsidRDefault="001C1260" w:rsidP="001C1260">
      <w:pPr>
        <w:pStyle w:val="aa"/>
        <w:ind w:right="-7" w:firstLine="567"/>
        <w:rPr>
          <w:rFonts w:ascii="GHEA Grapalat" w:hAnsi="GHEA Grapalat" w:cs="Sylfaen"/>
          <w:i/>
          <w:sz w:val="18"/>
          <w:szCs w:val="20"/>
          <w:lang w:val="af-ZA" w:eastAsia="ru-RU"/>
        </w:rPr>
      </w:pPr>
      <w:r w:rsidRPr="001C1260">
        <w:rPr>
          <w:rFonts w:ascii="GHEA Grapalat" w:hAnsi="GHEA Grapalat" w:cs="Sylfaen"/>
          <w:i/>
          <w:sz w:val="18"/>
          <w:szCs w:val="20"/>
          <w:lang w:val="af-ZA" w:eastAsia="ru-RU"/>
        </w:rPr>
        <w:t>As a result of this procedure, the selected participant will be suggested to conclude a Medicare and GNI Supply Agreement (hereinafter referred to as the Contract) as prescribed.</w:t>
      </w:r>
    </w:p>
    <w:p w:rsidR="001C1260" w:rsidRPr="001C1260" w:rsidRDefault="001C1260" w:rsidP="001C1260">
      <w:pPr>
        <w:pStyle w:val="aa"/>
        <w:ind w:right="-7" w:firstLine="567"/>
        <w:rPr>
          <w:rFonts w:ascii="GHEA Grapalat" w:hAnsi="GHEA Grapalat" w:cs="Sylfaen"/>
          <w:i/>
          <w:sz w:val="18"/>
          <w:szCs w:val="20"/>
          <w:lang w:val="af-ZA" w:eastAsia="ru-RU"/>
        </w:rPr>
      </w:pPr>
      <w:r w:rsidRPr="001C1260">
        <w:rPr>
          <w:rFonts w:ascii="GHEA Grapalat" w:hAnsi="GHEA Grapalat" w:cs="Sylfaen"/>
          <w:i/>
          <w:sz w:val="18"/>
          <w:szCs w:val="20"/>
          <w:lang w:val="af-ZA" w:eastAsia="ru-RU"/>
        </w:rPr>
        <w:t>According to Article 7 of the RA Law on Procurement, any person, irrespective of being a foreign natural person, organization or stateless person, has an equal right to participate in this procedure.</w:t>
      </w:r>
    </w:p>
    <w:p w:rsidR="001C1260" w:rsidRPr="001C1260" w:rsidRDefault="001C1260" w:rsidP="001C1260">
      <w:pPr>
        <w:pStyle w:val="aa"/>
        <w:ind w:right="-7" w:firstLine="567"/>
        <w:rPr>
          <w:rFonts w:ascii="GHEA Grapalat" w:hAnsi="GHEA Grapalat" w:cs="Sylfaen"/>
          <w:i/>
          <w:sz w:val="18"/>
          <w:szCs w:val="20"/>
          <w:lang w:val="af-ZA" w:eastAsia="ru-RU"/>
        </w:rPr>
      </w:pPr>
      <w:r w:rsidRPr="001C1260">
        <w:rPr>
          <w:rFonts w:ascii="GHEA Grapalat" w:hAnsi="GHEA Grapalat" w:cs="Sylfaen"/>
          <w:i/>
          <w:sz w:val="18"/>
          <w:szCs w:val="20"/>
          <w:lang w:val="af-ZA" w:eastAsia="ru-RU"/>
        </w:rPr>
        <w:t>Conditions for persons not eligible to participate in this procedure, as well as the conditions set forth by the participants, are set forth at the invitation of this procedure.</w:t>
      </w:r>
    </w:p>
    <w:p w:rsidR="001C1260" w:rsidRPr="001C1260" w:rsidRDefault="001C1260" w:rsidP="001C1260">
      <w:pPr>
        <w:pStyle w:val="aa"/>
        <w:ind w:right="-7" w:firstLine="567"/>
        <w:rPr>
          <w:rFonts w:ascii="GHEA Grapalat" w:hAnsi="GHEA Grapalat" w:cs="Sylfaen"/>
          <w:i/>
          <w:sz w:val="18"/>
          <w:szCs w:val="20"/>
          <w:lang w:val="af-ZA" w:eastAsia="ru-RU"/>
        </w:rPr>
      </w:pPr>
      <w:r w:rsidRPr="001C1260">
        <w:rPr>
          <w:rFonts w:ascii="GHEA Grapalat" w:hAnsi="GHEA Grapalat" w:cs="Sylfaen"/>
          <w:i/>
          <w:sz w:val="18"/>
          <w:szCs w:val="20"/>
          <w:lang w:val="af-ZA" w:eastAsia="ru-RU"/>
        </w:rPr>
        <w:t>The selected bidder shall be selected from among the bidders who have evaluated the bids satisfactorily on the basis of preference to the bidder submitting the minimum bid.</w:t>
      </w:r>
    </w:p>
    <w:p w:rsidR="001C1260" w:rsidRPr="001C1260" w:rsidRDefault="001C1260" w:rsidP="001C1260">
      <w:pPr>
        <w:pStyle w:val="aa"/>
        <w:ind w:right="-7" w:firstLine="567"/>
        <w:rPr>
          <w:rFonts w:ascii="GHEA Grapalat" w:hAnsi="GHEA Grapalat" w:cs="Sylfaen"/>
          <w:i/>
          <w:sz w:val="18"/>
          <w:szCs w:val="20"/>
          <w:lang w:val="af-ZA" w:eastAsia="ru-RU"/>
        </w:rPr>
      </w:pPr>
      <w:r w:rsidRPr="001C1260">
        <w:rPr>
          <w:rFonts w:ascii="GHEA Grapalat" w:hAnsi="GHEA Grapalat" w:cs="Sylfaen"/>
          <w:i/>
          <w:sz w:val="18"/>
          <w:szCs w:val="20"/>
          <w:lang w:val="af-ZA" w:eastAsia="ru-RU"/>
        </w:rPr>
        <w:t xml:space="preserve">In order to receive the paper invitation to the procedure, you must apply to the client by 7pm on the </w:t>
      </w:r>
      <w:r w:rsidR="00DD0D77">
        <w:rPr>
          <w:rFonts w:ascii="GHEA Grapalat" w:hAnsi="GHEA Grapalat" w:cs="Sylfaen"/>
          <w:i/>
          <w:sz w:val="18"/>
          <w:szCs w:val="20"/>
          <w:lang w:val="hy-AM" w:eastAsia="ru-RU"/>
        </w:rPr>
        <w:t>3</w:t>
      </w:r>
      <w:r w:rsidRPr="001C1260">
        <w:rPr>
          <w:rFonts w:ascii="GHEA Grapalat" w:hAnsi="GHEA Grapalat" w:cs="Sylfaen"/>
          <w:i/>
          <w:sz w:val="18"/>
          <w:szCs w:val="20"/>
          <w:lang w:val="af-ZA" w:eastAsia="ru-RU"/>
        </w:rPr>
        <w:t>th day following the date of publication of this announcement. In addition, in order to receive a paper invitation, the client must submit a written application. The client ensures that the paper invitation is free of charge</w:t>
      </w:r>
    </w:p>
    <w:p w:rsidR="001C1260" w:rsidRPr="001C1260" w:rsidRDefault="001C1260" w:rsidP="001C1260">
      <w:pPr>
        <w:pStyle w:val="aa"/>
        <w:ind w:right="-7" w:firstLine="567"/>
        <w:rPr>
          <w:rFonts w:ascii="GHEA Grapalat" w:hAnsi="GHEA Grapalat" w:cs="Sylfaen"/>
          <w:i/>
          <w:sz w:val="18"/>
          <w:szCs w:val="20"/>
          <w:lang w:val="af-ZA" w:eastAsia="ru-RU"/>
        </w:rPr>
      </w:pPr>
      <w:r w:rsidRPr="001C1260">
        <w:rPr>
          <w:rFonts w:ascii="GHEA Grapalat" w:hAnsi="GHEA Grapalat" w:cs="Sylfaen"/>
          <w:i/>
          <w:sz w:val="18"/>
          <w:szCs w:val="20"/>
          <w:lang w:val="af-ZA" w:eastAsia="ru-RU"/>
        </w:rPr>
        <w:t>Upon request to submit an invitation electronically, the client shall provide the invoice free of charge during the business day following the day of receipt of the request.</w:t>
      </w:r>
    </w:p>
    <w:p w:rsidR="001C1260" w:rsidRPr="001C1260" w:rsidRDefault="001C1260" w:rsidP="001C1260">
      <w:pPr>
        <w:pStyle w:val="aa"/>
        <w:ind w:right="-7" w:firstLine="567"/>
        <w:rPr>
          <w:rFonts w:ascii="GHEA Grapalat" w:hAnsi="GHEA Grapalat" w:cs="Sylfaen"/>
          <w:i/>
          <w:sz w:val="18"/>
          <w:szCs w:val="20"/>
          <w:lang w:val="af-ZA" w:eastAsia="ru-RU"/>
        </w:rPr>
      </w:pPr>
      <w:r w:rsidRPr="001C1260">
        <w:rPr>
          <w:rFonts w:ascii="GHEA Grapalat" w:hAnsi="GHEA Grapalat" w:cs="Sylfaen"/>
          <w:i/>
          <w:sz w:val="18"/>
          <w:szCs w:val="20"/>
          <w:lang w:val="af-ZA" w:eastAsia="ru-RU"/>
        </w:rPr>
        <w:t>Not receiving an invitation does not limit a participant's right to participate in this procedure.</w:t>
      </w:r>
    </w:p>
    <w:p w:rsidR="001C1260" w:rsidRPr="001C1260" w:rsidRDefault="001C1260" w:rsidP="001C1260">
      <w:pPr>
        <w:pStyle w:val="aa"/>
        <w:ind w:right="-7" w:firstLine="567"/>
        <w:rPr>
          <w:rFonts w:ascii="GHEA Grapalat" w:hAnsi="GHEA Grapalat" w:cs="Sylfaen"/>
          <w:i/>
          <w:sz w:val="18"/>
          <w:szCs w:val="20"/>
          <w:lang w:val="af-ZA" w:eastAsia="ru-RU"/>
        </w:rPr>
      </w:pPr>
      <w:r w:rsidRPr="001C1260">
        <w:rPr>
          <w:rFonts w:ascii="GHEA Grapalat" w:hAnsi="GHEA Grapalat" w:cs="Sylfaen"/>
          <w:i/>
          <w:sz w:val="18"/>
          <w:szCs w:val="20"/>
          <w:lang w:val="af-ZA" w:eastAsia="ru-RU"/>
        </w:rPr>
        <w:t xml:space="preserve">Applications for participation in this procedure must be submitted by the following address: Kotayk Primary Health Care Center" SNCO, located </w:t>
      </w:r>
      <w:r w:rsidR="002E3F3F" w:rsidRPr="002E3F3F">
        <w:rPr>
          <w:rFonts w:ascii="GHEA Grapalat" w:hAnsi="GHEA Grapalat" w:cs="Sylfaen"/>
          <w:i/>
          <w:sz w:val="18"/>
          <w:szCs w:val="20"/>
          <w:lang w:val="af-ZA" w:eastAsia="ru-RU"/>
        </w:rPr>
        <w:t>c. Kaputan, 1 st., house 15</w:t>
      </w:r>
      <w:r w:rsidRPr="001C1260">
        <w:rPr>
          <w:rFonts w:ascii="GHEA Grapalat" w:hAnsi="GHEA Grapalat" w:cs="Sylfaen"/>
          <w:i/>
          <w:sz w:val="18"/>
          <w:szCs w:val="20"/>
          <w:lang w:val="af-ZA" w:eastAsia="ru-RU"/>
        </w:rPr>
        <w:t>in paper form by 14.30 on the 7th day following the date of publication of this announcement.</w:t>
      </w:r>
    </w:p>
    <w:p w:rsidR="001C1260" w:rsidRPr="001C1260" w:rsidRDefault="001C1260" w:rsidP="001C1260">
      <w:pPr>
        <w:pStyle w:val="aa"/>
        <w:ind w:right="-7" w:firstLine="567"/>
        <w:rPr>
          <w:rFonts w:ascii="GHEA Grapalat" w:hAnsi="GHEA Grapalat" w:cs="Sylfaen"/>
          <w:i/>
          <w:sz w:val="18"/>
          <w:szCs w:val="20"/>
          <w:lang w:val="af-ZA" w:eastAsia="ru-RU"/>
        </w:rPr>
      </w:pPr>
      <w:r w:rsidRPr="001C1260">
        <w:rPr>
          <w:rFonts w:ascii="GHEA Grapalat" w:hAnsi="GHEA Grapalat" w:cs="Sylfaen"/>
          <w:i/>
          <w:sz w:val="18"/>
          <w:szCs w:val="20"/>
          <w:lang w:val="af-ZA" w:eastAsia="ru-RU"/>
        </w:rPr>
        <w:t>Applications can also be submitted in English or Russian in addition to Armenian.</w:t>
      </w:r>
    </w:p>
    <w:p w:rsidR="001C1260" w:rsidRPr="001C1260" w:rsidRDefault="001C1260" w:rsidP="001C1260">
      <w:pPr>
        <w:pStyle w:val="aa"/>
        <w:ind w:right="-7" w:firstLine="567"/>
        <w:rPr>
          <w:rFonts w:ascii="GHEA Grapalat" w:hAnsi="GHEA Grapalat" w:cs="Sylfaen"/>
          <w:i/>
          <w:sz w:val="18"/>
          <w:szCs w:val="20"/>
          <w:lang w:val="af-ZA" w:eastAsia="ru-RU"/>
        </w:rPr>
      </w:pPr>
      <w:r w:rsidRPr="001C1260">
        <w:rPr>
          <w:rFonts w:ascii="GHEA Grapalat" w:hAnsi="GHEA Grapalat" w:cs="Sylfaen"/>
          <w:i/>
          <w:sz w:val="18"/>
          <w:szCs w:val="20"/>
          <w:lang w:val="af-ZA" w:eastAsia="ru-RU"/>
        </w:rPr>
        <w:t xml:space="preserve">Bids will be opened at 14.30 Kotayk Primary Health Care Center" SNCO, located at </w:t>
      </w:r>
      <w:r w:rsidR="002E3F3F" w:rsidRPr="002E3F3F">
        <w:rPr>
          <w:rFonts w:ascii="GHEA Grapalat" w:hAnsi="GHEA Grapalat" w:cs="Sylfaen"/>
          <w:i/>
          <w:sz w:val="18"/>
          <w:szCs w:val="20"/>
          <w:lang w:val="af-ZA" w:eastAsia="ru-RU"/>
        </w:rPr>
        <w:t>c. Kaputan, 1 st., house 15</w:t>
      </w:r>
      <w:r w:rsidRPr="001C1260">
        <w:rPr>
          <w:rFonts w:ascii="GHEA Grapalat" w:hAnsi="GHEA Grapalat" w:cs="Sylfaen"/>
          <w:i/>
          <w:sz w:val="18"/>
          <w:szCs w:val="20"/>
          <w:lang w:val="af-ZA" w:eastAsia="ru-RU"/>
        </w:rPr>
        <w:t xml:space="preserve">on the </w:t>
      </w:r>
      <w:r w:rsidR="00230D10">
        <w:rPr>
          <w:rFonts w:ascii="GHEA Grapalat" w:hAnsi="GHEA Grapalat" w:cs="Sylfaen"/>
          <w:i/>
          <w:sz w:val="18"/>
          <w:szCs w:val="20"/>
          <w:lang w:val="af-ZA" w:eastAsia="ru-RU"/>
        </w:rPr>
        <w:t>3</w:t>
      </w:r>
      <w:r w:rsidRPr="001C1260">
        <w:rPr>
          <w:rFonts w:ascii="GHEA Grapalat" w:hAnsi="GHEA Grapalat" w:cs="Sylfaen"/>
          <w:i/>
          <w:sz w:val="18"/>
          <w:szCs w:val="20"/>
          <w:lang w:val="af-ZA" w:eastAsia="ru-RU"/>
        </w:rPr>
        <w:t>th day after publication. to.</w:t>
      </w:r>
    </w:p>
    <w:p w:rsidR="001C1260" w:rsidRPr="001C1260" w:rsidRDefault="001C1260" w:rsidP="001C1260">
      <w:pPr>
        <w:pStyle w:val="aa"/>
        <w:ind w:right="-7" w:firstLine="567"/>
        <w:rPr>
          <w:rFonts w:ascii="GHEA Grapalat" w:hAnsi="GHEA Grapalat" w:cs="Sylfaen"/>
          <w:i/>
          <w:sz w:val="18"/>
          <w:szCs w:val="20"/>
          <w:lang w:val="af-ZA" w:eastAsia="ru-RU"/>
        </w:rPr>
      </w:pPr>
      <w:r w:rsidRPr="001C1260">
        <w:rPr>
          <w:rFonts w:ascii="GHEA Grapalat" w:hAnsi="GHEA Grapalat" w:cs="Sylfaen"/>
          <w:i/>
          <w:sz w:val="18"/>
          <w:szCs w:val="20"/>
          <w:lang w:val="af-ZA" w:eastAsia="ru-RU"/>
        </w:rPr>
        <w:t>Complaints about this procedure should be lodged with the Procurement Complaint Investigator. Yerevan, Downtown, Moskovyan str. At 1 address. Appeals are made in accordance with the procedure set forth in this invitation to tender. Filing a complaint requires a payment in the amount of AMD 30,000 (thirty thousand), which must be transferred to the Treasury Account "900008000482" opened by the Ministry of Finance of the Republic of Armenia.</w:t>
      </w:r>
    </w:p>
    <w:p w:rsidR="001C1260" w:rsidRPr="001C1260" w:rsidRDefault="001C1260" w:rsidP="001C1260">
      <w:pPr>
        <w:pStyle w:val="aa"/>
        <w:ind w:right="-7" w:firstLine="567"/>
        <w:rPr>
          <w:rFonts w:ascii="GHEA Grapalat" w:hAnsi="GHEA Grapalat" w:cs="Sylfaen"/>
          <w:i/>
          <w:sz w:val="18"/>
          <w:szCs w:val="20"/>
          <w:lang w:val="af-ZA" w:eastAsia="ru-RU"/>
        </w:rPr>
      </w:pPr>
      <w:r w:rsidRPr="001C1260">
        <w:rPr>
          <w:rFonts w:ascii="GHEA Grapalat" w:hAnsi="GHEA Grapalat" w:cs="Sylfaen"/>
          <w:i/>
          <w:sz w:val="18"/>
          <w:szCs w:val="20"/>
          <w:lang w:val="af-ZA" w:eastAsia="ru-RU"/>
        </w:rPr>
        <w:t>For more information on this announcement, please contact Anahit Arsenyan, Secretary of the Evaluation Committee first name, last namePhone 093-53-57-35:</w:t>
      </w:r>
    </w:p>
    <w:p w:rsidR="00096865" w:rsidRDefault="001C1260" w:rsidP="00036D2F">
      <w:pPr>
        <w:pStyle w:val="aa"/>
        <w:spacing w:after="0"/>
        <w:ind w:right="-7" w:firstLine="567"/>
        <w:rPr>
          <w:rFonts w:ascii="GHEA Grapalat" w:hAnsi="GHEA Grapalat"/>
          <w:i/>
          <w:lang w:val="af-ZA"/>
        </w:rPr>
      </w:pPr>
      <w:r w:rsidRPr="001C1260">
        <w:rPr>
          <w:rFonts w:ascii="GHEA Grapalat" w:hAnsi="GHEA Grapalat" w:cs="Sylfaen"/>
          <w:i/>
          <w:sz w:val="18"/>
          <w:szCs w:val="20"/>
          <w:lang w:val="af-ZA" w:eastAsia="ru-RU"/>
        </w:rPr>
        <w:t xml:space="preserve">                                        Email arsenyananahit@mail.ru    </w:t>
      </w:r>
      <w:r w:rsidRPr="00036D2F">
        <w:rPr>
          <w:rFonts w:ascii="GHEA Grapalat" w:hAnsi="GHEA Grapalat" w:cs="Sylfaen"/>
          <w:i/>
          <w:sz w:val="18"/>
          <w:szCs w:val="20"/>
          <w:lang w:val="af-ZA" w:eastAsia="ru-RU"/>
        </w:rPr>
        <w:t xml:space="preserve">Client </w:t>
      </w:r>
      <w:r w:rsidR="00036D2F" w:rsidRPr="00036D2F">
        <w:rPr>
          <w:rFonts w:ascii="GHEA Grapalat" w:hAnsi="GHEA Grapalat" w:cs="Sylfaen"/>
          <w:i/>
          <w:sz w:val="18"/>
          <w:szCs w:val="20"/>
          <w:lang w:val="af-ZA" w:eastAsia="ru-RU"/>
        </w:rPr>
        <w:t xml:space="preserve">c. Kaputan, 1 st., house 15 </w:t>
      </w:r>
    </w:p>
    <w:p w:rsidR="001C1260" w:rsidRDefault="001C1260" w:rsidP="00EF3662">
      <w:pPr>
        <w:pStyle w:val="a3"/>
        <w:spacing w:line="240" w:lineRule="auto"/>
        <w:jc w:val="center"/>
        <w:rPr>
          <w:rFonts w:ascii="GHEA Grapalat" w:hAnsi="GHEA Grapalat"/>
          <w:i w:val="0"/>
          <w:lang w:val="af-ZA"/>
        </w:rPr>
      </w:pPr>
    </w:p>
    <w:p w:rsidR="001C1260" w:rsidRDefault="001C1260" w:rsidP="00EF3662">
      <w:pPr>
        <w:pStyle w:val="a3"/>
        <w:spacing w:line="240" w:lineRule="auto"/>
        <w:jc w:val="center"/>
        <w:rPr>
          <w:rFonts w:ascii="GHEA Grapalat" w:hAnsi="GHEA Grapalat"/>
          <w:i w:val="0"/>
          <w:lang w:val="af-ZA"/>
        </w:rPr>
      </w:pPr>
    </w:p>
    <w:p w:rsidR="001C1260" w:rsidRDefault="001C1260" w:rsidP="00EF3662">
      <w:pPr>
        <w:pStyle w:val="a3"/>
        <w:spacing w:line="240" w:lineRule="auto"/>
        <w:jc w:val="center"/>
        <w:rPr>
          <w:rFonts w:ascii="GHEA Grapalat" w:hAnsi="GHEA Grapalat"/>
          <w:i w:val="0"/>
          <w:lang w:val="af-ZA"/>
        </w:rPr>
      </w:pPr>
    </w:p>
    <w:p w:rsidR="001C1260" w:rsidRDefault="001C1260" w:rsidP="00EF3662">
      <w:pPr>
        <w:pStyle w:val="a3"/>
        <w:spacing w:line="240" w:lineRule="auto"/>
        <w:jc w:val="center"/>
        <w:rPr>
          <w:rFonts w:ascii="GHEA Grapalat" w:hAnsi="GHEA Grapalat"/>
          <w:i w:val="0"/>
          <w:lang w:val="af-ZA"/>
        </w:rPr>
      </w:pPr>
    </w:p>
    <w:p w:rsidR="001C1260" w:rsidRDefault="001C1260" w:rsidP="00EF3662">
      <w:pPr>
        <w:pStyle w:val="a3"/>
        <w:spacing w:line="240" w:lineRule="auto"/>
        <w:jc w:val="center"/>
        <w:rPr>
          <w:rFonts w:ascii="GHEA Grapalat" w:hAnsi="GHEA Grapalat"/>
          <w:i w:val="0"/>
          <w:lang w:val="af-ZA"/>
        </w:rPr>
      </w:pPr>
    </w:p>
    <w:p w:rsidR="001C1260" w:rsidRDefault="001C1260" w:rsidP="00EF3662">
      <w:pPr>
        <w:pStyle w:val="a3"/>
        <w:spacing w:line="240" w:lineRule="auto"/>
        <w:jc w:val="center"/>
        <w:rPr>
          <w:rFonts w:ascii="GHEA Grapalat" w:hAnsi="GHEA Grapalat"/>
          <w:i w:val="0"/>
          <w:lang w:val="af-ZA"/>
        </w:rPr>
      </w:pPr>
    </w:p>
    <w:p w:rsidR="001C1260" w:rsidRDefault="001C1260" w:rsidP="00EF3662">
      <w:pPr>
        <w:pStyle w:val="a3"/>
        <w:spacing w:line="240" w:lineRule="auto"/>
        <w:jc w:val="center"/>
        <w:rPr>
          <w:rFonts w:ascii="GHEA Grapalat" w:hAnsi="GHEA Grapalat"/>
          <w:i w:val="0"/>
          <w:lang w:val="af-ZA"/>
        </w:rPr>
      </w:pPr>
    </w:p>
    <w:p w:rsidR="001C1260" w:rsidRDefault="001C1260" w:rsidP="00EF3662">
      <w:pPr>
        <w:pStyle w:val="a3"/>
        <w:spacing w:line="240" w:lineRule="auto"/>
        <w:jc w:val="center"/>
        <w:rPr>
          <w:rFonts w:ascii="GHEA Grapalat" w:hAnsi="GHEA Grapalat"/>
          <w:i w:val="0"/>
          <w:lang w:val="af-ZA"/>
        </w:rPr>
      </w:pPr>
    </w:p>
    <w:p w:rsidR="001C1260" w:rsidRDefault="001C1260" w:rsidP="00EF3662">
      <w:pPr>
        <w:pStyle w:val="a3"/>
        <w:spacing w:line="240" w:lineRule="auto"/>
        <w:jc w:val="center"/>
        <w:rPr>
          <w:rFonts w:ascii="GHEA Grapalat" w:hAnsi="GHEA Grapalat"/>
          <w:i w:val="0"/>
          <w:lang w:val="af-ZA"/>
        </w:rPr>
      </w:pPr>
    </w:p>
    <w:p w:rsidR="001C1260" w:rsidRDefault="001C1260" w:rsidP="00EF3662">
      <w:pPr>
        <w:pStyle w:val="a3"/>
        <w:spacing w:line="240" w:lineRule="auto"/>
        <w:jc w:val="center"/>
        <w:rPr>
          <w:rFonts w:ascii="GHEA Grapalat" w:hAnsi="GHEA Grapalat"/>
          <w:i w:val="0"/>
          <w:lang w:val="af-ZA"/>
        </w:rPr>
      </w:pPr>
    </w:p>
    <w:p w:rsidR="001C1260" w:rsidRDefault="001C1260" w:rsidP="00EF3662">
      <w:pPr>
        <w:pStyle w:val="a3"/>
        <w:spacing w:line="240" w:lineRule="auto"/>
        <w:jc w:val="center"/>
        <w:rPr>
          <w:rFonts w:ascii="GHEA Grapalat" w:hAnsi="GHEA Grapalat"/>
          <w:i w:val="0"/>
          <w:lang w:val="af-ZA"/>
        </w:rPr>
      </w:pPr>
    </w:p>
    <w:p w:rsidR="001C1260" w:rsidRDefault="001C1260" w:rsidP="00EF3662">
      <w:pPr>
        <w:pStyle w:val="a3"/>
        <w:spacing w:line="240" w:lineRule="auto"/>
        <w:jc w:val="center"/>
        <w:rPr>
          <w:rFonts w:ascii="GHEA Grapalat" w:hAnsi="GHEA Grapalat"/>
          <w:i w:val="0"/>
          <w:lang w:val="af-ZA"/>
        </w:rPr>
      </w:pPr>
    </w:p>
    <w:p w:rsidR="001C1260" w:rsidRDefault="001C1260" w:rsidP="00EF3662">
      <w:pPr>
        <w:pStyle w:val="a3"/>
        <w:spacing w:line="240" w:lineRule="auto"/>
        <w:jc w:val="center"/>
        <w:rPr>
          <w:rFonts w:ascii="GHEA Grapalat" w:hAnsi="GHEA Grapalat"/>
          <w:i w:val="0"/>
          <w:lang w:val="af-ZA"/>
        </w:rPr>
      </w:pPr>
    </w:p>
    <w:p w:rsidR="001C1260" w:rsidRDefault="001C1260" w:rsidP="00EF3662">
      <w:pPr>
        <w:pStyle w:val="a3"/>
        <w:spacing w:line="240" w:lineRule="auto"/>
        <w:jc w:val="center"/>
        <w:rPr>
          <w:rFonts w:ascii="GHEA Grapalat" w:hAnsi="GHEA Grapalat"/>
          <w:i w:val="0"/>
          <w:lang w:val="af-ZA"/>
        </w:rPr>
      </w:pPr>
    </w:p>
    <w:p w:rsidR="001C1260" w:rsidRDefault="001C1260" w:rsidP="00EF3662">
      <w:pPr>
        <w:pStyle w:val="a3"/>
        <w:spacing w:line="240" w:lineRule="auto"/>
        <w:jc w:val="center"/>
        <w:rPr>
          <w:rFonts w:ascii="GHEA Grapalat" w:hAnsi="GHEA Grapalat"/>
          <w:i w:val="0"/>
          <w:lang w:val="af-ZA"/>
        </w:rPr>
      </w:pPr>
    </w:p>
    <w:p w:rsidR="001C1260" w:rsidRDefault="001C1260" w:rsidP="00EF3662">
      <w:pPr>
        <w:pStyle w:val="a3"/>
        <w:spacing w:line="240" w:lineRule="auto"/>
        <w:jc w:val="center"/>
        <w:rPr>
          <w:rFonts w:ascii="GHEA Grapalat" w:hAnsi="GHEA Grapalat"/>
          <w:i w:val="0"/>
          <w:lang w:val="af-ZA"/>
        </w:rPr>
      </w:pPr>
    </w:p>
    <w:p w:rsidR="001C1260" w:rsidRDefault="001C1260" w:rsidP="00EF3662">
      <w:pPr>
        <w:pStyle w:val="a3"/>
        <w:spacing w:line="240" w:lineRule="auto"/>
        <w:jc w:val="center"/>
        <w:rPr>
          <w:rFonts w:ascii="GHEA Grapalat" w:hAnsi="GHEA Grapalat"/>
          <w:i w:val="0"/>
          <w:lang w:val="af-ZA"/>
        </w:rPr>
      </w:pPr>
    </w:p>
    <w:p w:rsidR="001C1260" w:rsidRDefault="001C1260" w:rsidP="00EF3662">
      <w:pPr>
        <w:pStyle w:val="a3"/>
        <w:spacing w:line="240" w:lineRule="auto"/>
        <w:jc w:val="center"/>
        <w:rPr>
          <w:rFonts w:ascii="GHEA Grapalat" w:hAnsi="GHEA Grapalat"/>
          <w:i w:val="0"/>
          <w:lang w:val="af-ZA"/>
        </w:rPr>
      </w:pPr>
    </w:p>
    <w:p w:rsidR="001C1260" w:rsidRDefault="001C1260" w:rsidP="00EF3662">
      <w:pPr>
        <w:pStyle w:val="a3"/>
        <w:spacing w:line="240" w:lineRule="auto"/>
        <w:jc w:val="center"/>
        <w:rPr>
          <w:rFonts w:ascii="GHEA Grapalat" w:hAnsi="GHEA Grapalat"/>
          <w:i w:val="0"/>
          <w:lang w:val="af-ZA"/>
        </w:rPr>
      </w:pPr>
    </w:p>
    <w:p w:rsidR="001C1260" w:rsidRPr="001C1260" w:rsidRDefault="001C1260" w:rsidP="001C1260">
      <w:pPr>
        <w:pStyle w:val="a3"/>
        <w:jc w:val="center"/>
        <w:rPr>
          <w:rFonts w:ascii="GHEA Grapalat" w:hAnsi="GHEA Grapalat"/>
          <w:i w:val="0"/>
          <w:lang w:val="af-ZA"/>
        </w:rPr>
      </w:pPr>
      <w:r w:rsidRPr="001C1260">
        <w:rPr>
          <w:rFonts w:ascii="GHEA Grapalat" w:hAnsi="GHEA Grapalat"/>
          <w:i w:val="0"/>
          <w:lang w:val="af-ZA"/>
        </w:rPr>
        <w:t>ОБЪЯВЛЕНИЕ</w:t>
      </w:r>
    </w:p>
    <w:p w:rsidR="001C1260" w:rsidRPr="001C1260" w:rsidRDefault="001C1260" w:rsidP="001C1260">
      <w:pPr>
        <w:pStyle w:val="a3"/>
        <w:jc w:val="center"/>
        <w:rPr>
          <w:rFonts w:ascii="GHEA Grapalat" w:hAnsi="GHEA Grapalat"/>
          <w:i w:val="0"/>
          <w:lang w:val="af-ZA"/>
        </w:rPr>
      </w:pPr>
      <w:r w:rsidRPr="001C1260">
        <w:rPr>
          <w:rFonts w:ascii="GHEA Grapalat" w:hAnsi="GHEA Grapalat"/>
          <w:i w:val="0"/>
          <w:lang w:val="af-ZA"/>
        </w:rPr>
        <w:t>запрос котировки</w:t>
      </w:r>
    </w:p>
    <w:p w:rsidR="001C1260" w:rsidRPr="001C1260" w:rsidRDefault="001C1260" w:rsidP="001C1260">
      <w:pPr>
        <w:pStyle w:val="a3"/>
        <w:jc w:val="center"/>
        <w:rPr>
          <w:rFonts w:ascii="GHEA Grapalat" w:hAnsi="GHEA Grapalat"/>
          <w:i w:val="0"/>
          <w:lang w:val="af-ZA"/>
        </w:rPr>
      </w:pPr>
      <w:r w:rsidRPr="001C1260">
        <w:rPr>
          <w:rFonts w:ascii="GHEA Grapalat" w:hAnsi="GHEA Grapalat"/>
          <w:i w:val="0"/>
          <w:lang w:val="af-ZA"/>
        </w:rPr>
        <w:lastRenderedPageBreak/>
        <w:t>Настоящий текст объявления утвержден Решением Оценочной Комиссии от "</w:t>
      </w:r>
      <w:r w:rsidR="00EA076B">
        <w:rPr>
          <w:rFonts w:ascii="GHEA Grapalat" w:hAnsi="GHEA Grapalat"/>
          <w:i w:val="0"/>
          <w:lang w:val="hy-AM"/>
        </w:rPr>
        <w:t>29</w:t>
      </w:r>
      <w:r w:rsidRPr="001C1260">
        <w:rPr>
          <w:rFonts w:ascii="GHEA Grapalat" w:hAnsi="GHEA Grapalat"/>
          <w:i w:val="0"/>
          <w:lang w:val="af-ZA"/>
        </w:rPr>
        <w:t xml:space="preserve"> "01" 202</w:t>
      </w:r>
      <w:r w:rsidR="00EA076B">
        <w:rPr>
          <w:rFonts w:ascii="GHEA Grapalat" w:hAnsi="GHEA Grapalat"/>
          <w:i w:val="0"/>
          <w:lang w:val="hy-AM"/>
        </w:rPr>
        <w:t>5</w:t>
      </w:r>
      <w:r w:rsidRPr="001C1260">
        <w:rPr>
          <w:rFonts w:ascii="GHEA Grapalat" w:hAnsi="GHEA Grapalat"/>
          <w:i w:val="0"/>
          <w:lang w:val="af-ZA"/>
        </w:rPr>
        <w:t xml:space="preserve"> года "1" </w:t>
      </w:r>
    </w:p>
    <w:p w:rsidR="001C1260" w:rsidRPr="001C1260" w:rsidRDefault="001C1260" w:rsidP="001C1260">
      <w:pPr>
        <w:pStyle w:val="a3"/>
        <w:jc w:val="center"/>
        <w:rPr>
          <w:rFonts w:ascii="GHEA Grapalat" w:hAnsi="GHEA Grapalat"/>
          <w:i w:val="0"/>
          <w:lang w:val="af-ZA"/>
        </w:rPr>
      </w:pPr>
      <w:r w:rsidRPr="001C1260">
        <w:rPr>
          <w:rFonts w:ascii="GHEA Grapalat" w:hAnsi="GHEA Grapalat"/>
          <w:i w:val="0"/>
          <w:lang w:val="af-ZA"/>
        </w:rPr>
        <w:t>Код процедуры Կ</w:t>
      </w:r>
      <w:r w:rsidR="00984857">
        <w:rPr>
          <w:rFonts w:ascii="GHEA Grapalat" w:hAnsi="GHEA Grapalat"/>
          <w:i w:val="0"/>
          <w:lang w:val="hy-AM"/>
        </w:rPr>
        <w:t>ԱՊ</w:t>
      </w:r>
      <w:r w:rsidRPr="001C1260">
        <w:rPr>
          <w:rFonts w:ascii="GHEA Grapalat" w:hAnsi="GHEA Grapalat"/>
          <w:i w:val="0"/>
          <w:lang w:val="af-ZA"/>
        </w:rPr>
        <w:t xml:space="preserve">ԱԱՊԿ </w:t>
      </w:r>
      <w:r w:rsidR="00DD0D77">
        <w:rPr>
          <w:rFonts w:ascii="GHEA Grapalat" w:hAnsi="GHEA Grapalat"/>
          <w:i w:val="0"/>
          <w:lang w:val="hy-AM"/>
        </w:rPr>
        <w:t>ՀՄԱ</w:t>
      </w:r>
      <w:r w:rsidRPr="001C1260">
        <w:rPr>
          <w:rFonts w:ascii="GHEA Grapalat" w:hAnsi="GHEA Grapalat"/>
          <w:i w:val="0"/>
          <w:lang w:val="af-ZA"/>
        </w:rPr>
        <w:t>ԱՊՁԲ 2</w:t>
      </w:r>
      <w:r w:rsidR="00EA076B">
        <w:rPr>
          <w:rFonts w:ascii="GHEA Grapalat" w:hAnsi="GHEA Grapalat"/>
          <w:i w:val="0"/>
          <w:lang w:val="hy-AM"/>
        </w:rPr>
        <w:t>5</w:t>
      </w:r>
      <w:r w:rsidRPr="001C1260">
        <w:rPr>
          <w:rFonts w:ascii="GHEA Grapalat" w:hAnsi="GHEA Grapalat"/>
          <w:i w:val="0"/>
          <w:lang w:val="af-ZA"/>
        </w:rPr>
        <w:t>/</w:t>
      </w:r>
      <w:r w:rsidR="00984857">
        <w:rPr>
          <w:rFonts w:ascii="GHEA Grapalat" w:hAnsi="GHEA Grapalat"/>
          <w:i w:val="0"/>
          <w:lang w:val="hy-AM"/>
        </w:rPr>
        <w:t>0</w:t>
      </w:r>
      <w:r w:rsidRPr="001C1260">
        <w:rPr>
          <w:rFonts w:ascii="GHEA Grapalat" w:hAnsi="GHEA Grapalat"/>
          <w:i w:val="0"/>
          <w:lang w:val="af-ZA"/>
        </w:rPr>
        <w:t>1</w:t>
      </w:r>
    </w:p>
    <w:p w:rsidR="001C1260" w:rsidRPr="001C1260" w:rsidRDefault="001C1260" w:rsidP="001C1260">
      <w:pPr>
        <w:pStyle w:val="a3"/>
        <w:jc w:val="center"/>
        <w:rPr>
          <w:rFonts w:ascii="GHEA Grapalat" w:hAnsi="GHEA Grapalat"/>
          <w:i w:val="0"/>
          <w:lang w:val="af-ZA"/>
        </w:rPr>
      </w:pPr>
      <w:r w:rsidRPr="001C1260">
        <w:rPr>
          <w:rFonts w:ascii="GHEA Grapalat" w:hAnsi="GHEA Grapalat"/>
          <w:i w:val="0"/>
          <w:lang w:val="af-ZA"/>
        </w:rPr>
        <w:t>Заказчик  Центр первичной медицинской помощи ГНКО «</w:t>
      </w:r>
      <w:bookmarkStart w:id="0" w:name="_Hlk157438623"/>
      <w:r w:rsidR="002E3F3F" w:rsidRPr="002E3F3F">
        <w:rPr>
          <w:rFonts w:ascii="GHEA Grapalat" w:hAnsi="GHEA Grapalat"/>
          <w:i w:val="0"/>
          <w:lang w:val="af-ZA"/>
        </w:rPr>
        <w:t>Капутан</w:t>
      </w:r>
      <w:bookmarkEnd w:id="0"/>
      <w:r w:rsidR="002E3F3F" w:rsidRPr="002E3F3F">
        <w:rPr>
          <w:rFonts w:ascii="GHEA Grapalat" w:hAnsi="GHEA Grapalat"/>
          <w:i w:val="0"/>
          <w:lang w:val="af-ZA"/>
        </w:rPr>
        <w:t>ский центр первичной медико-санитарной помощи SNOC</w:t>
      </w:r>
      <w:r w:rsidRPr="002E3F3F">
        <w:rPr>
          <w:rFonts w:ascii="GHEA Grapalat" w:hAnsi="GHEA Grapalat"/>
          <w:i w:val="0"/>
          <w:lang w:val="af-ZA"/>
        </w:rPr>
        <w:t xml:space="preserve">», расположенный по адресу: </w:t>
      </w:r>
      <w:r w:rsidR="00036D2F" w:rsidRPr="002E3F3F">
        <w:rPr>
          <w:rFonts w:ascii="GHEA Grapalat" w:hAnsi="GHEA Grapalat"/>
          <w:i w:val="0"/>
          <w:lang w:val="af-ZA"/>
        </w:rPr>
        <w:t>г.</w:t>
      </w:r>
      <w:r w:rsidR="00036D2F" w:rsidRPr="00036D2F">
        <w:rPr>
          <w:rFonts w:ascii="GHEA Grapalat" w:hAnsi="GHEA Grapalat"/>
          <w:i w:val="0"/>
          <w:lang w:val="af-ZA"/>
        </w:rPr>
        <w:t xml:space="preserve"> Капутан, 1 улица, дом 15 </w:t>
      </w:r>
      <w:r w:rsidRPr="001C1260">
        <w:rPr>
          <w:rFonts w:ascii="GHEA Grapalat" w:hAnsi="GHEA Grapalat"/>
          <w:i w:val="0"/>
          <w:lang w:val="af-ZA"/>
        </w:rPr>
        <w:t>объявляет запрос котировки, который проводится одним этапом.</w:t>
      </w:r>
    </w:p>
    <w:p w:rsidR="001C1260" w:rsidRPr="001C1260" w:rsidRDefault="001C1260" w:rsidP="001C1260">
      <w:pPr>
        <w:pStyle w:val="a3"/>
        <w:jc w:val="center"/>
        <w:rPr>
          <w:rFonts w:ascii="GHEA Grapalat" w:hAnsi="GHEA Grapalat"/>
          <w:i w:val="0"/>
          <w:lang w:val="af-ZA"/>
        </w:rPr>
      </w:pPr>
      <w:r w:rsidRPr="001C1260">
        <w:rPr>
          <w:rFonts w:ascii="GHEA Grapalat" w:hAnsi="GHEA Grapalat"/>
          <w:i w:val="0"/>
          <w:lang w:val="af-ZA"/>
        </w:rPr>
        <w:t xml:space="preserve">Участнику, отобранному по итогам настоящей процедуры, в установленном порядке будет предложено заключить договор на поставку </w:t>
      </w:r>
    </w:p>
    <w:p w:rsidR="001C1260" w:rsidRPr="001C1260" w:rsidRDefault="001C1260" w:rsidP="001C1260">
      <w:pPr>
        <w:pStyle w:val="a3"/>
        <w:jc w:val="center"/>
        <w:rPr>
          <w:rFonts w:ascii="GHEA Grapalat" w:hAnsi="GHEA Grapalat"/>
          <w:i w:val="0"/>
          <w:lang w:val="af-ZA"/>
        </w:rPr>
      </w:pPr>
      <w:r w:rsidRPr="001C1260">
        <w:rPr>
          <w:rFonts w:ascii="GHEA Grapalat" w:hAnsi="GHEA Grapalat"/>
          <w:i w:val="0"/>
          <w:lang w:val="af-ZA"/>
        </w:rPr>
        <w:t>Лекарства: (далее — договор).</w:t>
      </w:r>
    </w:p>
    <w:p w:rsidR="001C1260" w:rsidRPr="001C1260" w:rsidRDefault="001C1260" w:rsidP="001C1260">
      <w:pPr>
        <w:pStyle w:val="a3"/>
        <w:jc w:val="center"/>
        <w:rPr>
          <w:rFonts w:ascii="GHEA Grapalat" w:hAnsi="GHEA Grapalat"/>
          <w:i w:val="0"/>
          <w:lang w:val="af-ZA"/>
        </w:rPr>
      </w:pPr>
      <w:r w:rsidRPr="001C1260">
        <w:rPr>
          <w:rFonts w:ascii="GHEA Grapalat" w:hAnsi="GHEA Grapalat"/>
          <w:i w:val="0"/>
          <w:lang w:val="af-ZA"/>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 настоящей процедуре.</w:t>
      </w:r>
    </w:p>
    <w:p w:rsidR="001C1260" w:rsidRPr="001C1260" w:rsidRDefault="001C1260" w:rsidP="001C1260">
      <w:pPr>
        <w:pStyle w:val="a3"/>
        <w:jc w:val="center"/>
        <w:rPr>
          <w:rFonts w:ascii="GHEA Grapalat" w:hAnsi="GHEA Grapalat"/>
          <w:i w:val="0"/>
          <w:lang w:val="af-ZA"/>
        </w:rPr>
      </w:pPr>
      <w:r w:rsidRPr="001C1260">
        <w:rPr>
          <w:rFonts w:ascii="GHEA Grapalat" w:hAnsi="GHEA Grapalat"/>
          <w:i w:val="0"/>
          <w:lang w:val="af-ZA"/>
        </w:rPr>
        <w:t xml:space="preserve">Условия предъявляемые к лицам, не имеющим права на участие в  данной процедуре, а также участникам, установлены приглашением на настоящую процедуру. </w:t>
      </w:r>
    </w:p>
    <w:p w:rsidR="001C1260" w:rsidRPr="001C1260" w:rsidRDefault="001C1260" w:rsidP="001C1260">
      <w:pPr>
        <w:pStyle w:val="a3"/>
        <w:jc w:val="center"/>
        <w:rPr>
          <w:rFonts w:ascii="GHEA Grapalat" w:hAnsi="GHEA Grapalat"/>
          <w:i w:val="0"/>
          <w:lang w:val="af-ZA"/>
        </w:rPr>
      </w:pPr>
      <w:r w:rsidRPr="001C1260">
        <w:rPr>
          <w:rFonts w:ascii="GHEA Grapalat" w:hAnsi="GHEA Grapalat"/>
          <w:i w:val="0"/>
          <w:lang w:val="af-ZA"/>
        </w:rPr>
        <w:t>Отобранный участник определяется из числа участников, подавших заявки, оцененные удовлетворительно по неценовым условиям, по принципу предпочтения, отдаваемого участнику, представившему минимальное ценовое предложение.</w:t>
      </w:r>
    </w:p>
    <w:p w:rsidR="001C1260" w:rsidRPr="001C1260" w:rsidRDefault="001C1260" w:rsidP="001C1260">
      <w:pPr>
        <w:pStyle w:val="a3"/>
        <w:jc w:val="center"/>
        <w:rPr>
          <w:rFonts w:ascii="GHEA Grapalat" w:hAnsi="GHEA Grapalat"/>
          <w:i w:val="0"/>
          <w:lang w:val="af-ZA"/>
        </w:rPr>
      </w:pPr>
      <w:r w:rsidRPr="001C1260">
        <w:rPr>
          <w:rFonts w:ascii="GHEA Grapalat" w:hAnsi="GHEA Grapalat"/>
          <w:i w:val="0"/>
          <w:lang w:val="af-ZA"/>
        </w:rPr>
        <w:t xml:space="preserve">Для получения приглашения на процедуру в бумажной форме необходимо обратиться к заказчику до 14.30 часов </w:t>
      </w:r>
      <w:r w:rsidR="00230D10">
        <w:rPr>
          <w:rFonts w:ascii="GHEA Grapalat" w:hAnsi="GHEA Grapalat"/>
          <w:i w:val="0"/>
          <w:lang w:val="af-ZA"/>
        </w:rPr>
        <w:t>3</w:t>
      </w:r>
      <w:r w:rsidRPr="001C1260">
        <w:rPr>
          <w:rFonts w:ascii="GHEA Grapalat" w:hAnsi="GHEA Grapalat"/>
          <w:i w:val="0"/>
          <w:lang w:val="af-ZA"/>
        </w:rPr>
        <w:t xml:space="preserve">_-го дня со дня опубликования настоящего объявления. При этом для получения приглашения в бумажной форме заказчику должно быть представлено письменное заявление. Заказчик обеспечивает бесплатное предоставление приглашения в бумажной форме (или в случае представления вместе с заявлением копии выданного банком документа, подтверждающего уплату ___________ драмов РА, При наличии требования о предоставлении приглашения в электронной форме заказчик обеспечивает бесплатное предоставление приглашения в электронной форме в течение рабочего дня, следующего за днем получения заявления. </w:t>
      </w:r>
    </w:p>
    <w:p w:rsidR="001C1260" w:rsidRPr="001C1260" w:rsidRDefault="001C1260" w:rsidP="001C1260">
      <w:pPr>
        <w:pStyle w:val="a3"/>
        <w:jc w:val="center"/>
        <w:rPr>
          <w:rFonts w:ascii="GHEA Grapalat" w:hAnsi="GHEA Grapalat"/>
          <w:i w:val="0"/>
          <w:lang w:val="af-ZA"/>
        </w:rPr>
      </w:pPr>
      <w:r w:rsidRPr="001C1260">
        <w:rPr>
          <w:rFonts w:ascii="GHEA Grapalat" w:hAnsi="GHEA Grapalat"/>
          <w:i w:val="0"/>
          <w:lang w:val="af-ZA"/>
        </w:rPr>
        <w:t>Неполучение приглашения не ограничивает права участника на участие в настоящей процедуре.</w:t>
      </w:r>
    </w:p>
    <w:p w:rsidR="001C1260" w:rsidRPr="001C1260" w:rsidRDefault="001C1260" w:rsidP="001C1260">
      <w:pPr>
        <w:pStyle w:val="a3"/>
        <w:jc w:val="center"/>
        <w:rPr>
          <w:rFonts w:ascii="GHEA Grapalat" w:hAnsi="GHEA Grapalat"/>
          <w:i w:val="0"/>
          <w:lang w:val="af-ZA"/>
        </w:rPr>
      </w:pPr>
      <w:r w:rsidRPr="001C1260">
        <w:rPr>
          <w:rFonts w:ascii="GHEA Grapalat" w:hAnsi="GHEA Grapalat"/>
          <w:i w:val="0"/>
          <w:lang w:val="af-ZA"/>
        </w:rPr>
        <w:t xml:space="preserve">Заявки на на открытый конкурс необходимо подавать по адресу ГНКО «Котайкский центр первичной медико-санитарной помощи», расположенный по адресу: ул. </w:t>
      </w:r>
      <w:r w:rsidR="002E3F3F" w:rsidRPr="002E3F3F">
        <w:rPr>
          <w:rFonts w:ascii="GHEA Grapalat" w:hAnsi="GHEA Grapalat"/>
          <w:i w:val="0"/>
          <w:lang w:val="af-ZA"/>
        </w:rPr>
        <w:t>Капутан</w:t>
      </w:r>
      <w:r w:rsidRPr="001C1260">
        <w:rPr>
          <w:rFonts w:ascii="GHEA Grapalat" w:hAnsi="GHEA Grapalat"/>
          <w:i w:val="0"/>
          <w:lang w:val="af-ZA"/>
        </w:rPr>
        <w:t xml:space="preserve">, </w:t>
      </w:r>
      <w:r w:rsidR="002E3F3F">
        <w:rPr>
          <w:rFonts w:ascii="GHEA Grapalat" w:hAnsi="GHEA Grapalat"/>
          <w:i w:val="0"/>
          <w:lang w:val="hy-AM"/>
        </w:rPr>
        <w:t>1</w:t>
      </w:r>
      <w:r w:rsidRPr="001C1260">
        <w:rPr>
          <w:rFonts w:ascii="GHEA Grapalat" w:hAnsi="GHEA Grapalat"/>
          <w:i w:val="0"/>
          <w:lang w:val="af-ZA"/>
        </w:rPr>
        <w:t xml:space="preserve">, дом </w:t>
      </w:r>
      <w:r w:rsidR="002E3F3F">
        <w:rPr>
          <w:rFonts w:ascii="GHEA Grapalat" w:hAnsi="GHEA Grapalat"/>
          <w:i w:val="0"/>
          <w:lang w:val="hy-AM"/>
        </w:rPr>
        <w:t>15</w:t>
      </w:r>
      <w:r w:rsidRPr="001C1260">
        <w:rPr>
          <w:rFonts w:ascii="GHEA Grapalat" w:hAnsi="GHEA Grapalat"/>
          <w:i w:val="0"/>
          <w:lang w:val="af-ZA"/>
        </w:rPr>
        <w:t xml:space="preserve">.в документарной форме, до 14.30_часов </w:t>
      </w:r>
      <w:r w:rsidR="00DD0D77">
        <w:rPr>
          <w:rFonts w:ascii="GHEA Grapalat" w:hAnsi="GHEA Grapalat"/>
          <w:i w:val="0"/>
          <w:lang w:val="hy-AM"/>
        </w:rPr>
        <w:t>3</w:t>
      </w:r>
      <w:r w:rsidRPr="001C1260">
        <w:rPr>
          <w:rFonts w:ascii="GHEA Grapalat" w:hAnsi="GHEA Grapalat"/>
          <w:i w:val="0"/>
          <w:lang w:val="af-ZA"/>
        </w:rPr>
        <w:t>_-го дня со дня опубликования настоящего объявления. Кроме армянского языка заявки могут быть поданы также на английском или русском языке.</w:t>
      </w:r>
    </w:p>
    <w:p w:rsidR="002E3F3F" w:rsidRPr="002E3F3F" w:rsidRDefault="001C1260" w:rsidP="002E3F3F">
      <w:pPr>
        <w:rPr>
          <w:rFonts w:ascii="GHEA Grapalat" w:hAnsi="GHEA Grapalat"/>
          <w:sz w:val="20"/>
          <w:szCs w:val="20"/>
          <w:lang w:val="af-ZA"/>
        </w:rPr>
      </w:pPr>
      <w:r w:rsidRPr="001C1260">
        <w:rPr>
          <w:rFonts w:ascii="GHEA Grapalat" w:hAnsi="GHEA Grapalat"/>
          <w:lang w:val="af-ZA"/>
        </w:rPr>
        <w:t xml:space="preserve">Вскрытие заявок будет проводиться по адресу </w:t>
      </w:r>
      <w:r w:rsidR="002E3F3F" w:rsidRPr="002E3F3F">
        <w:rPr>
          <w:rFonts w:ascii="GHEA Grapalat" w:hAnsi="GHEA Grapalat"/>
          <w:sz w:val="20"/>
          <w:szCs w:val="20"/>
          <w:lang w:val="af-ZA"/>
        </w:rPr>
        <w:t>Կապուտանի  ԱԱՊԿ ՊՈԱԿ</w:t>
      </w:r>
    </w:p>
    <w:p w:rsidR="001C1260" w:rsidRPr="001C1260" w:rsidRDefault="001C1260" w:rsidP="001C1260">
      <w:pPr>
        <w:pStyle w:val="a3"/>
        <w:jc w:val="center"/>
        <w:rPr>
          <w:rFonts w:ascii="GHEA Grapalat" w:hAnsi="GHEA Grapalat"/>
          <w:i w:val="0"/>
          <w:lang w:val="af-ZA"/>
        </w:rPr>
      </w:pPr>
      <w:r w:rsidRPr="001C1260">
        <w:rPr>
          <w:rFonts w:ascii="GHEA Grapalat" w:hAnsi="GHEA Grapalat"/>
          <w:i w:val="0"/>
          <w:lang w:val="af-ZA"/>
        </w:rPr>
        <w:t xml:space="preserve">», расположенный по адресу: ул_, в 14.30 часов </w:t>
      </w:r>
      <w:r w:rsidR="00DD0D77">
        <w:rPr>
          <w:rFonts w:ascii="GHEA Grapalat" w:hAnsi="GHEA Grapalat"/>
          <w:i w:val="0"/>
          <w:lang w:val="hy-AM"/>
        </w:rPr>
        <w:t>3</w:t>
      </w:r>
      <w:r w:rsidRPr="001C1260">
        <w:rPr>
          <w:rFonts w:ascii="GHEA Grapalat" w:hAnsi="GHEA Grapalat"/>
          <w:i w:val="0"/>
          <w:lang w:val="af-ZA"/>
        </w:rPr>
        <w:t>_-го дня со дня опубликования настоящего объявления</w:t>
      </w:r>
    </w:p>
    <w:p w:rsidR="001C1260" w:rsidRPr="001C1260" w:rsidRDefault="001C1260" w:rsidP="001C1260">
      <w:pPr>
        <w:pStyle w:val="a3"/>
        <w:jc w:val="center"/>
        <w:rPr>
          <w:rFonts w:ascii="GHEA Grapalat" w:hAnsi="GHEA Grapalat"/>
          <w:i w:val="0"/>
          <w:lang w:val="af-ZA"/>
        </w:rPr>
      </w:pPr>
      <w:r w:rsidRPr="001C1260">
        <w:rPr>
          <w:rFonts w:ascii="GHEA Grapalat" w:hAnsi="GHEA Grapalat"/>
          <w:i w:val="0"/>
          <w:lang w:val="af-ZA"/>
        </w:rPr>
        <w:t>Жалобы относительно настоящей процедуры должны быть поданы лицу, рассматривающее связанные с закупками жалобы, по адресу: ул. Мелик-Адамяна 1, Ереван. Обжалование осуществляется в порядке, установленном приглашением на настоящий конкурс. Для подачи жалобы требуется плата в размере 30 000 (тридцать тысяч) драмов РА, которая должна быть перечислена на казначейский счет № 900008000482, открытый на имя Министерства финансов Республики Армения.</w:t>
      </w:r>
    </w:p>
    <w:p w:rsidR="001C1260" w:rsidRPr="001C1260" w:rsidRDefault="001C1260" w:rsidP="001C1260">
      <w:pPr>
        <w:pStyle w:val="a3"/>
        <w:jc w:val="center"/>
        <w:rPr>
          <w:rFonts w:ascii="GHEA Grapalat" w:hAnsi="GHEA Grapalat"/>
          <w:i w:val="0"/>
          <w:lang w:val="af-ZA"/>
        </w:rPr>
      </w:pPr>
      <w:r w:rsidRPr="001C1260">
        <w:rPr>
          <w:rFonts w:ascii="GHEA Grapalat" w:hAnsi="GHEA Grapalat"/>
          <w:i w:val="0"/>
          <w:lang w:val="af-ZA"/>
        </w:rPr>
        <w:t xml:space="preserve">Для получения дополнительной информации, связанной с настоящим объявлением, можете обратиться к секретарю Оценочной комиссии </w:t>
      </w:r>
    </w:p>
    <w:p w:rsidR="001C1260" w:rsidRPr="001C1260" w:rsidRDefault="001C1260" w:rsidP="001C1260">
      <w:pPr>
        <w:pStyle w:val="a3"/>
        <w:jc w:val="center"/>
        <w:rPr>
          <w:rFonts w:ascii="GHEA Grapalat" w:hAnsi="GHEA Grapalat"/>
          <w:i w:val="0"/>
          <w:lang w:val="af-ZA"/>
        </w:rPr>
      </w:pPr>
      <w:r w:rsidRPr="001C1260">
        <w:rPr>
          <w:rFonts w:ascii="GHEA Grapalat" w:hAnsi="GHEA Grapalat"/>
          <w:i w:val="0"/>
          <w:lang w:val="af-ZA"/>
        </w:rPr>
        <w:t>Анаит Арсенян</w:t>
      </w:r>
    </w:p>
    <w:p w:rsidR="001C1260" w:rsidRPr="001C1260" w:rsidRDefault="001C1260" w:rsidP="001C1260">
      <w:pPr>
        <w:pStyle w:val="a3"/>
        <w:jc w:val="center"/>
        <w:rPr>
          <w:rFonts w:ascii="GHEA Grapalat" w:hAnsi="GHEA Grapalat"/>
          <w:i w:val="0"/>
          <w:lang w:val="af-ZA"/>
        </w:rPr>
      </w:pPr>
      <w:r w:rsidRPr="001C1260">
        <w:rPr>
          <w:rFonts w:ascii="GHEA Grapalat" w:hAnsi="GHEA Grapalat"/>
          <w:i w:val="0"/>
          <w:lang w:val="af-ZA"/>
        </w:rPr>
        <w:t>Телефон    093-53-57-35</w:t>
      </w:r>
    </w:p>
    <w:p w:rsidR="001C1260" w:rsidRPr="001C1260" w:rsidRDefault="001C1260" w:rsidP="001C1260">
      <w:pPr>
        <w:pStyle w:val="a3"/>
        <w:jc w:val="center"/>
        <w:rPr>
          <w:rFonts w:ascii="GHEA Grapalat" w:hAnsi="GHEA Grapalat"/>
          <w:i w:val="0"/>
          <w:lang w:val="af-ZA"/>
        </w:rPr>
      </w:pPr>
      <w:r w:rsidRPr="001C1260">
        <w:rPr>
          <w:rFonts w:ascii="GHEA Grapalat" w:hAnsi="GHEA Grapalat"/>
          <w:i w:val="0"/>
          <w:lang w:val="af-ZA"/>
        </w:rPr>
        <w:t>Электронная почта arsenyananahit@mail.ru</w:t>
      </w:r>
    </w:p>
    <w:p w:rsidR="001C1260" w:rsidRPr="001C1260" w:rsidRDefault="001C1260" w:rsidP="001C1260">
      <w:pPr>
        <w:pStyle w:val="a3"/>
        <w:jc w:val="center"/>
        <w:rPr>
          <w:rFonts w:ascii="GHEA Grapalat" w:hAnsi="GHEA Grapalat"/>
          <w:i w:val="0"/>
          <w:lang w:val="af-ZA"/>
        </w:rPr>
      </w:pPr>
      <w:r w:rsidRPr="001C1260">
        <w:rPr>
          <w:rFonts w:ascii="GHEA Grapalat" w:hAnsi="GHEA Grapalat"/>
          <w:i w:val="0"/>
          <w:lang w:val="af-ZA"/>
        </w:rPr>
        <w:lastRenderedPageBreak/>
        <w:t xml:space="preserve">Заказчик ___ </w:t>
      </w:r>
    </w:p>
    <w:p w:rsidR="001C1260" w:rsidRDefault="002E3F3F" w:rsidP="001C1260">
      <w:pPr>
        <w:pStyle w:val="a3"/>
        <w:spacing w:line="240" w:lineRule="auto"/>
        <w:jc w:val="center"/>
        <w:rPr>
          <w:rFonts w:ascii="GHEA Grapalat" w:hAnsi="GHEA Grapalat"/>
          <w:i w:val="0"/>
          <w:lang w:val="af-ZA"/>
        </w:rPr>
      </w:pPr>
      <w:bookmarkStart w:id="1" w:name="_Hlk157438357"/>
      <w:r w:rsidRPr="002E3F3F">
        <w:rPr>
          <w:rFonts w:ascii="GHEA Grapalat" w:hAnsi="GHEA Grapalat"/>
          <w:i w:val="0"/>
          <w:lang w:val="af-ZA"/>
        </w:rPr>
        <w:t>Կապուտանի  ԱԱՊԿ ՊՈԱԿ</w:t>
      </w:r>
    </w:p>
    <w:p w:rsidR="001C1260" w:rsidRDefault="001C1260" w:rsidP="001C1260">
      <w:pPr>
        <w:pStyle w:val="a3"/>
        <w:spacing w:line="240" w:lineRule="auto"/>
        <w:jc w:val="center"/>
        <w:rPr>
          <w:rFonts w:ascii="GHEA Grapalat" w:hAnsi="GHEA Grapalat"/>
          <w:i w:val="0"/>
          <w:lang w:val="af-ZA"/>
        </w:rPr>
      </w:pPr>
    </w:p>
    <w:bookmarkEnd w:id="1"/>
    <w:p w:rsidR="001C1260" w:rsidRDefault="001C1260" w:rsidP="001C1260">
      <w:pPr>
        <w:pStyle w:val="a3"/>
        <w:spacing w:line="240" w:lineRule="auto"/>
        <w:jc w:val="center"/>
        <w:rPr>
          <w:rFonts w:ascii="GHEA Grapalat" w:hAnsi="GHEA Grapalat"/>
          <w:i w:val="0"/>
          <w:lang w:val="af-ZA"/>
        </w:rPr>
      </w:pPr>
    </w:p>
    <w:p w:rsidR="001C1260" w:rsidRDefault="001C1260" w:rsidP="001C1260">
      <w:pPr>
        <w:pStyle w:val="a3"/>
        <w:spacing w:line="240" w:lineRule="auto"/>
        <w:jc w:val="center"/>
        <w:rPr>
          <w:rFonts w:ascii="GHEA Grapalat" w:hAnsi="GHEA Grapalat"/>
          <w:i w:val="0"/>
          <w:lang w:val="af-ZA"/>
        </w:rPr>
      </w:pPr>
    </w:p>
    <w:p w:rsidR="001C1260" w:rsidRDefault="001C1260" w:rsidP="001C1260">
      <w:pPr>
        <w:pStyle w:val="a3"/>
        <w:spacing w:line="240" w:lineRule="auto"/>
        <w:jc w:val="center"/>
        <w:rPr>
          <w:rFonts w:ascii="GHEA Grapalat" w:hAnsi="GHEA Grapalat"/>
          <w:i w:val="0"/>
          <w:lang w:val="af-ZA"/>
        </w:rPr>
      </w:pPr>
    </w:p>
    <w:p w:rsidR="001C1260" w:rsidRDefault="001C1260" w:rsidP="001C1260">
      <w:pPr>
        <w:pStyle w:val="a3"/>
        <w:spacing w:line="240" w:lineRule="auto"/>
        <w:jc w:val="center"/>
        <w:rPr>
          <w:rFonts w:ascii="GHEA Grapalat" w:hAnsi="GHEA Grapalat"/>
          <w:i w:val="0"/>
          <w:lang w:val="af-ZA"/>
        </w:rPr>
      </w:pPr>
    </w:p>
    <w:p w:rsidR="001C1260" w:rsidRDefault="001C1260" w:rsidP="001C1260">
      <w:pPr>
        <w:pStyle w:val="a3"/>
        <w:spacing w:line="240" w:lineRule="auto"/>
        <w:jc w:val="center"/>
        <w:rPr>
          <w:rFonts w:ascii="GHEA Grapalat" w:hAnsi="GHEA Grapalat"/>
          <w:i w:val="0"/>
          <w:lang w:val="af-ZA"/>
        </w:rPr>
      </w:pPr>
    </w:p>
    <w:p w:rsidR="001C1260" w:rsidRDefault="001C1260" w:rsidP="001C1260">
      <w:pPr>
        <w:pStyle w:val="a3"/>
        <w:spacing w:line="240" w:lineRule="auto"/>
        <w:jc w:val="center"/>
        <w:rPr>
          <w:rFonts w:ascii="GHEA Grapalat" w:hAnsi="GHEA Grapalat"/>
          <w:i w:val="0"/>
          <w:lang w:val="af-ZA"/>
        </w:rPr>
      </w:pPr>
    </w:p>
    <w:p w:rsidR="001C1260" w:rsidRDefault="001C1260" w:rsidP="001C1260">
      <w:pPr>
        <w:pStyle w:val="a3"/>
        <w:spacing w:line="240" w:lineRule="auto"/>
        <w:jc w:val="center"/>
        <w:rPr>
          <w:rFonts w:ascii="GHEA Grapalat" w:hAnsi="GHEA Grapalat"/>
          <w:i w:val="0"/>
          <w:lang w:val="af-ZA"/>
        </w:rPr>
      </w:pPr>
    </w:p>
    <w:p w:rsidR="001C1260" w:rsidRDefault="001C1260" w:rsidP="001C1260">
      <w:pPr>
        <w:pStyle w:val="a3"/>
        <w:spacing w:line="240" w:lineRule="auto"/>
        <w:jc w:val="center"/>
        <w:rPr>
          <w:rFonts w:ascii="GHEA Grapalat" w:hAnsi="GHEA Grapalat"/>
          <w:i w:val="0"/>
          <w:lang w:val="af-ZA"/>
        </w:rPr>
      </w:pPr>
    </w:p>
    <w:p w:rsidR="001C1260" w:rsidRDefault="001C1260" w:rsidP="001C1260">
      <w:pPr>
        <w:pStyle w:val="a3"/>
        <w:spacing w:line="240" w:lineRule="auto"/>
        <w:jc w:val="center"/>
        <w:rPr>
          <w:rFonts w:ascii="GHEA Grapalat" w:hAnsi="GHEA Grapalat"/>
          <w:i w:val="0"/>
          <w:lang w:val="af-ZA"/>
        </w:rPr>
      </w:pPr>
    </w:p>
    <w:p w:rsidR="001C1260" w:rsidRDefault="001C1260" w:rsidP="001C1260">
      <w:pPr>
        <w:pStyle w:val="a3"/>
        <w:spacing w:line="240" w:lineRule="auto"/>
        <w:jc w:val="center"/>
        <w:rPr>
          <w:rFonts w:ascii="GHEA Grapalat" w:hAnsi="GHEA Grapalat"/>
          <w:i w:val="0"/>
          <w:lang w:val="af-ZA"/>
        </w:rPr>
      </w:pPr>
    </w:p>
    <w:p w:rsidR="001C1260" w:rsidRDefault="001C1260" w:rsidP="001C1260">
      <w:pPr>
        <w:pStyle w:val="a3"/>
        <w:spacing w:line="240" w:lineRule="auto"/>
        <w:jc w:val="center"/>
        <w:rPr>
          <w:rFonts w:ascii="GHEA Grapalat" w:hAnsi="GHEA Grapalat"/>
          <w:i w:val="0"/>
          <w:lang w:val="af-ZA"/>
        </w:rPr>
      </w:pPr>
    </w:p>
    <w:p w:rsidR="001C1260" w:rsidRDefault="001C1260" w:rsidP="001C1260">
      <w:pPr>
        <w:pStyle w:val="a3"/>
        <w:spacing w:line="240" w:lineRule="auto"/>
        <w:jc w:val="center"/>
        <w:rPr>
          <w:rFonts w:ascii="GHEA Grapalat" w:hAnsi="GHEA Grapalat"/>
          <w:i w:val="0"/>
          <w:lang w:val="af-ZA"/>
        </w:rPr>
      </w:pPr>
    </w:p>
    <w:p w:rsidR="001C1260" w:rsidRDefault="001C1260" w:rsidP="001C1260">
      <w:pPr>
        <w:pStyle w:val="a3"/>
        <w:spacing w:line="240" w:lineRule="auto"/>
        <w:jc w:val="center"/>
        <w:rPr>
          <w:rFonts w:ascii="GHEA Grapalat" w:hAnsi="GHEA Grapalat"/>
          <w:i w:val="0"/>
          <w:lang w:val="af-ZA"/>
        </w:rPr>
      </w:pPr>
    </w:p>
    <w:p w:rsidR="001C1260" w:rsidRDefault="001C1260" w:rsidP="001C1260">
      <w:pPr>
        <w:pStyle w:val="a3"/>
        <w:spacing w:line="240" w:lineRule="auto"/>
        <w:jc w:val="center"/>
        <w:rPr>
          <w:rFonts w:ascii="GHEA Grapalat" w:hAnsi="GHEA Grapalat"/>
          <w:i w:val="0"/>
          <w:lang w:val="af-ZA"/>
        </w:rPr>
      </w:pPr>
    </w:p>
    <w:p w:rsidR="001C1260" w:rsidRDefault="001C1260" w:rsidP="001C1260">
      <w:pPr>
        <w:pStyle w:val="a3"/>
        <w:spacing w:line="240" w:lineRule="auto"/>
        <w:jc w:val="center"/>
        <w:rPr>
          <w:rFonts w:ascii="GHEA Grapalat" w:hAnsi="GHEA Grapalat"/>
          <w:i w:val="0"/>
          <w:lang w:val="af-ZA"/>
        </w:rPr>
      </w:pPr>
    </w:p>
    <w:p w:rsidR="001C1260" w:rsidRDefault="001C1260" w:rsidP="001C1260">
      <w:pPr>
        <w:pStyle w:val="a3"/>
        <w:spacing w:line="240" w:lineRule="auto"/>
        <w:jc w:val="center"/>
        <w:rPr>
          <w:rFonts w:ascii="GHEA Grapalat" w:hAnsi="GHEA Grapalat"/>
          <w:i w:val="0"/>
          <w:lang w:val="af-ZA"/>
        </w:rPr>
      </w:pPr>
    </w:p>
    <w:p w:rsidR="001C1260" w:rsidRDefault="001C1260" w:rsidP="001C1260">
      <w:pPr>
        <w:pStyle w:val="a3"/>
        <w:spacing w:line="240" w:lineRule="auto"/>
        <w:jc w:val="center"/>
        <w:rPr>
          <w:rFonts w:ascii="GHEA Grapalat" w:hAnsi="GHEA Grapalat"/>
          <w:i w:val="0"/>
          <w:lang w:val="af-ZA"/>
        </w:rPr>
      </w:pPr>
    </w:p>
    <w:p w:rsidR="001C1260" w:rsidRDefault="001C1260" w:rsidP="001C1260">
      <w:pPr>
        <w:pStyle w:val="a3"/>
        <w:spacing w:line="240" w:lineRule="auto"/>
        <w:jc w:val="center"/>
        <w:rPr>
          <w:rFonts w:ascii="GHEA Grapalat" w:hAnsi="GHEA Grapalat"/>
          <w:i w:val="0"/>
          <w:lang w:val="af-ZA"/>
        </w:rPr>
      </w:pPr>
    </w:p>
    <w:p w:rsidR="001C1260" w:rsidRDefault="001C1260" w:rsidP="001C1260">
      <w:pPr>
        <w:pStyle w:val="a3"/>
        <w:spacing w:line="240" w:lineRule="auto"/>
        <w:jc w:val="center"/>
        <w:rPr>
          <w:rFonts w:ascii="GHEA Grapalat" w:hAnsi="GHEA Grapalat"/>
          <w:i w:val="0"/>
          <w:lang w:val="af-ZA"/>
        </w:rPr>
      </w:pPr>
    </w:p>
    <w:p w:rsidR="001C1260" w:rsidRDefault="001C1260" w:rsidP="001C1260">
      <w:pPr>
        <w:pStyle w:val="a3"/>
        <w:spacing w:line="240" w:lineRule="auto"/>
        <w:jc w:val="center"/>
        <w:rPr>
          <w:rFonts w:ascii="GHEA Grapalat" w:hAnsi="GHEA Grapalat"/>
          <w:i w:val="0"/>
          <w:lang w:val="af-ZA"/>
        </w:rPr>
      </w:pPr>
    </w:p>
    <w:p w:rsidR="001C1260" w:rsidRDefault="001C1260" w:rsidP="001C1260">
      <w:pPr>
        <w:pStyle w:val="a3"/>
        <w:spacing w:line="240" w:lineRule="auto"/>
        <w:jc w:val="center"/>
        <w:rPr>
          <w:rFonts w:ascii="GHEA Grapalat" w:hAnsi="GHEA Grapalat"/>
          <w:i w:val="0"/>
          <w:lang w:val="af-ZA"/>
        </w:rPr>
      </w:pPr>
    </w:p>
    <w:p w:rsidR="001C1260" w:rsidRDefault="001C1260" w:rsidP="001C1260">
      <w:pPr>
        <w:pStyle w:val="a3"/>
        <w:spacing w:line="240" w:lineRule="auto"/>
        <w:jc w:val="center"/>
        <w:rPr>
          <w:rFonts w:ascii="GHEA Grapalat" w:hAnsi="GHEA Grapalat"/>
          <w:i w:val="0"/>
          <w:lang w:val="af-ZA"/>
        </w:rPr>
      </w:pPr>
    </w:p>
    <w:p w:rsidR="001C1260" w:rsidRDefault="001C1260" w:rsidP="001C1260">
      <w:pPr>
        <w:pStyle w:val="a3"/>
        <w:spacing w:line="240" w:lineRule="auto"/>
        <w:jc w:val="center"/>
        <w:rPr>
          <w:rFonts w:ascii="GHEA Grapalat" w:hAnsi="GHEA Grapalat"/>
          <w:i w:val="0"/>
          <w:lang w:val="af-ZA"/>
        </w:rPr>
      </w:pPr>
    </w:p>
    <w:p w:rsidR="001C1260" w:rsidRDefault="001C1260" w:rsidP="001C1260">
      <w:pPr>
        <w:pStyle w:val="a3"/>
        <w:spacing w:line="240" w:lineRule="auto"/>
        <w:jc w:val="center"/>
        <w:rPr>
          <w:rFonts w:ascii="GHEA Grapalat" w:hAnsi="GHEA Grapalat"/>
          <w:i w:val="0"/>
          <w:lang w:val="af-ZA"/>
        </w:rPr>
      </w:pPr>
    </w:p>
    <w:p w:rsidR="001C1260" w:rsidRDefault="001C1260" w:rsidP="001C1260">
      <w:pPr>
        <w:pStyle w:val="a3"/>
        <w:spacing w:line="240" w:lineRule="auto"/>
        <w:jc w:val="center"/>
        <w:rPr>
          <w:rFonts w:ascii="GHEA Grapalat" w:hAnsi="GHEA Grapalat"/>
          <w:i w:val="0"/>
          <w:lang w:val="af-ZA"/>
        </w:rPr>
      </w:pPr>
    </w:p>
    <w:p w:rsidR="001C1260" w:rsidRDefault="001C1260" w:rsidP="001C1260">
      <w:pPr>
        <w:pStyle w:val="a3"/>
        <w:spacing w:line="240" w:lineRule="auto"/>
        <w:jc w:val="center"/>
        <w:rPr>
          <w:rFonts w:ascii="GHEA Grapalat" w:hAnsi="GHEA Grapalat"/>
          <w:i w:val="0"/>
          <w:lang w:val="af-ZA"/>
        </w:rPr>
      </w:pPr>
    </w:p>
    <w:p w:rsidR="001C1260" w:rsidRDefault="001C1260" w:rsidP="001C1260">
      <w:pPr>
        <w:pStyle w:val="a3"/>
        <w:spacing w:line="240" w:lineRule="auto"/>
        <w:jc w:val="center"/>
        <w:rPr>
          <w:rFonts w:ascii="GHEA Grapalat" w:hAnsi="GHEA Grapalat"/>
          <w:i w:val="0"/>
          <w:lang w:val="af-ZA"/>
        </w:rPr>
      </w:pPr>
    </w:p>
    <w:p w:rsidR="001C1260" w:rsidRDefault="001C1260" w:rsidP="001C1260">
      <w:pPr>
        <w:pStyle w:val="a3"/>
        <w:spacing w:line="240" w:lineRule="auto"/>
        <w:jc w:val="center"/>
        <w:rPr>
          <w:rFonts w:ascii="GHEA Grapalat" w:hAnsi="GHEA Grapalat"/>
          <w:i w:val="0"/>
          <w:lang w:val="af-ZA"/>
        </w:rPr>
      </w:pPr>
    </w:p>
    <w:p w:rsidR="001C1260" w:rsidRDefault="001C1260" w:rsidP="001C1260">
      <w:pPr>
        <w:pStyle w:val="a3"/>
        <w:spacing w:line="240" w:lineRule="auto"/>
        <w:jc w:val="center"/>
        <w:rPr>
          <w:rFonts w:ascii="GHEA Grapalat" w:hAnsi="GHEA Grapalat"/>
          <w:i w:val="0"/>
          <w:lang w:val="af-ZA"/>
        </w:rPr>
      </w:pPr>
    </w:p>
    <w:p w:rsidR="001C1260" w:rsidRDefault="001C1260" w:rsidP="001C1260">
      <w:pPr>
        <w:pStyle w:val="a3"/>
        <w:spacing w:line="240" w:lineRule="auto"/>
        <w:jc w:val="center"/>
        <w:rPr>
          <w:rFonts w:ascii="GHEA Grapalat" w:hAnsi="GHEA Grapalat"/>
          <w:i w:val="0"/>
          <w:lang w:val="af-ZA"/>
        </w:rPr>
      </w:pPr>
    </w:p>
    <w:p w:rsidR="001C1260" w:rsidRDefault="001C1260" w:rsidP="001C1260">
      <w:pPr>
        <w:pStyle w:val="a3"/>
        <w:spacing w:line="240" w:lineRule="auto"/>
        <w:jc w:val="center"/>
        <w:rPr>
          <w:rFonts w:ascii="GHEA Grapalat" w:hAnsi="GHEA Grapalat"/>
          <w:i w:val="0"/>
          <w:lang w:val="af-ZA"/>
        </w:rPr>
      </w:pPr>
    </w:p>
    <w:p w:rsidR="001C1260" w:rsidRDefault="001C1260" w:rsidP="001C1260">
      <w:pPr>
        <w:pStyle w:val="a3"/>
        <w:spacing w:line="240" w:lineRule="auto"/>
        <w:jc w:val="center"/>
        <w:rPr>
          <w:rFonts w:ascii="GHEA Grapalat" w:hAnsi="GHEA Grapalat"/>
          <w:i w:val="0"/>
          <w:lang w:val="af-ZA"/>
        </w:rPr>
      </w:pPr>
    </w:p>
    <w:p w:rsidR="001C1260" w:rsidRDefault="001C1260" w:rsidP="001C1260">
      <w:pPr>
        <w:pStyle w:val="a3"/>
        <w:spacing w:line="240" w:lineRule="auto"/>
        <w:jc w:val="center"/>
        <w:rPr>
          <w:rFonts w:ascii="GHEA Grapalat" w:hAnsi="GHEA Grapalat"/>
          <w:i w:val="0"/>
          <w:lang w:val="af-ZA"/>
        </w:rPr>
      </w:pPr>
    </w:p>
    <w:p w:rsidR="001C1260" w:rsidRDefault="001C1260" w:rsidP="001C1260">
      <w:pPr>
        <w:pStyle w:val="a3"/>
        <w:spacing w:line="240" w:lineRule="auto"/>
        <w:jc w:val="center"/>
        <w:rPr>
          <w:rFonts w:ascii="GHEA Grapalat" w:hAnsi="GHEA Grapalat"/>
          <w:i w:val="0"/>
          <w:lang w:val="af-ZA"/>
        </w:rPr>
      </w:pPr>
    </w:p>
    <w:p w:rsidR="001C1260" w:rsidRDefault="001C1260" w:rsidP="001C1260">
      <w:pPr>
        <w:pStyle w:val="a3"/>
        <w:spacing w:line="240" w:lineRule="auto"/>
        <w:jc w:val="center"/>
        <w:rPr>
          <w:rFonts w:ascii="GHEA Grapalat" w:hAnsi="GHEA Grapalat"/>
          <w:i w:val="0"/>
          <w:lang w:val="af-ZA"/>
        </w:rPr>
      </w:pPr>
    </w:p>
    <w:p w:rsidR="001C1260" w:rsidRDefault="001C1260" w:rsidP="001C1260">
      <w:pPr>
        <w:pStyle w:val="a3"/>
        <w:spacing w:line="240" w:lineRule="auto"/>
        <w:jc w:val="center"/>
        <w:rPr>
          <w:rFonts w:ascii="GHEA Grapalat" w:hAnsi="GHEA Grapalat"/>
          <w:i w:val="0"/>
          <w:lang w:val="af-ZA"/>
        </w:rPr>
      </w:pPr>
    </w:p>
    <w:p w:rsidR="001C1260" w:rsidRDefault="001C1260" w:rsidP="001C1260">
      <w:pPr>
        <w:pStyle w:val="a3"/>
        <w:spacing w:line="240" w:lineRule="auto"/>
        <w:jc w:val="center"/>
        <w:rPr>
          <w:rFonts w:ascii="GHEA Grapalat" w:hAnsi="GHEA Grapalat"/>
          <w:i w:val="0"/>
          <w:lang w:val="af-ZA"/>
        </w:rPr>
      </w:pPr>
    </w:p>
    <w:p w:rsidR="001C1260" w:rsidRDefault="001C1260" w:rsidP="001C1260">
      <w:pPr>
        <w:pStyle w:val="a3"/>
        <w:spacing w:line="240" w:lineRule="auto"/>
        <w:jc w:val="center"/>
        <w:rPr>
          <w:rFonts w:ascii="GHEA Grapalat" w:hAnsi="GHEA Grapalat"/>
          <w:i w:val="0"/>
          <w:lang w:val="af-ZA"/>
        </w:rPr>
      </w:pPr>
    </w:p>
    <w:p w:rsidR="001C1260" w:rsidRDefault="001C1260" w:rsidP="001C1260">
      <w:pPr>
        <w:pStyle w:val="a3"/>
        <w:spacing w:line="240" w:lineRule="auto"/>
        <w:jc w:val="center"/>
        <w:rPr>
          <w:rFonts w:ascii="GHEA Grapalat" w:hAnsi="GHEA Grapalat"/>
          <w:i w:val="0"/>
          <w:lang w:val="af-ZA"/>
        </w:rPr>
      </w:pPr>
    </w:p>
    <w:p w:rsidR="001C1260" w:rsidRDefault="001C1260" w:rsidP="001C1260">
      <w:pPr>
        <w:pStyle w:val="a3"/>
        <w:spacing w:line="240" w:lineRule="auto"/>
        <w:jc w:val="center"/>
        <w:rPr>
          <w:rFonts w:ascii="GHEA Grapalat" w:hAnsi="GHEA Grapalat"/>
          <w:i w:val="0"/>
          <w:lang w:val="af-ZA"/>
        </w:rPr>
      </w:pPr>
    </w:p>
    <w:p w:rsidR="001C1260" w:rsidRDefault="001C1260" w:rsidP="001C1260">
      <w:pPr>
        <w:pStyle w:val="a3"/>
        <w:spacing w:line="240" w:lineRule="auto"/>
        <w:jc w:val="center"/>
        <w:rPr>
          <w:rFonts w:ascii="GHEA Grapalat" w:hAnsi="GHEA Grapalat"/>
          <w:i w:val="0"/>
          <w:lang w:val="af-ZA"/>
        </w:rPr>
      </w:pPr>
    </w:p>
    <w:p w:rsidR="001C1260" w:rsidRDefault="001C1260" w:rsidP="00EF3662">
      <w:pPr>
        <w:pStyle w:val="a3"/>
        <w:spacing w:line="240" w:lineRule="auto"/>
        <w:jc w:val="center"/>
        <w:rPr>
          <w:rFonts w:ascii="GHEA Grapalat" w:hAnsi="GHEA Grapalat"/>
          <w:i w:val="0"/>
          <w:lang w:val="af-ZA"/>
        </w:rPr>
      </w:pPr>
    </w:p>
    <w:p w:rsidR="001C1260" w:rsidRPr="00A71D81" w:rsidRDefault="001C1260" w:rsidP="00EF3662">
      <w:pPr>
        <w:pStyle w:val="a3"/>
        <w:spacing w:line="240" w:lineRule="auto"/>
        <w:jc w:val="center"/>
        <w:rPr>
          <w:rFonts w:ascii="GHEA Grapalat" w:hAnsi="GHEA Grapalat"/>
          <w:i w:val="0"/>
          <w:lang w:val="af-ZA"/>
        </w:rPr>
      </w:pPr>
    </w:p>
    <w:p w:rsidR="00230D10" w:rsidRDefault="00230D10" w:rsidP="00EF3662">
      <w:pPr>
        <w:pStyle w:val="a3"/>
        <w:spacing w:line="240" w:lineRule="auto"/>
        <w:jc w:val="center"/>
        <w:rPr>
          <w:rFonts w:ascii="GHEA Grapalat" w:hAnsi="GHEA Grapalat"/>
          <w:i w:val="0"/>
          <w:lang w:val="af-ZA"/>
        </w:rPr>
      </w:pPr>
    </w:p>
    <w:p w:rsidR="00230D10" w:rsidRDefault="00230D10" w:rsidP="00EF3662">
      <w:pPr>
        <w:pStyle w:val="a3"/>
        <w:spacing w:line="240" w:lineRule="auto"/>
        <w:jc w:val="center"/>
        <w:rPr>
          <w:rFonts w:ascii="GHEA Grapalat" w:hAnsi="GHEA Grapalat"/>
          <w:i w:val="0"/>
          <w:lang w:val="af-ZA"/>
        </w:rPr>
      </w:pPr>
    </w:p>
    <w:p w:rsidR="00230D10" w:rsidRDefault="00230D10" w:rsidP="00EF3662">
      <w:pPr>
        <w:pStyle w:val="a3"/>
        <w:spacing w:line="240" w:lineRule="auto"/>
        <w:jc w:val="center"/>
        <w:rPr>
          <w:rFonts w:ascii="GHEA Grapalat" w:hAnsi="GHEA Grapalat"/>
          <w:i w:val="0"/>
          <w:lang w:val="af-ZA"/>
        </w:rPr>
      </w:pPr>
    </w:p>
    <w:p w:rsidR="00230D10" w:rsidRDefault="00230D10" w:rsidP="00EF3662">
      <w:pPr>
        <w:pStyle w:val="a3"/>
        <w:spacing w:line="240" w:lineRule="auto"/>
        <w:jc w:val="center"/>
        <w:rPr>
          <w:rFonts w:ascii="GHEA Grapalat" w:hAnsi="GHEA Grapalat"/>
          <w:i w:val="0"/>
          <w:lang w:val="af-ZA"/>
        </w:rPr>
      </w:pPr>
    </w:p>
    <w:p w:rsidR="00230D10" w:rsidRDefault="00230D10" w:rsidP="00EF3662">
      <w:pPr>
        <w:pStyle w:val="a3"/>
        <w:spacing w:line="240" w:lineRule="auto"/>
        <w:jc w:val="center"/>
        <w:rPr>
          <w:rFonts w:ascii="GHEA Grapalat" w:hAnsi="GHEA Grapalat"/>
          <w:i w:val="0"/>
          <w:lang w:val="af-ZA"/>
        </w:rPr>
      </w:pPr>
    </w:p>
    <w:p w:rsidR="00230D10" w:rsidRDefault="00230D10" w:rsidP="00EF3662">
      <w:pPr>
        <w:pStyle w:val="a3"/>
        <w:spacing w:line="240" w:lineRule="auto"/>
        <w:jc w:val="center"/>
        <w:rPr>
          <w:rFonts w:ascii="GHEA Grapalat" w:hAnsi="GHEA Grapalat"/>
          <w:i w:val="0"/>
          <w:lang w:val="af-ZA"/>
        </w:rPr>
      </w:pPr>
    </w:p>
    <w:p w:rsidR="00230D10" w:rsidRDefault="00230D10" w:rsidP="00EF3662">
      <w:pPr>
        <w:pStyle w:val="a3"/>
        <w:spacing w:line="240" w:lineRule="auto"/>
        <w:jc w:val="center"/>
        <w:rPr>
          <w:rFonts w:ascii="GHEA Grapalat" w:hAnsi="GHEA Grapalat"/>
          <w:i w:val="0"/>
          <w:lang w:val="af-ZA"/>
        </w:rPr>
      </w:pPr>
    </w:p>
    <w:p w:rsidR="00230D10" w:rsidRDefault="00230D10" w:rsidP="00EF3662">
      <w:pPr>
        <w:pStyle w:val="a3"/>
        <w:spacing w:line="240" w:lineRule="auto"/>
        <w:jc w:val="center"/>
        <w:rPr>
          <w:rFonts w:ascii="GHEA Grapalat" w:hAnsi="GHEA Grapalat"/>
          <w:i w:val="0"/>
          <w:lang w:val="af-ZA"/>
        </w:rPr>
      </w:pPr>
    </w:p>
    <w:p w:rsidR="00230D10" w:rsidRDefault="00230D10" w:rsidP="00EF3662">
      <w:pPr>
        <w:pStyle w:val="a3"/>
        <w:spacing w:line="240" w:lineRule="auto"/>
        <w:jc w:val="center"/>
        <w:rPr>
          <w:rFonts w:ascii="GHEA Grapalat" w:hAnsi="GHEA Grapalat"/>
          <w:i w:val="0"/>
          <w:lang w:val="af-ZA"/>
        </w:rPr>
      </w:pPr>
    </w:p>
    <w:p w:rsidR="00230D10" w:rsidRDefault="00230D10" w:rsidP="00EF3662">
      <w:pPr>
        <w:pStyle w:val="a3"/>
        <w:spacing w:line="240" w:lineRule="auto"/>
        <w:jc w:val="center"/>
        <w:rPr>
          <w:rFonts w:ascii="GHEA Grapalat" w:hAnsi="GHEA Grapalat"/>
          <w:i w:val="0"/>
          <w:lang w:val="af-ZA"/>
        </w:rPr>
      </w:pPr>
    </w:p>
    <w:p w:rsidR="00230D10" w:rsidRDefault="00230D10" w:rsidP="00EF3662">
      <w:pPr>
        <w:pStyle w:val="a3"/>
        <w:spacing w:line="240" w:lineRule="auto"/>
        <w:jc w:val="center"/>
        <w:rPr>
          <w:rFonts w:ascii="GHEA Grapalat" w:hAnsi="GHEA Grapalat"/>
          <w:i w:val="0"/>
          <w:lang w:val="af-ZA"/>
        </w:rPr>
      </w:pPr>
    </w:p>
    <w:p w:rsidR="00642EFE" w:rsidRPr="00A71D81" w:rsidRDefault="00642EFE" w:rsidP="00EF3662">
      <w:pPr>
        <w:pStyle w:val="a3"/>
        <w:spacing w:line="240" w:lineRule="auto"/>
        <w:jc w:val="center"/>
        <w:rPr>
          <w:rFonts w:ascii="GHEA Grapalat" w:hAnsi="GHEA Grapalat"/>
          <w:i w:val="0"/>
          <w:lang w:val="af-ZA"/>
        </w:rPr>
      </w:pPr>
      <w:r w:rsidRPr="00A71D81">
        <w:rPr>
          <w:rFonts w:ascii="GHEA Grapalat" w:hAnsi="GHEA Grapalat"/>
          <w:i w:val="0"/>
          <w:lang w:val="af-ZA"/>
        </w:rPr>
        <w:t>ՀԱՅՏԱՐԱՐՈՒԹՅՈՒՆ</w:t>
      </w:r>
    </w:p>
    <w:p w:rsidR="00642EFE" w:rsidRPr="00A71D81" w:rsidRDefault="00230D10" w:rsidP="00EF3662">
      <w:pPr>
        <w:pStyle w:val="a3"/>
        <w:spacing w:line="240" w:lineRule="auto"/>
        <w:jc w:val="center"/>
        <w:rPr>
          <w:rFonts w:ascii="GHEA Grapalat" w:hAnsi="GHEA Grapalat"/>
          <w:i w:val="0"/>
          <w:lang w:val="af-ZA"/>
        </w:rPr>
      </w:pPr>
      <w:r>
        <w:rPr>
          <w:rFonts w:ascii="GHEA Grapalat" w:hAnsi="GHEA Grapalat"/>
          <w:i w:val="0"/>
          <w:lang w:val="hy-AM"/>
        </w:rPr>
        <w:t>ՀՄԱ</w:t>
      </w:r>
      <w:r w:rsidR="004E1503" w:rsidRPr="00A71D81">
        <w:rPr>
          <w:rFonts w:ascii="GHEA Grapalat" w:hAnsi="GHEA Grapalat"/>
          <w:i w:val="0"/>
          <w:lang w:val="af-ZA"/>
        </w:rPr>
        <w:t>ՄՐՑՈՒՅԹ</w:t>
      </w:r>
      <w:r w:rsidR="00642EFE" w:rsidRPr="00A71D81">
        <w:rPr>
          <w:rFonts w:ascii="GHEA Grapalat" w:hAnsi="GHEA Grapalat"/>
          <w:i w:val="0"/>
          <w:lang w:val="af-ZA"/>
        </w:rPr>
        <w:t>Ի ՄԱՍԻՆ</w:t>
      </w:r>
      <w:r w:rsidR="00E449ED" w:rsidRPr="00A71D81">
        <w:rPr>
          <w:rFonts w:ascii="GHEA Grapalat" w:hAnsi="GHEA Grapalat"/>
          <w:i w:val="0"/>
          <w:lang w:val="af-ZA"/>
        </w:rPr>
        <w:t>*</w:t>
      </w:r>
    </w:p>
    <w:p w:rsidR="00642EFE" w:rsidRPr="00A71D81" w:rsidRDefault="00642EFE" w:rsidP="00EF3662">
      <w:pPr>
        <w:pStyle w:val="a3"/>
        <w:spacing w:line="240" w:lineRule="auto"/>
        <w:jc w:val="center"/>
        <w:rPr>
          <w:rFonts w:ascii="GHEA Grapalat" w:hAnsi="GHEA Grapalat"/>
          <w:i w:val="0"/>
          <w:lang w:val="af-ZA"/>
        </w:rPr>
      </w:pPr>
    </w:p>
    <w:p w:rsidR="00642EFE" w:rsidRPr="00A71D81" w:rsidRDefault="00642EFE" w:rsidP="00EF3662">
      <w:pPr>
        <w:pStyle w:val="a3"/>
        <w:spacing w:line="240" w:lineRule="auto"/>
        <w:jc w:val="center"/>
        <w:rPr>
          <w:rFonts w:ascii="GHEA Grapalat" w:hAnsi="GHEA Grapalat"/>
          <w:i w:val="0"/>
          <w:lang w:val="af-ZA"/>
        </w:rPr>
      </w:pPr>
      <w:r w:rsidRPr="00A71D81">
        <w:rPr>
          <w:rFonts w:ascii="GHEA Grapalat" w:hAnsi="GHEA Grapalat"/>
          <w:i w:val="0"/>
          <w:lang w:val="af-ZA"/>
        </w:rPr>
        <w:t xml:space="preserve">Հայտարարության սույն տեքստը հաստատված է </w:t>
      </w:r>
      <w:r w:rsidR="00C0193C" w:rsidRPr="00A71D81">
        <w:rPr>
          <w:rFonts w:ascii="GHEA Grapalat" w:hAnsi="GHEA Grapalat"/>
          <w:i w:val="0"/>
          <w:lang w:val="af-ZA"/>
        </w:rPr>
        <w:t xml:space="preserve">գնահատող </w:t>
      </w:r>
      <w:r w:rsidRPr="00A71D81">
        <w:rPr>
          <w:rFonts w:ascii="GHEA Grapalat" w:hAnsi="GHEA Grapalat"/>
          <w:i w:val="0"/>
          <w:lang w:val="af-ZA"/>
        </w:rPr>
        <w:t>հանձնաժողովի</w:t>
      </w:r>
    </w:p>
    <w:p w:rsidR="0091042F" w:rsidRPr="00A71D81" w:rsidRDefault="00642EFE" w:rsidP="00D21F8D">
      <w:pPr>
        <w:pStyle w:val="a3"/>
        <w:spacing w:line="240" w:lineRule="auto"/>
        <w:jc w:val="center"/>
        <w:rPr>
          <w:rFonts w:ascii="GHEA Grapalat" w:hAnsi="GHEA Grapalat"/>
          <w:i w:val="0"/>
          <w:lang w:val="af-ZA"/>
        </w:rPr>
      </w:pPr>
      <w:r w:rsidRPr="00A71D81">
        <w:rPr>
          <w:rFonts w:ascii="GHEA Grapalat" w:hAnsi="GHEA Grapalat"/>
          <w:i w:val="0"/>
          <w:lang w:val="af-ZA"/>
        </w:rPr>
        <w:t>20</w:t>
      </w:r>
      <w:r w:rsidR="006114A8">
        <w:rPr>
          <w:rFonts w:ascii="GHEA Grapalat" w:hAnsi="GHEA Grapalat"/>
          <w:i w:val="0"/>
          <w:lang w:val="af-ZA"/>
        </w:rPr>
        <w:t>2</w:t>
      </w:r>
      <w:r w:rsidR="00EA076B">
        <w:rPr>
          <w:rFonts w:ascii="GHEA Grapalat" w:hAnsi="GHEA Grapalat"/>
          <w:i w:val="0"/>
          <w:lang w:val="hy-AM"/>
        </w:rPr>
        <w:t>5</w:t>
      </w:r>
      <w:r w:rsidRPr="00A71D81">
        <w:rPr>
          <w:rFonts w:ascii="GHEA Grapalat" w:hAnsi="GHEA Grapalat"/>
          <w:i w:val="0"/>
          <w:lang w:val="af-ZA"/>
        </w:rPr>
        <w:t xml:space="preserve">թվականի </w:t>
      </w:r>
      <w:r w:rsidR="00A76C15" w:rsidRPr="00A71D81">
        <w:rPr>
          <w:rFonts w:ascii="GHEA Grapalat" w:hAnsi="GHEA Grapalat"/>
          <w:i w:val="0"/>
          <w:lang w:val="af-ZA"/>
        </w:rPr>
        <w:t>«</w:t>
      </w:r>
      <w:r w:rsidR="00F24FCC">
        <w:rPr>
          <w:rFonts w:ascii="GHEA Grapalat" w:hAnsi="GHEA Grapalat"/>
          <w:i w:val="0"/>
          <w:lang w:val="hy-AM"/>
        </w:rPr>
        <w:t xml:space="preserve">հունվարի </w:t>
      </w:r>
      <w:r w:rsidR="003C53D4" w:rsidRPr="00A71D81">
        <w:rPr>
          <w:rFonts w:ascii="GHEA Grapalat" w:hAnsi="GHEA Grapalat"/>
          <w:i w:val="0"/>
          <w:lang w:val="af-ZA"/>
        </w:rPr>
        <w:t>»«</w:t>
      </w:r>
      <w:r w:rsidR="00EA076B">
        <w:rPr>
          <w:rFonts w:ascii="GHEA Grapalat" w:hAnsi="GHEA Grapalat"/>
          <w:i w:val="0"/>
          <w:lang w:val="hy-AM"/>
        </w:rPr>
        <w:t>29</w:t>
      </w:r>
      <w:r w:rsidR="003C53D4" w:rsidRPr="00A71D81">
        <w:rPr>
          <w:rFonts w:ascii="GHEA Grapalat" w:hAnsi="GHEA Grapalat"/>
          <w:i w:val="0"/>
          <w:lang w:val="af-ZA"/>
        </w:rPr>
        <w:t>»</w:t>
      </w:r>
      <w:r w:rsidR="006114A8">
        <w:rPr>
          <w:rFonts w:ascii="GHEA Grapalat" w:hAnsi="GHEA Grapalat"/>
          <w:i w:val="0"/>
          <w:lang w:val="af-ZA"/>
        </w:rPr>
        <w:t>-ի</w:t>
      </w:r>
      <w:r w:rsidR="00A76C15" w:rsidRPr="00A71D81">
        <w:rPr>
          <w:rFonts w:ascii="GHEA Grapalat" w:hAnsi="GHEA Grapalat"/>
          <w:i w:val="0"/>
          <w:lang w:val="af-ZA"/>
        </w:rPr>
        <w:t>«</w:t>
      </w:r>
      <w:r w:rsidR="006114A8">
        <w:rPr>
          <w:rFonts w:ascii="GHEA Grapalat" w:hAnsi="GHEA Grapalat"/>
          <w:i w:val="0"/>
          <w:lang w:val="af-ZA"/>
        </w:rPr>
        <w:t>1</w:t>
      </w:r>
      <w:r w:rsidR="00A76C15" w:rsidRPr="00A71D81">
        <w:rPr>
          <w:rFonts w:ascii="GHEA Grapalat" w:hAnsi="GHEA Grapalat"/>
          <w:i w:val="0"/>
          <w:lang w:val="af-ZA"/>
        </w:rPr>
        <w:t>»</w:t>
      </w:r>
      <w:r w:rsidRPr="00A71D81">
        <w:rPr>
          <w:rFonts w:ascii="GHEA Grapalat" w:hAnsi="GHEA Grapalat"/>
          <w:i w:val="0"/>
          <w:lang w:val="af-ZA"/>
        </w:rPr>
        <w:t xml:space="preserve">որոշմամբ </w:t>
      </w:r>
    </w:p>
    <w:p w:rsidR="0091042F" w:rsidRPr="00A71D81" w:rsidRDefault="0091042F" w:rsidP="00EF3662">
      <w:pPr>
        <w:pStyle w:val="a3"/>
        <w:spacing w:line="240" w:lineRule="auto"/>
        <w:jc w:val="center"/>
        <w:rPr>
          <w:rFonts w:ascii="GHEA Grapalat" w:hAnsi="GHEA Grapalat"/>
          <w:i w:val="0"/>
          <w:lang w:val="af-ZA"/>
        </w:rPr>
      </w:pPr>
    </w:p>
    <w:p w:rsidR="0091042F" w:rsidRPr="00A71D81" w:rsidRDefault="00496E18" w:rsidP="00EF3662">
      <w:pPr>
        <w:pStyle w:val="a3"/>
        <w:spacing w:line="240" w:lineRule="auto"/>
        <w:jc w:val="center"/>
        <w:rPr>
          <w:rFonts w:ascii="GHEA Grapalat" w:hAnsi="GHEA Grapalat"/>
          <w:i w:val="0"/>
          <w:lang w:val="af-ZA"/>
        </w:rPr>
      </w:pPr>
      <w:r w:rsidRPr="00A71D81">
        <w:rPr>
          <w:rFonts w:ascii="GHEA Grapalat" w:hAnsi="GHEA Grapalat"/>
          <w:i w:val="0"/>
          <w:lang w:val="af-ZA"/>
        </w:rPr>
        <w:t xml:space="preserve">Ընթացակարգի </w:t>
      </w:r>
      <w:r w:rsidR="00642EFE" w:rsidRPr="00A71D81">
        <w:rPr>
          <w:rFonts w:ascii="GHEA Grapalat" w:hAnsi="GHEA Grapalat"/>
          <w:i w:val="0"/>
          <w:lang w:val="af-ZA"/>
        </w:rPr>
        <w:t>ծածկագիրը`</w:t>
      </w:r>
      <w:r w:rsidR="00F24FCC">
        <w:rPr>
          <w:rFonts w:ascii="GHEA Grapalat" w:hAnsi="GHEA Grapalat"/>
          <w:i w:val="0"/>
          <w:lang w:val="hy-AM"/>
        </w:rPr>
        <w:t>Կ</w:t>
      </w:r>
      <w:r w:rsidR="00984857">
        <w:rPr>
          <w:rFonts w:ascii="GHEA Grapalat" w:hAnsi="GHEA Grapalat"/>
          <w:i w:val="0"/>
          <w:lang w:val="hy-AM"/>
        </w:rPr>
        <w:t>ԱՊ</w:t>
      </w:r>
      <w:r w:rsidR="00F24FCC">
        <w:rPr>
          <w:rFonts w:ascii="GHEA Grapalat" w:hAnsi="GHEA Grapalat"/>
          <w:i w:val="0"/>
          <w:lang w:val="hy-AM"/>
        </w:rPr>
        <w:t>ԱԱՊԿ</w:t>
      </w:r>
      <w:r w:rsidR="00DD0D77">
        <w:rPr>
          <w:rFonts w:ascii="GHEA Grapalat" w:hAnsi="GHEA Grapalat"/>
          <w:i w:val="0"/>
          <w:lang w:val="hy-AM"/>
        </w:rPr>
        <w:t>ՀՄԱ</w:t>
      </w:r>
      <w:r w:rsidR="006114A8">
        <w:rPr>
          <w:rFonts w:ascii="GHEA Grapalat" w:hAnsi="GHEA Grapalat"/>
          <w:i w:val="0"/>
          <w:lang w:val="af-ZA"/>
        </w:rPr>
        <w:t>ԱՊՁԲ 2</w:t>
      </w:r>
      <w:r w:rsidR="00EA076B">
        <w:rPr>
          <w:rFonts w:ascii="GHEA Grapalat" w:hAnsi="GHEA Grapalat"/>
          <w:i w:val="0"/>
          <w:lang w:val="hy-AM"/>
        </w:rPr>
        <w:t>5</w:t>
      </w:r>
      <w:r w:rsidR="00AD06BC">
        <w:rPr>
          <w:rFonts w:ascii="GHEA Grapalat" w:hAnsi="GHEA Grapalat"/>
          <w:i w:val="0"/>
          <w:lang w:val="af-ZA"/>
        </w:rPr>
        <w:t>/</w:t>
      </w:r>
      <w:r w:rsidR="00984857">
        <w:rPr>
          <w:rFonts w:ascii="GHEA Grapalat" w:hAnsi="GHEA Grapalat"/>
          <w:i w:val="0"/>
          <w:lang w:val="hy-AM"/>
        </w:rPr>
        <w:t>0</w:t>
      </w:r>
      <w:r w:rsidR="00AD06BC">
        <w:rPr>
          <w:rFonts w:ascii="GHEA Grapalat" w:hAnsi="GHEA Grapalat"/>
          <w:i w:val="0"/>
          <w:lang w:val="af-ZA"/>
        </w:rPr>
        <w:t>1</w:t>
      </w:r>
    </w:p>
    <w:p w:rsidR="0091042F" w:rsidRPr="00A71D81" w:rsidRDefault="0091042F" w:rsidP="00EF3662">
      <w:pPr>
        <w:pStyle w:val="a3"/>
        <w:spacing w:line="240" w:lineRule="auto"/>
        <w:rPr>
          <w:rFonts w:ascii="GHEA Grapalat" w:hAnsi="GHEA Grapalat"/>
          <w:i w:val="0"/>
          <w:lang w:val="af-ZA"/>
        </w:rPr>
      </w:pPr>
    </w:p>
    <w:p w:rsidR="00642EFE" w:rsidRPr="00A71D81" w:rsidRDefault="00642EFE" w:rsidP="00F24FCC">
      <w:pPr>
        <w:pStyle w:val="a3"/>
        <w:spacing w:line="240" w:lineRule="auto"/>
        <w:ind w:firstLine="708"/>
        <w:jc w:val="left"/>
        <w:rPr>
          <w:rFonts w:ascii="GHEA Grapalat" w:hAnsi="GHEA Grapalat"/>
          <w:i w:val="0"/>
          <w:lang w:val="af-ZA"/>
        </w:rPr>
      </w:pPr>
      <w:r w:rsidRPr="00A71D81">
        <w:rPr>
          <w:rFonts w:ascii="GHEA Grapalat" w:hAnsi="GHEA Grapalat"/>
          <w:i w:val="0"/>
          <w:lang w:val="af-ZA"/>
        </w:rPr>
        <w:t>Պատվիրատուն`</w:t>
      </w:r>
      <w:r w:rsidR="00984857">
        <w:rPr>
          <w:rFonts w:ascii="GHEA Grapalat" w:hAnsi="GHEA Grapalat"/>
          <w:i w:val="0"/>
          <w:lang w:val="hy-AM"/>
        </w:rPr>
        <w:t>Կապուտանի առողջության առաջնային պահպանման կենտրոն</w:t>
      </w:r>
      <w:r w:rsidR="00045AF9" w:rsidRPr="00045AF9">
        <w:rPr>
          <w:rFonts w:ascii="GHEA Grapalat" w:hAnsi="GHEA Grapalat"/>
          <w:i w:val="0"/>
          <w:lang w:val="af-ZA"/>
        </w:rPr>
        <w:t xml:space="preserve"> ՊՈԱԿ</w:t>
      </w:r>
      <w:r w:rsidR="00045AF9">
        <w:rPr>
          <w:rFonts w:ascii="GHEA Grapalat" w:hAnsi="GHEA Grapalat"/>
          <w:i w:val="0"/>
          <w:lang w:val="af-ZA"/>
        </w:rPr>
        <w:t>-ը</w:t>
      </w:r>
      <w:r w:rsidRPr="00A71D81">
        <w:rPr>
          <w:rFonts w:ascii="GHEA Grapalat" w:hAnsi="GHEA Grapalat"/>
          <w:i w:val="0"/>
          <w:lang w:val="af-ZA"/>
        </w:rPr>
        <w:t>, որը գտնվում է</w:t>
      </w:r>
      <w:r w:rsidR="00311076" w:rsidRPr="00984857">
        <w:rPr>
          <w:rFonts w:ascii="GHEA Grapalat" w:hAnsi="GHEA Grapalat"/>
          <w:i w:val="0"/>
          <w:lang w:val="af-ZA"/>
        </w:rPr>
        <w:t>_</w:t>
      </w:r>
      <w:r w:rsidR="006114A8" w:rsidRPr="00984857">
        <w:rPr>
          <w:rFonts w:ascii="GHEA Grapalat" w:hAnsi="GHEA Grapalat"/>
          <w:i w:val="0"/>
          <w:lang w:val="af-ZA"/>
        </w:rPr>
        <w:t>գ.</w:t>
      </w:r>
      <w:r w:rsidR="00984857" w:rsidRPr="00984857">
        <w:rPr>
          <w:rFonts w:ascii="GHEA Grapalat" w:hAnsi="GHEA Grapalat"/>
          <w:i w:val="0"/>
          <w:lang w:val="hy-AM"/>
        </w:rPr>
        <w:t xml:space="preserve">Կապուտան 1-ին </w:t>
      </w:r>
      <w:r w:rsidR="00F24FCC" w:rsidRPr="00984857">
        <w:rPr>
          <w:rFonts w:ascii="GHEA Grapalat" w:hAnsi="GHEA Grapalat"/>
          <w:i w:val="0"/>
          <w:lang w:val="af-ZA"/>
        </w:rPr>
        <w:t xml:space="preserve"> փողոց տուն </w:t>
      </w:r>
      <w:r w:rsidR="00984857">
        <w:rPr>
          <w:rFonts w:ascii="GHEA Grapalat" w:hAnsi="GHEA Grapalat"/>
          <w:i w:val="0"/>
          <w:lang w:val="hy-AM"/>
        </w:rPr>
        <w:t>15</w:t>
      </w:r>
      <w:r w:rsidR="00F24FCC" w:rsidRPr="00F24FCC">
        <w:rPr>
          <w:rFonts w:ascii="GHEA Grapalat" w:hAnsi="GHEA Grapalat"/>
          <w:i w:val="0"/>
          <w:lang w:val="af-ZA"/>
        </w:rPr>
        <w:t xml:space="preserve">   հասցեում</w:t>
      </w:r>
      <w:r w:rsidRPr="00A71D81">
        <w:rPr>
          <w:rFonts w:ascii="GHEA Grapalat" w:hAnsi="GHEA Grapalat"/>
          <w:i w:val="0"/>
          <w:lang w:val="af-ZA"/>
        </w:rPr>
        <w:t>,հայտարարում է</w:t>
      </w:r>
      <w:r w:rsidR="006114A8">
        <w:rPr>
          <w:rFonts w:ascii="GHEA Grapalat" w:hAnsi="GHEA Grapalat"/>
          <w:i w:val="0"/>
          <w:lang w:val="af-ZA"/>
        </w:rPr>
        <w:t xml:space="preserve"> </w:t>
      </w:r>
      <w:r w:rsidR="006D339C">
        <w:rPr>
          <w:rFonts w:ascii="GHEA Grapalat" w:hAnsi="GHEA Grapalat"/>
          <w:i w:val="0"/>
          <w:lang w:val="hy-AM"/>
        </w:rPr>
        <w:t xml:space="preserve">հրատապ մեկ անձ </w:t>
      </w:r>
      <w:r w:rsidR="006114A8">
        <w:rPr>
          <w:rFonts w:ascii="GHEA Grapalat" w:hAnsi="GHEA Grapalat"/>
          <w:i w:val="0"/>
          <w:lang w:val="af-ZA"/>
        </w:rPr>
        <w:t xml:space="preserve"> </w:t>
      </w:r>
      <w:r w:rsidR="00955E87" w:rsidRPr="00A71D81">
        <w:rPr>
          <w:rFonts w:ascii="GHEA Grapalat" w:hAnsi="GHEA Grapalat"/>
          <w:i w:val="0"/>
          <w:lang w:val="af-ZA"/>
        </w:rPr>
        <w:t>մրցույթ</w:t>
      </w:r>
      <w:r w:rsidR="00A20B69" w:rsidRPr="00A71D81">
        <w:rPr>
          <w:rFonts w:ascii="GHEA Grapalat" w:hAnsi="GHEA Grapalat"/>
          <w:i w:val="0"/>
          <w:lang w:val="af-ZA"/>
        </w:rPr>
        <w:t>, որն իրականացվում է մեկ փուլով</w:t>
      </w:r>
      <w:r w:rsidR="00236B75" w:rsidRPr="00A71D81">
        <w:rPr>
          <w:rFonts w:ascii="GHEA Grapalat" w:hAnsi="GHEA Grapalat"/>
          <w:i w:val="0"/>
          <w:lang w:val="af-ZA"/>
        </w:rPr>
        <w:t>:</w:t>
      </w:r>
    </w:p>
    <w:p w:rsidR="006265F4" w:rsidRPr="00A71D81" w:rsidRDefault="00A20B69" w:rsidP="006265F4">
      <w:pPr>
        <w:pStyle w:val="a3"/>
        <w:spacing w:line="240" w:lineRule="auto"/>
        <w:ind w:firstLine="0"/>
        <w:rPr>
          <w:rFonts w:ascii="GHEA Grapalat" w:hAnsi="GHEA Grapalat"/>
          <w:i w:val="0"/>
          <w:lang w:val="af-ZA"/>
        </w:rPr>
      </w:pPr>
      <w:r w:rsidRPr="00A71D81">
        <w:rPr>
          <w:rFonts w:ascii="GHEA Grapalat" w:hAnsi="GHEA Grapalat"/>
          <w:i w:val="0"/>
          <w:lang w:val="af-ZA"/>
        </w:rPr>
        <w:tab/>
      </w:r>
      <w:bookmarkStart w:id="2" w:name="_Hlk23167417"/>
      <w:r w:rsidR="00496E18" w:rsidRPr="00A71D81">
        <w:rPr>
          <w:rFonts w:ascii="GHEA Grapalat" w:hAnsi="GHEA Grapalat"/>
          <w:i w:val="0"/>
          <w:lang w:val="af-ZA"/>
        </w:rPr>
        <w:t>Սույն ընթացակարգի</w:t>
      </w:r>
      <w:bookmarkEnd w:id="2"/>
      <w:r w:rsidR="00496E18" w:rsidRPr="00A71D81">
        <w:rPr>
          <w:rFonts w:ascii="GHEA Grapalat" w:hAnsi="GHEA Grapalat"/>
          <w:i w:val="0"/>
          <w:lang w:val="af-ZA"/>
        </w:rPr>
        <w:t xml:space="preserve"> արդյունքում</w:t>
      </w:r>
      <w:r w:rsidR="002E7EE1" w:rsidRPr="00A71D81">
        <w:rPr>
          <w:rFonts w:ascii="GHEA Grapalat" w:hAnsi="GHEA Grapalat"/>
          <w:i w:val="0"/>
          <w:lang w:val="hy-AM"/>
        </w:rPr>
        <w:t>ընտրված</w:t>
      </w:r>
      <w:r w:rsidR="00642EFE" w:rsidRPr="00A71D81">
        <w:rPr>
          <w:rFonts w:ascii="GHEA Grapalat" w:hAnsi="GHEA Grapalat"/>
          <w:i w:val="0"/>
          <w:lang w:val="af-ZA"/>
        </w:rPr>
        <w:t xml:space="preserve"> մասնակցին սահմանված կարգով կառաջարկվի կնքել</w:t>
      </w:r>
      <w:r w:rsidR="006114A8">
        <w:rPr>
          <w:rFonts w:ascii="GHEA Grapalat" w:hAnsi="GHEA Grapalat"/>
          <w:i w:val="0"/>
          <w:lang w:val="af-ZA"/>
        </w:rPr>
        <w:t>Դեղորայքի</w:t>
      </w:r>
      <w:r w:rsidR="008F10C7">
        <w:rPr>
          <w:rFonts w:ascii="GHEA Grapalat" w:hAnsi="GHEA Grapalat"/>
          <w:i w:val="0"/>
          <w:lang w:val="hy-AM"/>
        </w:rPr>
        <w:t xml:space="preserve">և ԲՆԱ-ի </w:t>
      </w:r>
      <w:r w:rsidR="00341A74" w:rsidRPr="00A71D81">
        <w:rPr>
          <w:rFonts w:ascii="GHEA Grapalat" w:hAnsi="GHEA Grapalat"/>
          <w:i w:val="0"/>
          <w:lang w:val="af-ZA"/>
        </w:rPr>
        <w:t xml:space="preserve">մատակարարման պայմանագիր (այսուհետ` </w:t>
      </w:r>
      <w:r w:rsidR="006265F4" w:rsidRPr="00A71D81">
        <w:rPr>
          <w:rFonts w:ascii="GHEA Grapalat" w:hAnsi="GHEA Grapalat"/>
          <w:i w:val="0"/>
          <w:lang w:val="af-ZA"/>
        </w:rPr>
        <w:t xml:space="preserve">պայմանագիր)։ </w:t>
      </w:r>
    </w:p>
    <w:p w:rsidR="00496E18" w:rsidRPr="00A71D81" w:rsidRDefault="00496E18" w:rsidP="00EF3662">
      <w:pPr>
        <w:pStyle w:val="a3"/>
        <w:spacing w:line="240" w:lineRule="auto"/>
        <w:ind w:firstLine="0"/>
        <w:rPr>
          <w:rFonts w:ascii="GHEA Grapalat" w:hAnsi="GHEA Grapalat"/>
          <w:i w:val="0"/>
          <w:lang w:val="af-ZA"/>
        </w:rPr>
      </w:pPr>
      <w:r w:rsidRPr="00A71D81">
        <w:rPr>
          <w:rFonts w:ascii="GHEA Grapalat" w:hAnsi="GHEA Grapalat"/>
          <w:i w:val="0"/>
          <w:lang w:val="af-ZA"/>
        </w:rPr>
        <w:tab/>
      </w:r>
      <w:r w:rsidRPr="00A71D81">
        <w:rPr>
          <w:rFonts w:ascii="GHEA Grapalat" w:hAnsi="GHEA Grapalat"/>
          <w:i w:val="0"/>
          <w:sz w:val="16"/>
          <w:szCs w:val="16"/>
          <w:lang w:val="af-ZA"/>
        </w:rPr>
        <w:t>ապրանքի անվանումը</w:t>
      </w:r>
    </w:p>
    <w:p w:rsidR="00357D48" w:rsidRPr="00A71D81" w:rsidRDefault="00A20B69" w:rsidP="00EF3662">
      <w:pPr>
        <w:pStyle w:val="a3"/>
        <w:spacing w:line="240" w:lineRule="auto"/>
        <w:ind w:firstLine="0"/>
        <w:rPr>
          <w:rFonts w:ascii="GHEA Grapalat" w:hAnsi="GHEA Grapalat"/>
          <w:i w:val="0"/>
          <w:lang w:val="af-ZA"/>
        </w:rPr>
      </w:pPr>
      <w:r w:rsidRPr="00A71D81">
        <w:rPr>
          <w:rFonts w:ascii="GHEA Grapalat" w:hAnsi="GHEA Grapalat"/>
          <w:i w:val="0"/>
          <w:lang w:val="af-ZA"/>
        </w:rPr>
        <w:tab/>
      </w:r>
      <w:r w:rsidR="00A76C15" w:rsidRPr="00A71D81">
        <w:rPr>
          <w:rFonts w:ascii="GHEA Grapalat" w:hAnsi="GHEA Grapalat"/>
          <w:i w:val="0"/>
          <w:lang w:val="af-ZA"/>
        </w:rPr>
        <w:t>«</w:t>
      </w:r>
      <w:r w:rsidR="00357D48" w:rsidRPr="00A71D81">
        <w:rPr>
          <w:rFonts w:ascii="GHEA Grapalat" w:hAnsi="GHEA Grapalat"/>
          <w:i w:val="0"/>
          <w:lang w:val="af-ZA"/>
        </w:rPr>
        <w:t>Գնումների մասին</w:t>
      </w:r>
      <w:r w:rsidR="00A76C15" w:rsidRPr="00A71D81">
        <w:rPr>
          <w:rFonts w:ascii="GHEA Grapalat" w:hAnsi="GHEA Grapalat"/>
          <w:i w:val="0"/>
          <w:lang w:val="af-ZA"/>
        </w:rPr>
        <w:t>»</w:t>
      </w:r>
      <w:r w:rsidR="00357D48" w:rsidRPr="00A71D81">
        <w:rPr>
          <w:rFonts w:ascii="GHEA Grapalat" w:hAnsi="GHEA Grapalat"/>
          <w:i w:val="0"/>
          <w:lang w:val="af-ZA"/>
        </w:rPr>
        <w:t xml:space="preserve">ՀՀ օրենքի </w:t>
      </w:r>
      <w:r w:rsidR="00955E87" w:rsidRPr="00A71D81">
        <w:rPr>
          <w:rFonts w:ascii="GHEA Grapalat" w:hAnsi="GHEA Grapalat"/>
          <w:i w:val="0"/>
          <w:lang w:val="af-ZA"/>
        </w:rPr>
        <w:t>7</w:t>
      </w:r>
      <w:r w:rsidR="00357D48" w:rsidRPr="00A71D81">
        <w:rPr>
          <w:rFonts w:ascii="GHEA Grapalat" w:hAnsi="GHEA Grapalat"/>
          <w:i w:val="0"/>
          <w:lang w:val="af-ZA"/>
        </w:rPr>
        <w:t xml:space="preserve">-րդ հոդվածի համաձայն` </w:t>
      </w:r>
      <w:r w:rsidR="00DB4CC7" w:rsidRPr="00A71D81">
        <w:rPr>
          <w:rFonts w:ascii="GHEA Grapalat" w:hAnsi="GHEA Grapalat"/>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A71D81">
        <w:rPr>
          <w:rFonts w:ascii="GHEA Grapalat" w:hAnsi="GHEA Grapalat"/>
          <w:i w:val="0"/>
          <w:lang w:val="af-ZA"/>
        </w:rPr>
        <w:t xml:space="preserve">սույն </w:t>
      </w:r>
      <w:r w:rsidR="00496E18" w:rsidRPr="00A71D81">
        <w:rPr>
          <w:rFonts w:ascii="GHEA Grapalat" w:hAnsi="GHEA Grapalat"/>
          <w:i w:val="0"/>
          <w:lang w:val="af-ZA"/>
        </w:rPr>
        <w:t xml:space="preserve">ընթացակարգին </w:t>
      </w:r>
      <w:r w:rsidR="00DB4CC7" w:rsidRPr="00A71D81">
        <w:rPr>
          <w:rFonts w:ascii="GHEA Grapalat" w:hAnsi="GHEA Grapalat"/>
          <w:i w:val="0"/>
          <w:lang w:val="af-ZA"/>
        </w:rPr>
        <w:t>մասնակցելու հավասար իրավունք:</w:t>
      </w:r>
    </w:p>
    <w:p w:rsidR="00A20B69" w:rsidRPr="00A71D81" w:rsidRDefault="00496E18" w:rsidP="00EF3662">
      <w:pPr>
        <w:ind w:firstLine="720"/>
        <w:jc w:val="both"/>
        <w:rPr>
          <w:rFonts w:ascii="GHEA Grapalat" w:hAnsi="GHEA Grapalat"/>
          <w:sz w:val="20"/>
          <w:szCs w:val="20"/>
          <w:lang w:val="af-ZA"/>
        </w:rPr>
      </w:pPr>
      <w:r w:rsidRPr="00A71D81">
        <w:rPr>
          <w:rFonts w:ascii="GHEA Grapalat" w:hAnsi="GHEA Grapalat"/>
          <w:sz w:val="20"/>
          <w:szCs w:val="20"/>
          <w:lang w:val="af-ZA"/>
        </w:rPr>
        <w:t xml:space="preserve">Սույն ընթացակարգին </w:t>
      </w:r>
      <w:r w:rsidR="00357D48" w:rsidRPr="00A71D81">
        <w:rPr>
          <w:rFonts w:ascii="GHEA Grapalat" w:hAnsi="GHEA Grapalat"/>
          <w:sz w:val="20"/>
          <w:szCs w:val="20"/>
          <w:lang w:val="af-ZA"/>
        </w:rPr>
        <w:t>մասնակցելու իրավունք</w:t>
      </w:r>
      <w:r w:rsidR="003C3660" w:rsidRPr="00A71D81">
        <w:rPr>
          <w:rFonts w:ascii="GHEA Grapalat" w:hAnsi="GHEA Grapalat"/>
          <w:sz w:val="20"/>
          <w:szCs w:val="20"/>
          <w:lang w:val="af-ZA"/>
        </w:rPr>
        <w:t xml:space="preserve">չունեցող </w:t>
      </w:r>
      <w:r w:rsidR="006E7947" w:rsidRPr="00A71D81">
        <w:rPr>
          <w:rFonts w:ascii="GHEA Grapalat" w:hAnsi="GHEA Grapalat"/>
          <w:sz w:val="20"/>
          <w:szCs w:val="20"/>
          <w:lang w:val="af-ZA"/>
        </w:rPr>
        <w:t xml:space="preserve">անձանց, ինչպես </w:t>
      </w:r>
      <w:r w:rsidR="00A20B69" w:rsidRPr="00A71D81">
        <w:rPr>
          <w:rFonts w:ascii="GHEA Grapalat" w:hAnsi="GHEA Grapalat"/>
          <w:sz w:val="20"/>
          <w:szCs w:val="20"/>
          <w:lang w:val="af-ZA"/>
        </w:rPr>
        <w:t xml:space="preserve">նաև մասնակիցներին ներկայացվող </w:t>
      </w:r>
      <w:r w:rsidR="008A511D" w:rsidRPr="00A71D81">
        <w:rPr>
          <w:rFonts w:ascii="GHEA Grapalat" w:hAnsi="GHEA Grapalat"/>
          <w:sz w:val="20"/>
          <w:szCs w:val="20"/>
          <w:lang w:val="af-ZA"/>
        </w:rPr>
        <w:t xml:space="preserve">պայմանները </w:t>
      </w:r>
      <w:r w:rsidR="00A20B69" w:rsidRPr="00A71D81">
        <w:rPr>
          <w:rFonts w:ascii="GHEA Grapalat" w:hAnsi="GHEA Grapalat"/>
          <w:sz w:val="20"/>
          <w:szCs w:val="20"/>
          <w:lang w:val="af-ZA"/>
        </w:rPr>
        <w:t>սահմանված են սույն ընթացակարգի հրավերով:</w:t>
      </w:r>
    </w:p>
    <w:p w:rsidR="00357D48" w:rsidRPr="00A71D81" w:rsidRDefault="00EE73A8" w:rsidP="00EF3662">
      <w:pPr>
        <w:pStyle w:val="a3"/>
        <w:spacing w:line="240" w:lineRule="auto"/>
        <w:rPr>
          <w:rFonts w:ascii="GHEA Grapalat" w:hAnsi="GHEA Grapalat"/>
          <w:i w:val="0"/>
          <w:lang w:val="af-ZA"/>
        </w:rPr>
      </w:pPr>
      <w:r w:rsidRPr="00A71D81">
        <w:rPr>
          <w:rFonts w:ascii="GHEA Grapalat" w:hAnsi="GHEA Grapalat"/>
          <w:i w:val="0"/>
          <w:lang w:val="af-ZA"/>
        </w:rPr>
        <w:t xml:space="preserve">Ընտրված </w:t>
      </w:r>
      <w:r w:rsidR="00357D48" w:rsidRPr="00A71D81">
        <w:rPr>
          <w:rFonts w:ascii="GHEA Grapalat" w:hAnsi="GHEA Grapalat"/>
          <w:i w:val="0"/>
          <w:lang w:val="af-ZA"/>
        </w:rPr>
        <w:t xml:space="preserve">մասնակիցը որոշվում է </w:t>
      </w:r>
      <w:bookmarkStart w:id="3" w:name="_Hlk23167512"/>
      <w:r w:rsidR="00496E18" w:rsidRPr="00A71D81">
        <w:rPr>
          <w:rFonts w:ascii="GHEA Grapalat" w:hAnsi="GHEA Grapalat"/>
          <w:i w:val="0"/>
          <w:lang w:val="af-ZA"/>
        </w:rPr>
        <w:t xml:space="preserve">ոչ գնային պայմաններով բավարար գնահատված </w:t>
      </w:r>
      <w:bookmarkEnd w:id="3"/>
      <w:r w:rsidR="00357D48" w:rsidRPr="00A71D81">
        <w:rPr>
          <w:rFonts w:ascii="GHEA Grapalat" w:hAnsi="GHEA Grapalat"/>
          <w:i w:val="0"/>
          <w:lang w:val="af-ZA"/>
        </w:rPr>
        <w:t>հայտեր ներկայացրած մասնակիցների թվից` նվազագույն գնային առաջարկ ներկայացրած մասնակցին նախապատվություն տալու սկզբունքով</w:t>
      </w:r>
      <w:r w:rsidR="004D5671" w:rsidRPr="00A71D81">
        <w:rPr>
          <w:rFonts w:ascii="GHEA Grapalat" w:hAnsi="GHEA Grapalat"/>
          <w:i w:val="0"/>
          <w:lang w:val="af-ZA"/>
        </w:rPr>
        <w:t>։</w:t>
      </w:r>
    </w:p>
    <w:p w:rsidR="000E2427" w:rsidRPr="00A71D81" w:rsidRDefault="000E2427" w:rsidP="00EF3662">
      <w:pPr>
        <w:pStyle w:val="a3"/>
        <w:spacing w:line="240" w:lineRule="auto"/>
        <w:rPr>
          <w:rFonts w:ascii="GHEA Grapalat" w:hAnsi="GHEA Grapalat"/>
          <w:i w:val="0"/>
          <w:lang w:val="af-ZA"/>
        </w:rPr>
      </w:pPr>
      <w:r w:rsidRPr="00A71D81">
        <w:rPr>
          <w:rFonts w:ascii="GHEA Grapalat" w:hAnsi="GHEA Grapalat"/>
          <w:i w:val="0"/>
          <w:lang w:val="af-ZA"/>
        </w:rPr>
        <w:t xml:space="preserve">Սույն </w:t>
      </w:r>
      <w:r w:rsidR="00496E18" w:rsidRPr="00A71D81">
        <w:rPr>
          <w:rFonts w:ascii="GHEA Grapalat" w:hAnsi="GHEA Grapalat"/>
          <w:i w:val="0"/>
          <w:lang w:val="af-ZA"/>
        </w:rPr>
        <w:t xml:space="preserve">ընթացակարգի </w:t>
      </w:r>
      <w:r w:rsidRPr="00A71D81">
        <w:rPr>
          <w:rFonts w:ascii="GHEA Grapalat" w:hAnsi="GHEA Grapalat"/>
          <w:i w:val="0"/>
          <w:lang w:val="af-ZA"/>
        </w:rPr>
        <w:t>նկատմամբ կիրառվում են Առևտրի համաշխարհային կազմակերպության պետական գնումների համաձայնագրի դրույթները:</w:t>
      </w:r>
      <w:r w:rsidRPr="00A71D81">
        <w:rPr>
          <w:rStyle w:val="af6"/>
          <w:rFonts w:ascii="GHEA Grapalat" w:hAnsi="GHEA Grapalat"/>
          <w:i w:val="0"/>
          <w:lang w:val="af-ZA"/>
        </w:rPr>
        <w:footnoteReference w:id="2"/>
      </w:r>
    </w:p>
    <w:p w:rsidR="0067579A" w:rsidRPr="00A71D81" w:rsidRDefault="00357D48" w:rsidP="00EF3662">
      <w:pPr>
        <w:pStyle w:val="a3"/>
        <w:spacing w:line="240" w:lineRule="auto"/>
        <w:rPr>
          <w:rFonts w:ascii="GHEA Grapalat" w:hAnsi="GHEA Grapalat"/>
          <w:i w:val="0"/>
          <w:lang w:val="af-ZA"/>
        </w:rPr>
      </w:pPr>
      <w:r w:rsidRPr="00A71D81">
        <w:rPr>
          <w:rFonts w:ascii="GHEA Grapalat" w:hAnsi="GHEA Grapalat"/>
          <w:i w:val="0"/>
          <w:lang w:val="af-ZA"/>
        </w:rPr>
        <w:t xml:space="preserve">Էլեկտրոնային ձևով հրավեր տրամադրելու պահանջի դեպքում պատվիրատուն </w:t>
      </w:r>
      <w:r w:rsidR="00E222A7" w:rsidRPr="00A71D81">
        <w:rPr>
          <w:rFonts w:ascii="GHEA Grapalat" w:hAnsi="GHEA Grapalat"/>
          <w:i w:val="0"/>
          <w:lang w:val="af-ZA"/>
        </w:rPr>
        <w:t xml:space="preserve">անվճար </w:t>
      </w:r>
      <w:r w:rsidRPr="00A71D81">
        <w:rPr>
          <w:rFonts w:ascii="GHEA Grapalat" w:hAnsi="GHEA Grapalat"/>
          <w:i w:val="0"/>
          <w:lang w:val="af-ZA"/>
        </w:rPr>
        <w:t>ապահովում է հրավերի` էլեկտրոնային ձևով տրամադրումը դիմում</w:t>
      </w:r>
      <w:r w:rsidR="0006311D" w:rsidRPr="00A71D81">
        <w:rPr>
          <w:rFonts w:ascii="GHEA Grapalat" w:hAnsi="GHEA Grapalat"/>
          <w:i w:val="0"/>
          <w:lang w:val="af-ZA"/>
        </w:rPr>
        <w:t>ը</w:t>
      </w:r>
      <w:r w:rsidRPr="00A71D81">
        <w:rPr>
          <w:rFonts w:ascii="GHEA Grapalat" w:hAnsi="GHEA Grapalat"/>
          <w:i w:val="0"/>
          <w:lang w:val="af-ZA"/>
        </w:rPr>
        <w:t xml:space="preserve"> ստանալու օրվան հաջորդող աշխատանքային օրվա ընթացքում</w:t>
      </w:r>
      <w:r w:rsidR="004D5671" w:rsidRPr="00A71D81">
        <w:rPr>
          <w:rFonts w:ascii="GHEA Grapalat" w:hAnsi="GHEA Grapalat"/>
          <w:i w:val="0"/>
          <w:lang w:val="af-ZA"/>
        </w:rPr>
        <w:t>։</w:t>
      </w:r>
    </w:p>
    <w:p w:rsidR="00332EE7" w:rsidRPr="00A71D81" w:rsidRDefault="00332EE7" w:rsidP="00332EE7">
      <w:pPr>
        <w:pStyle w:val="a3"/>
        <w:spacing w:line="240" w:lineRule="auto"/>
        <w:rPr>
          <w:rFonts w:ascii="GHEA Grapalat" w:hAnsi="GHEA Grapalat"/>
          <w:i w:val="0"/>
          <w:lang w:val="af-ZA"/>
        </w:rPr>
      </w:pPr>
      <w:r w:rsidRPr="00A71D81">
        <w:rPr>
          <w:rFonts w:ascii="GHEA Grapalat" w:hAnsi="GHEA Grapalat"/>
          <w:i w:val="0"/>
          <w:lang w:val="af-ZA"/>
        </w:rPr>
        <w:t>Սույն ընթացակարգին մասնակցության հայտերն անհրաժեշտ է ներկայացնել</w:t>
      </w:r>
      <w:bookmarkStart w:id="5" w:name="_Hlk188362150"/>
      <w:r w:rsidR="0013627A">
        <w:rPr>
          <w:rFonts w:ascii="GHEA Grapalat" w:hAnsi="GHEA Grapalat"/>
          <w:i w:val="0"/>
          <w:lang w:val="hy-AM"/>
        </w:rPr>
        <w:t>ք.Աբովյան Հատիսի 6</w:t>
      </w:r>
      <w:bookmarkEnd w:id="5"/>
      <w:r w:rsidRPr="00A71D81">
        <w:rPr>
          <w:rFonts w:ascii="GHEA Grapalat" w:hAnsi="GHEA Grapalat"/>
          <w:i w:val="0"/>
          <w:lang w:val="af-ZA"/>
        </w:rPr>
        <w:t xml:space="preserve">հասցեով, </w:t>
      </w:r>
      <w:r w:rsidR="006265F4" w:rsidRPr="00A71D81">
        <w:rPr>
          <w:rFonts w:ascii="GHEA Grapalat" w:hAnsi="GHEA Grapalat"/>
          <w:i w:val="0"/>
          <w:lang w:val="af-ZA"/>
        </w:rPr>
        <w:t xml:space="preserve">փաստաթղթային ձևովմինչև սույն հայտարարության </w:t>
      </w:r>
    </w:p>
    <w:p w:rsidR="00332EE7" w:rsidRPr="00A71D81" w:rsidRDefault="00332EE7" w:rsidP="00332EE7">
      <w:pPr>
        <w:pStyle w:val="a3"/>
        <w:spacing w:line="240" w:lineRule="auto"/>
        <w:rPr>
          <w:rFonts w:ascii="GHEA Grapalat" w:hAnsi="GHEA Grapalat"/>
          <w:i w:val="0"/>
          <w:lang w:val="af-ZA"/>
        </w:rPr>
      </w:pPr>
      <w:r w:rsidRPr="00A71D81">
        <w:rPr>
          <w:rFonts w:ascii="GHEA Grapalat" w:hAnsi="GHEA Grapalat"/>
          <w:i w:val="0"/>
          <w:sz w:val="16"/>
          <w:szCs w:val="16"/>
          <w:lang w:val="af-ZA"/>
        </w:rPr>
        <w:t xml:space="preserve">(պատվիրատուի հասցեն)  </w:t>
      </w:r>
    </w:p>
    <w:p w:rsidR="00332EE7" w:rsidRPr="00A71D81" w:rsidRDefault="006265F4" w:rsidP="00332EE7">
      <w:pPr>
        <w:pStyle w:val="a3"/>
        <w:spacing w:line="240" w:lineRule="auto"/>
        <w:ind w:firstLine="0"/>
        <w:rPr>
          <w:rFonts w:ascii="GHEA Grapalat" w:hAnsi="GHEA Grapalat"/>
          <w:i w:val="0"/>
          <w:lang w:val="af-ZA"/>
        </w:rPr>
      </w:pPr>
      <w:r w:rsidRPr="00A71D81">
        <w:rPr>
          <w:rFonts w:ascii="GHEA Grapalat" w:hAnsi="GHEA Grapalat"/>
          <w:i w:val="0"/>
          <w:lang w:val="af-ZA"/>
        </w:rPr>
        <w:t xml:space="preserve">հրապարակման </w:t>
      </w:r>
      <w:r w:rsidR="00332EE7" w:rsidRPr="00A71D81">
        <w:rPr>
          <w:rFonts w:ascii="GHEA Grapalat" w:hAnsi="GHEA Grapalat"/>
          <w:i w:val="0"/>
          <w:lang w:val="af-ZA"/>
        </w:rPr>
        <w:t xml:space="preserve">օրվանից հաշված </w:t>
      </w:r>
      <w:r w:rsidR="00230D10">
        <w:rPr>
          <w:rFonts w:ascii="GHEA Grapalat" w:hAnsi="GHEA Grapalat"/>
          <w:i w:val="0"/>
          <w:u w:val="single"/>
          <w:lang w:val="hy-AM"/>
        </w:rPr>
        <w:t>3</w:t>
      </w:r>
      <w:r w:rsidR="00332EE7" w:rsidRPr="00A71D81">
        <w:rPr>
          <w:rFonts w:ascii="GHEA Grapalat" w:hAnsi="GHEA Grapalat"/>
          <w:i w:val="0"/>
          <w:lang w:val="af-ZA"/>
        </w:rPr>
        <w:t xml:space="preserve">-րդ օրվա ժամը </w:t>
      </w:r>
      <w:r w:rsidR="006114A8">
        <w:rPr>
          <w:rFonts w:ascii="GHEA Grapalat" w:hAnsi="GHEA Grapalat"/>
          <w:i w:val="0"/>
          <w:u w:val="single"/>
          <w:lang w:val="af-ZA"/>
        </w:rPr>
        <w:t>14.30</w:t>
      </w:r>
      <w:r w:rsidR="00332EE7" w:rsidRPr="00A71D81">
        <w:rPr>
          <w:rFonts w:ascii="GHEA Grapalat" w:hAnsi="GHEA Grapalat"/>
          <w:i w:val="0"/>
          <w:lang w:val="af-ZA"/>
        </w:rPr>
        <w:t xml:space="preserve">-ը: </w:t>
      </w:r>
    </w:p>
    <w:p w:rsidR="00357D48" w:rsidRPr="00A71D81" w:rsidRDefault="000076A1" w:rsidP="008B7D42">
      <w:pPr>
        <w:pStyle w:val="a3"/>
        <w:spacing w:line="240" w:lineRule="auto"/>
        <w:ind w:firstLine="0"/>
        <w:rPr>
          <w:rFonts w:ascii="GHEA Grapalat" w:hAnsi="GHEA Grapalat"/>
          <w:i w:val="0"/>
          <w:lang w:val="af-ZA"/>
        </w:rPr>
      </w:pPr>
      <w:r w:rsidRPr="00A71D81">
        <w:rPr>
          <w:rFonts w:ascii="GHEA Grapalat" w:hAnsi="GHEA Grapalat"/>
          <w:i w:val="0"/>
          <w:lang w:val="af-ZA"/>
        </w:rPr>
        <w:t>Հայտերը, հայերենից բացի, կարող են ներկայացվել նաև անգլերեն կամ ռուսերեն:</w:t>
      </w:r>
    </w:p>
    <w:p w:rsidR="00F24FCC" w:rsidRPr="00A71D81" w:rsidRDefault="00332EE7" w:rsidP="008B7D42">
      <w:pPr>
        <w:pStyle w:val="a3"/>
        <w:spacing w:line="240" w:lineRule="auto"/>
        <w:ind w:firstLine="0"/>
        <w:rPr>
          <w:rFonts w:ascii="GHEA Grapalat" w:hAnsi="GHEA Grapalat"/>
          <w:i w:val="0"/>
          <w:lang w:val="af-ZA"/>
        </w:rPr>
      </w:pPr>
      <w:r w:rsidRPr="00F24FCC">
        <w:rPr>
          <w:rFonts w:ascii="GHEA Grapalat" w:hAnsi="GHEA Grapalat"/>
          <w:i w:val="0"/>
          <w:lang w:val="af-ZA"/>
        </w:rPr>
        <w:t xml:space="preserve">Հայտերի բացումը տեղի կունենա </w:t>
      </w:r>
      <w:r w:rsidR="0013627A" w:rsidRPr="0013627A">
        <w:rPr>
          <w:rFonts w:ascii="GHEA Grapalat" w:hAnsi="GHEA Grapalat"/>
          <w:i w:val="0"/>
          <w:lang w:val="af-ZA"/>
        </w:rPr>
        <w:t xml:space="preserve">ք.Աբովյան Հատիսի 6   </w:t>
      </w:r>
      <w:r w:rsidR="00F24FCC" w:rsidRPr="00F24FCC">
        <w:rPr>
          <w:rFonts w:ascii="GHEA Grapalat" w:hAnsi="GHEA Grapalat"/>
          <w:i w:val="0"/>
          <w:lang w:val="af-ZA"/>
        </w:rPr>
        <w:t>հասցեո</w:t>
      </w:r>
      <w:r w:rsidR="00F24FCC">
        <w:rPr>
          <w:rFonts w:ascii="GHEA Grapalat" w:hAnsi="GHEA Grapalat"/>
          <w:i w:val="0"/>
          <w:lang w:val="hy-AM"/>
        </w:rPr>
        <w:t>վ</w:t>
      </w:r>
      <w:r w:rsidR="00F24FCC" w:rsidRPr="00A71D81">
        <w:rPr>
          <w:rFonts w:ascii="GHEA Grapalat" w:hAnsi="GHEA Grapalat"/>
          <w:i w:val="0"/>
          <w:lang w:val="af-ZA"/>
        </w:rPr>
        <w:t xml:space="preserve">սույն հայտարարության </w:t>
      </w:r>
    </w:p>
    <w:p w:rsidR="00332EE7" w:rsidRPr="00A71D81" w:rsidRDefault="00F24FCC" w:rsidP="008B7D42">
      <w:pPr>
        <w:pStyle w:val="a3"/>
        <w:spacing w:line="240" w:lineRule="auto"/>
        <w:ind w:firstLine="0"/>
        <w:rPr>
          <w:rFonts w:ascii="GHEA Grapalat" w:hAnsi="GHEA Grapalat"/>
          <w:i w:val="0"/>
          <w:lang w:val="af-ZA"/>
        </w:rPr>
      </w:pPr>
      <w:r w:rsidRPr="00A71D81">
        <w:rPr>
          <w:rFonts w:ascii="GHEA Grapalat" w:hAnsi="GHEA Grapalat"/>
          <w:i w:val="0"/>
          <w:lang w:val="af-ZA"/>
        </w:rPr>
        <w:t xml:space="preserve">հրապարակման օրվանից հաշված </w:t>
      </w:r>
      <w:r w:rsidR="00230D10">
        <w:rPr>
          <w:rFonts w:ascii="GHEA Grapalat" w:hAnsi="GHEA Grapalat"/>
          <w:i w:val="0"/>
          <w:u w:val="single"/>
          <w:lang w:val="hy-AM"/>
        </w:rPr>
        <w:t>3</w:t>
      </w:r>
      <w:r w:rsidRPr="00A71D81">
        <w:rPr>
          <w:rFonts w:ascii="GHEA Grapalat" w:hAnsi="GHEA Grapalat"/>
          <w:i w:val="0"/>
          <w:lang w:val="af-ZA"/>
        </w:rPr>
        <w:t xml:space="preserve">-րդ օրվա ժամը </w:t>
      </w:r>
      <w:r>
        <w:rPr>
          <w:rFonts w:ascii="GHEA Grapalat" w:hAnsi="GHEA Grapalat"/>
          <w:i w:val="0"/>
          <w:u w:val="single"/>
          <w:lang w:val="af-ZA"/>
        </w:rPr>
        <w:t>14.30</w:t>
      </w:r>
      <w:r w:rsidRPr="00F24FCC">
        <w:rPr>
          <w:rFonts w:ascii="GHEA Grapalat" w:hAnsi="GHEA Grapalat"/>
          <w:i w:val="0"/>
          <w:lang w:val="af-ZA"/>
        </w:rPr>
        <w:t>-</w:t>
      </w:r>
      <w:r w:rsidR="00332EE7" w:rsidRPr="00F24FCC">
        <w:rPr>
          <w:rFonts w:ascii="GHEA Grapalat" w:hAnsi="GHEA Grapalat"/>
          <w:i w:val="0"/>
          <w:lang w:val="af-ZA"/>
        </w:rPr>
        <w:t>։</w:t>
      </w:r>
    </w:p>
    <w:p w:rsidR="006675F2" w:rsidRPr="006675F2" w:rsidRDefault="006675F2" w:rsidP="006675F2">
      <w:pPr>
        <w:ind w:firstLine="720"/>
        <w:jc w:val="both"/>
        <w:rPr>
          <w:rFonts w:ascii="GHEA Grapalat" w:hAnsi="GHEA Grapalat"/>
          <w:sz w:val="20"/>
          <w:szCs w:val="20"/>
          <w:lang w:val="hy-AM"/>
        </w:rPr>
      </w:pPr>
      <w:r w:rsidRPr="006675F2">
        <w:rPr>
          <w:rFonts w:ascii="GHEA Grapalat" w:hAnsi="GHEA Grapalat"/>
          <w:sz w:val="20"/>
          <w:szCs w:val="20"/>
          <w:lang w:val="af-ZA"/>
        </w:rPr>
        <w:t>Սույն ընթացակարգի վերաբերյալ բողոք</w:t>
      </w:r>
      <w:r w:rsidRPr="006675F2">
        <w:rPr>
          <w:rFonts w:ascii="GHEA Grapalat" w:hAnsi="GHEA Grapalat"/>
          <w:sz w:val="20"/>
          <w:szCs w:val="20"/>
          <w:lang w:val="hy-AM"/>
        </w:rPr>
        <w:t xml:space="preserve">արկումն իրականացվում է </w:t>
      </w:r>
      <w:r w:rsidRPr="006675F2">
        <w:rPr>
          <w:rFonts w:ascii="GHEA Grapalat" w:hAnsi="GHEA Grapalat"/>
          <w:sz w:val="20"/>
          <w:szCs w:val="20"/>
          <w:lang w:val="af-ZA"/>
        </w:rPr>
        <w:t>«</w:t>
      </w:r>
      <w:r w:rsidRPr="006675F2">
        <w:rPr>
          <w:rFonts w:ascii="GHEA Grapalat" w:hAnsi="GHEA Grapalat"/>
          <w:sz w:val="20"/>
          <w:szCs w:val="20"/>
          <w:lang w:val="hy-AM"/>
        </w:rPr>
        <w:t>Գնումներիմասին</w:t>
      </w:r>
      <w:r w:rsidRPr="006675F2">
        <w:rPr>
          <w:rFonts w:ascii="GHEA Grapalat" w:hAnsi="GHEA Grapalat"/>
          <w:sz w:val="20"/>
          <w:szCs w:val="20"/>
          <w:lang w:val="af-ZA"/>
        </w:rPr>
        <w:t>»</w:t>
      </w:r>
      <w:r w:rsidRPr="006675F2">
        <w:rPr>
          <w:rFonts w:ascii="GHEA Grapalat" w:hAnsi="GHEA Grapalat"/>
          <w:sz w:val="20"/>
          <w:szCs w:val="20"/>
          <w:lang w:val="hy-AM"/>
        </w:rPr>
        <w:t xml:space="preserve"> ՀՀօրենքովևՀՀ քաղաքացիական դատավարության օրենսգրքով սահմանված կարգով։</w:t>
      </w:r>
    </w:p>
    <w:p w:rsidR="006675F2" w:rsidRPr="006D2E03" w:rsidRDefault="006675F2" w:rsidP="00EF3662">
      <w:pPr>
        <w:pStyle w:val="a3"/>
        <w:spacing w:line="240" w:lineRule="auto"/>
        <w:rPr>
          <w:rFonts w:ascii="GHEA Grapalat" w:hAnsi="GHEA Grapalat"/>
          <w:i w:val="0"/>
          <w:lang w:val="hy-AM"/>
        </w:rPr>
      </w:pPr>
    </w:p>
    <w:p w:rsidR="00754697" w:rsidRPr="00A71D81" w:rsidRDefault="00754697" w:rsidP="00EF3662">
      <w:pPr>
        <w:pStyle w:val="a3"/>
        <w:spacing w:line="240" w:lineRule="auto"/>
        <w:rPr>
          <w:rFonts w:ascii="GHEA Grapalat" w:hAnsi="GHEA Grapalat"/>
          <w:i w:val="0"/>
          <w:lang w:val="af-ZA"/>
        </w:rPr>
      </w:pPr>
      <w:r w:rsidRPr="00A71D81">
        <w:rPr>
          <w:rFonts w:ascii="GHEA Grapalat" w:hAnsi="GHEA Grapalat"/>
          <w:i w:val="0"/>
          <w:lang w:val="af-ZA"/>
        </w:rPr>
        <w:t xml:space="preserve">Սույն հայտարարության հետ կապված լրացուցիչ տեղեկություններ ստանալու համար կարող եք դիմել </w:t>
      </w:r>
      <w:r w:rsidR="00F9448B" w:rsidRPr="00A71D81">
        <w:rPr>
          <w:rFonts w:ascii="GHEA Grapalat" w:hAnsi="GHEA Grapalat"/>
          <w:i w:val="0"/>
          <w:lang w:val="af-ZA"/>
        </w:rPr>
        <w:t xml:space="preserve">գնահատող հանձնաժողովի քարտուղար </w:t>
      </w:r>
      <w:r w:rsidRPr="00A71D81">
        <w:rPr>
          <w:rFonts w:ascii="GHEA Grapalat" w:hAnsi="GHEA Grapalat"/>
          <w:i w:val="0"/>
          <w:lang w:val="af-ZA"/>
        </w:rPr>
        <w:t>`</w:t>
      </w:r>
      <w:r w:rsidR="009F18D0" w:rsidRPr="00A71D81">
        <w:rPr>
          <w:rFonts w:ascii="GHEA Grapalat" w:hAnsi="GHEA Grapalat"/>
          <w:i w:val="0"/>
          <w:u w:val="single"/>
          <w:lang w:val="af-ZA"/>
        </w:rPr>
        <w:tab/>
      </w:r>
      <w:r w:rsidR="00045AF9">
        <w:rPr>
          <w:rFonts w:ascii="GHEA Grapalat" w:hAnsi="GHEA Grapalat"/>
          <w:i w:val="0"/>
          <w:u w:val="single"/>
          <w:lang w:val="af-ZA"/>
        </w:rPr>
        <w:t>Ա՚Արսենյանին</w:t>
      </w:r>
    </w:p>
    <w:p w:rsidR="009F18D0" w:rsidRPr="00A71D81" w:rsidRDefault="009F18D0" w:rsidP="00EF3662">
      <w:pPr>
        <w:pStyle w:val="a3"/>
        <w:spacing w:line="240" w:lineRule="auto"/>
        <w:ind w:firstLine="0"/>
        <w:rPr>
          <w:rFonts w:ascii="GHEA Grapalat" w:hAnsi="GHEA Grapalat"/>
          <w:i w:val="0"/>
          <w:lang w:val="af-ZA"/>
        </w:rPr>
      </w:pPr>
      <w:r w:rsidRPr="00A71D81">
        <w:rPr>
          <w:rFonts w:ascii="GHEA Grapalat" w:hAnsi="GHEA Grapalat"/>
          <w:i w:val="0"/>
          <w:lang w:val="af-ZA"/>
        </w:rPr>
        <w:tab/>
      </w:r>
      <w:r w:rsidRPr="00A71D81">
        <w:rPr>
          <w:rFonts w:ascii="GHEA Grapalat" w:hAnsi="GHEA Grapalat"/>
          <w:i w:val="0"/>
          <w:lang w:val="af-ZA"/>
        </w:rPr>
        <w:tab/>
      </w:r>
      <w:r w:rsidRPr="00A71D81">
        <w:rPr>
          <w:rFonts w:ascii="GHEA Grapalat" w:hAnsi="GHEA Grapalat"/>
          <w:i w:val="0"/>
          <w:lang w:val="af-ZA"/>
        </w:rPr>
        <w:tab/>
      </w:r>
      <w:r w:rsidRPr="00A71D81">
        <w:rPr>
          <w:rFonts w:ascii="GHEA Grapalat" w:hAnsi="GHEA Grapalat"/>
          <w:i w:val="0"/>
          <w:lang w:val="af-ZA"/>
        </w:rPr>
        <w:tab/>
      </w:r>
      <w:r w:rsidRPr="00A71D81">
        <w:rPr>
          <w:rFonts w:ascii="GHEA Grapalat" w:hAnsi="GHEA Grapalat"/>
          <w:i w:val="0"/>
          <w:lang w:val="af-ZA"/>
        </w:rPr>
        <w:tab/>
      </w:r>
      <w:r w:rsidRPr="00A71D81">
        <w:rPr>
          <w:rFonts w:ascii="GHEA Grapalat" w:hAnsi="GHEA Grapalat"/>
          <w:i w:val="0"/>
          <w:sz w:val="16"/>
          <w:szCs w:val="16"/>
          <w:lang w:val="af-ZA"/>
        </w:rPr>
        <w:t>անունը, ազգանունը</w:t>
      </w:r>
    </w:p>
    <w:p w:rsidR="004E2FC6" w:rsidRPr="00046F36" w:rsidRDefault="00754697" w:rsidP="00046F36">
      <w:pPr>
        <w:pStyle w:val="a3"/>
        <w:spacing w:line="240" w:lineRule="auto"/>
        <w:rPr>
          <w:rFonts w:ascii="GHEA Grapalat" w:hAnsi="GHEA Grapalat"/>
          <w:i w:val="0"/>
          <w:u w:val="single"/>
          <w:lang w:val="af-ZA"/>
        </w:rPr>
      </w:pPr>
      <w:r w:rsidRPr="00A71D81">
        <w:rPr>
          <w:rFonts w:ascii="GHEA Grapalat" w:hAnsi="GHEA Grapalat"/>
          <w:i w:val="0"/>
          <w:lang w:val="af-ZA"/>
        </w:rPr>
        <w:t xml:space="preserve">                                      Հեռախոս</w:t>
      </w:r>
      <w:r w:rsidR="00045AF9">
        <w:rPr>
          <w:rFonts w:ascii="GHEA Grapalat" w:hAnsi="GHEA Grapalat"/>
          <w:i w:val="0"/>
          <w:u w:val="single"/>
          <w:lang w:val="af-ZA"/>
        </w:rPr>
        <w:t>093535735</w:t>
      </w:r>
    </w:p>
    <w:p w:rsidR="00754697" w:rsidRPr="00046F36" w:rsidRDefault="00754697" w:rsidP="00EF3662">
      <w:pPr>
        <w:pStyle w:val="a3"/>
        <w:spacing w:line="240" w:lineRule="auto"/>
        <w:rPr>
          <w:rFonts w:ascii="GHEA Grapalat" w:hAnsi="GHEA Grapalat"/>
          <w:i w:val="0"/>
          <w:lang w:val="af-ZA"/>
        </w:rPr>
      </w:pPr>
      <w:r w:rsidRPr="00A71D81">
        <w:rPr>
          <w:rFonts w:ascii="GHEA Grapalat" w:hAnsi="GHEA Grapalat"/>
          <w:i w:val="0"/>
          <w:lang w:val="af-ZA"/>
        </w:rPr>
        <w:t xml:space="preserve">       Էլ.փոստ</w:t>
      </w:r>
      <w:hyperlink r:id="rId8" w:history="1">
        <w:r w:rsidR="00046F36" w:rsidRPr="00537B9E">
          <w:rPr>
            <w:rStyle w:val="a9"/>
            <w:rFonts w:ascii="GHEA Grapalat" w:hAnsi="GHEA Grapalat"/>
            <w:i w:val="0"/>
            <w:lang w:val="hy-AM"/>
          </w:rPr>
          <w:t>arsenyananahit@mail.ru</w:t>
        </w:r>
      </w:hyperlink>
    </w:p>
    <w:p w:rsidR="00046F36" w:rsidRPr="00046F36" w:rsidRDefault="00046F36" w:rsidP="00EF3662">
      <w:pPr>
        <w:pStyle w:val="a3"/>
        <w:spacing w:line="240" w:lineRule="auto"/>
        <w:rPr>
          <w:rFonts w:ascii="GHEA Grapalat" w:hAnsi="GHEA Grapalat"/>
          <w:i w:val="0"/>
          <w:u w:val="single"/>
          <w:lang w:val="af-ZA"/>
        </w:rPr>
      </w:pPr>
    </w:p>
    <w:p w:rsidR="00754697" w:rsidRPr="00AD06BC" w:rsidRDefault="00754697" w:rsidP="00EF3662">
      <w:pPr>
        <w:pStyle w:val="a3"/>
        <w:spacing w:line="240" w:lineRule="auto"/>
        <w:ind w:firstLine="0"/>
        <w:jc w:val="left"/>
        <w:rPr>
          <w:rFonts w:ascii="GHEA Grapalat" w:hAnsi="GHEA Grapalat"/>
          <w:iCs/>
          <w:lang w:val="af-ZA"/>
        </w:rPr>
      </w:pPr>
      <w:r w:rsidRPr="00AD06BC">
        <w:rPr>
          <w:rFonts w:ascii="GHEA Grapalat" w:hAnsi="GHEA Grapalat"/>
          <w:iCs/>
          <w:lang w:val="af-ZA"/>
        </w:rPr>
        <w:t>Պատվիրատու</w:t>
      </w:r>
      <w:bookmarkStart w:id="6" w:name="_Hlk122378803"/>
      <w:bookmarkStart w:id="7" w:name="_Hlk122378383"/>
      <w:bookmarkStart w:id="8" w:name="_Hlk122378589"/>
      <w:r w:rsidR="00984857">
        <w:rPr>
          <w:rFonts w:ascii="GHEA Grapalat" w:hAnsi="GHEA Grapalat"/>
          <w:iCs/>
          <w:lang w:val="hy-AM"/>
        </w:rPr>
        <w:t xml:space="preserve">Կապուտանի </w:t>
      </w:r>
      <w:r w:rsidR="00F24FCC">
        <w:rPr>
          <w:rFonts w:ascii="GHEA Grapalat" w:hAnsi="GHEA Grapalat"/>
          <w:iCs/>
          <w:lang w:val="hy-AM"/>
        </w:rPr>
        <w:t xml:space="preserve"> ԱԱՊԿ</w:t>
      </w:r>
      <w:r w:rsidR="00045AF9" w:rsidRPr="00AD06BC">
        <w:rPr>
          <w:rFonts w:ascii="GHEA Grapalat" w:hAnsi="GHEA Grapalat"/>
          <w:iCs/>
          <w:lang w:val="af-ZA"/>
        </w:rPr>
        <w:t>ՊՈԱԿ</w:t>
      </w:r>
      <w:bookmarkEnd w:id="6"/>
    </w:p>
    <w:bookmarkEnd w:id="7"/>
    <w:bookmarkEnd w:id="8"/>
    <w:p w:rsidR="009F18D0" w:rsidRPr="00A71D81" w:rsidRDefault="009F18D0" w:rsidP="00EF3662">
      <w:pPr>
        <w:pStyle w:val="a3"/>
        <w:spacing w:line="240" w:lineRule="auto"/>
        <w:ind w:firstLine="0"/>
        <w:rPr>
          <w:rFonts w:ascii="GHEA Grapalat" w:hAnsi="GHEA Grapalat"/>
          <w:i w:val="0"/>
          <w:lang w:val="af-ZA"/>
        </w:rPr>
      </w:pPr>
      <w:r w:rsidRPr="00A71D81">
        <w:rPr>
          <w:rFonts w:ascii="GHEA Grapalat" w:hAnsi="GHEA Grapalat"/>
          <w:i w:val="0"/>
          <w:lang w:val="af-ZA"/>
        </w:rPr>
        <w:tab/>
      </w:r>
      <w:r w:rsidRPr="00A71D81">
        <w:rPr>
          <w:rFonts w:ascii="GHEA Grapalat" w:hAnsi="GHEA Grapalat"/>
          <w:i w:val="0"/>
          <w:lang w:val="af-ZA"/>
        </w:rPr>
        <w:tab/>
      </w:r>
      <w:r w:rsidRPr="00A71D81">
        <w:rPr>
          <w:rFonts w:ascii="GHEA Grapalat" w:hAnsi="GHEA Grapalat"/>
          <w:i w:val="0"/>
          <w:lang w:val="af-ZA"/>
        </w:rPr>
        <w:tab/>
      </w:r>
    </w:p>
    <w:p w:rsidR="00754697" w:rsidRPr="00A71D81" w:rsidRDefault="00754697" w:rsidP="00EF3662">
      <w:pPr>
        <w:pStyle w:val="31"/>
        <w:spacing w:after="240" w:line="240" w:lineRule="auto"/>
        <w:ind w:firstLine="709"/>
        <w:rPr>
          <w:rFonts w:ascii="GHEA Grapalat" w:hAnsi="GHEA Grapalat" w:cs="Sylfaen"/>
          <w:b/>
          <w:lang w:val="es-ES"/>
        </w:rPr>
      </w:pPr>
    </w:p>
    <w:p w:rsidR="00754697" w:rsidRPr="00A71D81" w:rsidRDefault="00754697" w:rsidP="00EF3662">
      <w:pPr>
        <w:pStyle w:val="a3"/>
        <w:spacing w:line="240" w:lineRule="auto"/>
        <w:ind w:left="1404"/>
        <w:rPr>
          <w:rFonts w:ascii="GHEA Grapalat" w:hAnsi="GHEA Grapalat"/>
          <w:i w:val="0"/>
          <w:lang w:val="af-ZA"/>
        </w:rPr>
      </w:pPr>
    </w:p>
    <w:p w:rsidR="00A12C95" w:rsidRPr="00A71D81" w:rsidRDefault="00A12C95" w:rsidP="00EF3662">
      <w:pPr>
        <w:pStyle w:val="a3"/>
        <w:spacing w:line="240" w:lineRule="auto"/>
        <w:ind w:left="1404"/>
        <w:rPr>
          <w:rFonts w:ascii="GHEA Grapalat" w:hAnsi="GHEA Grapalat"/>
          <w:i w:val="0"/>
          <w:lang w:val="af-ZA"/>
        </w:rPr>
      </w:pPr>
    </w:p>
    <w:p w:rsidR="00055CC2" w:rsidRPr="00A71D81" w:rsidRDefault="00055CC2" w:rsidP="00EF3662">
      <w:pPr>
        <w:pStyle w:val="aa"/>
        <w:ind w:right="-7" w:firstLine="567"/>
        <w:jc w:val="right"/>
        <w:rPr>
          <w:rFonts w:ascii="GHEA Grapalat" w:hAnsi="GHEA Grapalat" w:cs="Sylfaen"/>
          <w:i/>
          <w:sz w:val="22"/>
          <w:lang w:val="af-ZA"/>
        </w:rPr>
      </w:pPr>
    </w:p>
    <w:p w:rsidR="00055CC2" w:rsidRPr="00A71D81" w:rsidRDefault="00055CC2" w:rsidP="00045AF9">
      <w:pPr>
        <w:pStyle w:val="aa"/>
        <w:ind w:right="-7" w:firstLine="567"/>
        <w:jc w:val="center"/>
        <w:rPr>
          <w:rFonts w:ascii="GHEA Grapalat" w:hAnsi="GHEA Grapalat" w:cs="Sylfaen"/>
          <w:i/>
          <w:sz w:val="22"/>
          <w:lang w:val="af-ZA"/>
        </w:rPr>
      </w:pPr>
    </w:p>
    <w:p w:rsidR="00055CC2" w:rsidRPr="00A71D81" w:rsidRDefault="00055CC2" w:rsidP="00EF3662">
      <w:pPr>
        <w:pStyle w:val="aa"/>
        <w:ind w:right="-7" w:firstLine="567"/>
        <w:jc w:val="right"/>
        <w:rPr>
          <w:rFonts w:ascii="GHEA Grapalat" w:hAnsi="GHEA Grapalat" w:cs="Sylfaen"/>
          <w:i/>
          <w:sz w:val="22"/>
          <w:lang w:val="af-ZA"/>
        </w:rPr>
      </w:pPr>
    </w:p>
    <w:p w:rsidR="00037DDE" w:rsidRPr="00A71D81" w:rsidRDefault="00037DDE" w:rsidP="00EF3662">
      <w:pPr>
        <w:pStyle w:val="aa"/>
        <w:ind w:right="-7" w:firstLine="567"/>
        <w:jc w:val="right"/>
        <w:rPr>
          <w:rFonts w:ascii="GHEA Grapalat" w:hAnsi="GHEA Grapalat" w:cs="Sylfaen"/>
          <w:i/>
          <w:sz w:val="22"/>
          <w:lang w:val="af-ZA"/>
        </w:rPr>
      </w:pPr>
    </w:p>
    <w:p w:rsidR="00037DDE" w:rsidRPr="00A71D81" w:rsidRDefault="00037DDE" w:rsidP="00EF3662">
      <w:pPr>
        <w:pStyle w:val="aa"/>
        <w:ind w:right="-7" w:firstLine="567"/>
        <w:jc w:val="right"/>
        <w:rPr>
          <w:rFonts w:ascii="GHEA Grapalat" w:hAnsi="GHEA Grapalat" w:cs="Sylfaen"/>
          <w:i/>
          <w:sz w:val="22"/>
          <w:lang w:val="af-ZA"/>
        </w:rPr>
      </w:pPr>
    </w:p>
    <w:p w:rsidR="00037DDE" w:rsidRPr="00A71D81" w:rsidRDefault="00037DDE" w:rsidP="00EF3662">
      <w:pPr>
        <w:pStyle w:val="aa"/>
        <w:ind w:right="-7" w:firstLine="567"/>
        <w:jc w:val="right"/>
        <w:rPr>
          <w:rFonts w:ascii="GHEA Grapalat" w:hAnsi="GHEA Grapalat" w:cs="Sylfaen"/>
          <w:i/>
          <w:sz w:val="22"/>
          <w:lang w:val="af-ZA"/>
        </w:rPr>
      </w:pPr>
    </w:p>
    <w:p w:rsidR="00037DDE" w:rsidRPr="00A71D81" w:rsidRDefault="00037DDE" w:rsidP="00EF3662">
      <w:pPr>
        <w:pStyle w:val="aa"/>
        <w:ind w:right="-7" w:firstLine="567"/>
        <w:jc w:val="right"/>
        <w:rPr>
          <w:rFonts w:ascii="GHEA Grapalat" w:hAnsi="GHEA Grapalat" w:cs="Sylfaen"/>
          <w:i/>
          <w:sz w:val="22"/>
          <w:lang w:val="af-ZA"/>
        </w:rPr>
      </w:pPr>
    </w:p>
    <w:p w:rsidR="00037DDE" w:rsidRPr="00A71D81" w:rsidRDefault="00037DDE" w:rsidP="00EF3662">
      <w:pPr>
        <w:pStyle w:val="aa"/>
        <w:ind w:right="-7" w:firstLine="567"/>
        <w:jc w:val="right"/>
        <w:rPr>
          <w:rFonts w:ascii="GHEA Grapalat" w:hAnsi="GHEA Grapalat" w:cs="Sylfaen"/>
          <w:i/>
          <w:sz w:val="22"/>
          <w:lang w:val="af-ZA"/>
        </w:rPr>
      </w:pPr>
    </w:p>
    <w:p w:rsidR="00037DDE" w:rsidRPr="00A71D81" w:rsidRDefault="00037DDE" w:rsidP="00EF3662">
      <w:pPr>
        <w:pStyle w:val="aa"/>
        <w:ind w:right="-7" w:firstLine="567"/>
        <w:jc w:val="right"/>
        <w:rPr>
          <w:rFonts w:ascii="GHEA Grapalat" w:hAnsi="GHEA Grapalat" w:cs="Sylfaen"/>
          <w:i/>
          <w:sz w:val="22"/>
          <w:lang w:val="af-ZA"/>
        </w:rPr>
      </w:pPr>
    </w:p>
    <w:p w:rsidR="00341A74" w:rsidRPr="00A71D81" w:rsidRDefault="00341A74" w:rsidP="00EF3662">
      <w:pPr>
        <w:pStyle w:val="aa"/>
        <w:ind w:right="-7" w:firstLine="567"/>
        <w:jc w:val="right"/>
        <w:rPr>
          <w:rFonts w:ascii="GHEA Grapalat" w:hAnsi="GHEA Grapalat" w:cs="Sylfaen"/>
          <w:i/>
          <w:sz w:val="22"/>
          <w:lang w:val="af-ZA"/>
        </w:rPr>
      </w:pPr>
    </w:p>
    <w:p w:rsidR="00341A74" w:rsidRPr="00A71D81" w:rsidRDefault="00341A74" w:rsidP="00EF3662">
      <w:pPr>
        <w:pStyle w:val="aa"/>
        <w:ind w:right="-7" w:firstLine="567"/>
        <w:jc w:val="right"/>
        <w:rPr>
          <w:rFonts w:ascii="GHEA Grapalat" w:hAnsi="GHEA Grapalat" w:cs="Sylfaen"/>
          <w:i/>
          <w:sz w:val="22"/>
          <w:lang w:val="af-ZA"/>
        </w:rPr>
      </w:pPr>
    </w:p>
    <w:p w:rsidR="00341A74" w:rsidRPr="00A71D81" w:rsidRDefault="00341A74" w:rsidP="00EF3662">
      <w:pPr>
        <w:pStyle w:val="aa"/>
        <w:ind w:right="-7" w:firstLine="567"/>
        <w:jc w:val="right"/>
        <w:rPr>
          <w:rFonts w:ascii="GHEA Grapalat" w:hAnsi="GHEA Grapalat" w:cs="Sylfaen"/>
          <w:i/>
          <w:sz w:val="22"/>
          <w:lang w:val="af-ZA"/>
        </w:rPr>
      </w:pPr>
    </w:p>
    <w:p w:rsidR="00341A74" w:rsidRPr="00A71D81" w:rsidRDefault="00341A74" w:rsidP="00EF3662">
      <w:pPr>
        <w:pStyle w:val="aa"/>
        <w:ind w:right="-7" w:firstLine="567"/>
        <w:jc w:val="right"/>
        <w:rPr>
          <w:rFonts w:ascii="GHEA Grapalat" w:hAnsi="GHEA Grapalat" w:cs="Sylfaen"/>
          <w:i/>
          <w:sz w:val="22"/>
          <w:lang w:val="af-ZA"/>
        </w:rPr>
      </w:pPr>
    </w:p>
    <w:p w:rsidR="00341A74" w:rsidRPr="00A71D81" w:rsidRDefault="00341A74" w:rsidP="00EF3662">
      <w:pPr>
        <w:pStyle w:val="aa"/>
        <w:ind w:right="-7" w:firstLine="567"/>
        <w:jc w:val="right"/>
        <w:rPr>
          <w:rFonts w:ascii="GHEA Grapalat" w:hAnsi="GHEA Grapalat" w:cs="Sylfaen"/>
          <w:i/>
          <w:sz w:val="22"/>
          <w:lang w:val="af-ZA"/>
        </w:rPr>
      </w:pPr>
    </w:p>
    <w:p w:rsidR="00341A74" w:rsidRPr="00A71D81" w:rsidRDefault="00341A74" w:rsidP="00EF3662">
      <w:pPr>
        <w:pStyle w:val="aa"/>
        <w:ind w:right="-7" w:firstLine="567"/>
        <w:jc w:val="right"/>
        <w:rPr>
          <w:rFonts w:ascii="GHEA Grapalat" w:hAnsi="GHEA Grapalat" w:cs="Sylfaen"/>
          <w:i/>
          <w:sz w:val="22"/>
          <w:lang w:val="af-ZA"/>
        </w:rPr>
      </w:pPr>
    </w:p>
    <w:p w:rsidR="00341A74" w:rsidRPr="00A71D81" w:rsidRDefault="00341A74" w:rsidP="00EF3662">
      <w:pPr>
        <w:pStyle w:val="aa"/>
        <w:ind w:right="-7" w:firstLine="567"/>
        <w:jc w:val="right"/>
        <w:rPr>
          <w:rFonts w:ascii="GHEA Grapalat" w:hAnsi="GHEA Grapalat" w:cs="Sylfaen"/>
          <w:i/>
          <w:sz w:val="22"/>
          <w:lang w:val="af-ZA"/>
        </w:rPr>
      </w:pPr>
    </w:p>
    <w:p w:rsidR="00341A74" w:rsidRPr="00A71D81" w:rsidRDefault="00341A74" w:rsidP="00EF3662">
      <w:pPr>
        <w:pStyle w:val="aa"/>
        <w:ind w:right="-7" w:firstLine="567"/>
        <w:jc w:val="right"/>
        <w:rPr>
          <w:rFonts w:ascii="GHEA Grapalat" w:hAnsi="GHEA Grapalat" w:cs="Sylfaen"/>
          <w:i/>
          <w:sz w:val="22"/>
          <w:lang w:val="af-ZA"/>
        </w:rPr>
      </w:pPr>
    </w:p>
    <w:p w:rsidR="00341A74" w:rsidRPr="00A71D81" w:rsidRDefault="00341A74" w:rsidP="00EF3662">
      <w:pPr>
        <w:pStyle w:val="aa"/>
        <w:ind w:right="-7" w:firstLine="567"/>
        <w:jc w:val="right"/>
        <w:rPr>
          <w:rFonts w:ascii="GHEA Grapalat" w:hAnsi="GHEA Grapalat" w:cs="Sylfaen"/>
          <w:i/>
          <w:sz w:val="22"/>
          <w:lang w:val="af-ZA"/>
        </w:rPr>
      </w:pPr>
    </w:p>
    <w:p w:rsidR="00826193" w:rsidRPr="00A71D81" w:rsidRDefault="00826193" w:rsidP="00EF3662">
      <w:pPr>
        <w:pStyle w:val="aa"/>
        <w:ind w:right="-7" w:firstLine="567"/>
        <w:jc w:val="right"/>
        <w:rPr>
          <w:rFonts w:ascii="GHEA Grapalat" w:hAnsi="GHEA Grapalat" w:cs="Sylfaen"/>
          <w:i/>
          <w:sz w:val="22"/>
          <w:lang w:val="af-ZA"/>
        </w:rPr>
      </w:pPr>
    </w:p>
    <w:p w:rsidR="00826193" w:rsidRPr="00A71D81" w:rsidRDefault="00826193" w:rsidP="00EF3662">
      <w:pPr>
        <w:pStyle w:val="aa"/>
        <w:ind w:right="-7" w:firstLine="567"/>
        <w:jc w:val="right"/>
        <w:rPr>
          <w:rFonts w:ascii="GHEA Grapalat" w:hAnsi="GHEA Grapalat" w:cs="Sylfaen"/>
          <w:i/>
          <w:sz w:val="22"/>
          <w:lang w:val="af-ZA"/>
        </w:rPr>
      </w:pPr>
    </w:p>
    <w:p w:rsidR="00096865" w:rsidRPr="00A71D81" w:rsidRDefault="00E92948" w:rsidP="00EF3662">
      <w:pPr>
        <w:pStyle w:val="aa"/>
        <w:spacing w:after="0"/>
        <w:ind w:firstLine="567"/>
        <w:jc w:val="right"/>
        <w:rPr>
          <w:rFonts w:ascii="GHEA Grapalat" w:hAnsi="GHEA Grapalat" w:cs="Sylfaen"/>
          <w:i/>
          <w:sz w:val="20"/>
          <w:szCs w:val="20"/>
          <w:lang w:val="af-ZA"/>
        </w:rPr>
      </w:pPr>
      <w:r w:rsidRPr="006D2E03">
        <w:rPr>
          <w:rFonts w:ascii="GHEA Grapalat" w:hAnsi="GHEA Grapalat" w:cs="Sylfaen"/>
          <w:i/>
          <w:sz w:val="20"/>
          <w:szCs w:val="20"/>
          <w:lang w:val="af-ZA"/>
        </w:rPr>
        <w:br w:type="page"/>
      </w:r>
      <w:r w:rsidR="00096865" w:rsidRPr="00A71D81">
        <w:rPr>
          <w:rFonts w:ascii="GHEA Grapalat" w:hAnsi="GHEA Grapalat" w:cs="Sylfaen"/>
          <w:i/>
          <w:sz w:val="20"/>
          <w:szCs w:val="20"/>
        </w:rPr>
        <w:lastRenderedPageBreak/>
        <w:t>Հաստատվածէ</w:t>
      </w:r>
    </w:p>
    <w:p w:rsidR="00096865" w:rsidRPr="00A71D81" w:rsidRDefault="00F24FCC" w:rsidP="00EF3662">
      <w:pPr>
        <w:pStyle w:val="aa"/>
        <w:spacing w:after="0"/>
        <w:ind w:firstLine="567"/>
        <w:jc w:val="right"/>
        <w:rPr>
          <w:rFonts w:ascii="GHEA Grapalat" w:hAnsi="GHEA Grapalat" w:cs="Sylfaen"/>
          <w:i/>
          <w:sz w:val="20"/>
          <w:szCs w:val="20"/>
          <w:lang w:val="af-ZA"/>
        </w:rPr>
      </w:pPr>
      <w:r>
        <w:rPr>
          <w:rFonts w:ascii="GHEA Grapalat" w:hAnsi="GHEA Grapalat" w:cs="Sylfaen"/>
          <w:i/>
          <w:sz w:val="20"/>
          <w:szCs w:val="20"/>
          <w:u w:val="single"/>
          <w:lang w:val="hy-AM"/>
        </w:rPr>
        <w:t>Կ</w:t>
      </w:r>
      <w:r w:rsidR="00984857">
        <w:rPr>
          <w:rFonts w:ascii="GHEA Grapalat" w:hAnsi="GHEA Grapalat" w:cs="Sylfaen"/>
          <w:i/>
          <w:sz w:val="20"/>
          <w:szCs w:val="20"/>
          <w:u w:val="single"/>
          <w:lang w:val="hy-AM"/>
        </w:rPr>
        <w:t>ԱՊ</w:t>
      </w:r>
      <w:r>
        <w:rPr>
          <w:rFonts w:ascii="GHEA Grapalat" w:hAnsi="GHEA Grapalat" w:cs="Sylfaen"/>
          <w:i/>
          <w:sz w:val="20"/>
          <w:szCs w:val="20"/>
          <w:u w:val="single"/>
          <w:lang w:val="hy-AM"/>
        </w:rPr>
        <w:t xml:space="preserve">ԱԱՊԿ </w:t>
      </w:r>
      <w:r w:rsidR="00230D10">
        <w:rPr>
          <w:rFonts w:ascii="GHEA Grapalat" w:hAnsi="GHEA Grapalat" w:cs="Sylfaen"/>
          <w:i/>
          <w:sz w:val="20"/>
          <w:szCs w:val="20"/>
          <w:u w:val="single"/>
          <w:lang w:val="hy-AM"/>
        </w:rPr>
        <w:t>ՀՄԱ</w:t>
      </w:r>
      <w:r w:rsidR="00AD06BC">
        <w:rPr>
          <w:rFonts w:ascii="GHEA Grapalat" w:hAnsi="GHEA Grapalat" w:cs="Sylfaen"/>
          <w:i/>
          <w:sz w:val="20"/>
          <w:szCs w:val="20"/>
          <w:u w:val="single"/>
          <w:lang w:val="af-ZA"/>
        </w:rPr>
        <w:t>ԱՊՁԲ 2</w:t>
      </w:r>
      <w:r w:rsidR="00EA076B">
        <w:rPr>
          <w:rFonts w:ascii="GHEA Grapalat" w:hAnsi="GHEA Grapalat" w:cs="Sylfaen"/>
          <w:i/>
          <w:sz w:val="20"/>
          <w:szCs w:val="20"/>
          <w:u w:val="single"/>
          <w:lang w:val="hy-AM"/>
        </w:rPr>
        <w:t>5</w:t>
      </w:r>
      <w:r w:rsidR="00AD06BC">
        <w:rPr>
          <w:rFonts w:ascii="GHEA Grapalat" w:hAnsi="GHEA Grapalat" w:cs="Sylfaen"/>
          <w:i/>
          <w:sz w:val="20"/>
          <w:szCs w:val="20"/>
          <w:u w:val="single"/>
          <w:lang w:val="af-ZA"/>
        </w:rPr>
        <w:t>/</w:t>
      </w:r>
      <w:r w:rsidR="00984857">
        <w:rPr>
          <w:rFonts w:ascii="GHEA Grapalat" w:hAnsi="GHEA Grapalat" w:cs="Sylfaen"/>
          <w:i/>
          <w:sz w:val="20"/>
          <w:szCs w:val="20"/>
          <w:u w:val="single"/>
          <w:lang w:val="hy-AM"/>
        </w:rPr>
        <w:t>0</w:t>
      </w:r>
      <w:r w:rsidR="00AD06BC">
        <w:rPr>
          <w:rFonts w:ascii="GHEA Grapalat" w:hAnsi="GHEA Grapalat" w:cs="Sylfaen"/>
          <w:i/>
          <w:sz w:val="20"/>
          <w:szCs w:val="20"/>
          <w:u w:val="single"/>
          <w:lang w:val="af-ZA"/>
        </w:rPr>
        <w:t>1</w:t>
      </w:r>
      <w:r w:rsidR="00096865" w:rsidRPr="00A71D81">
        <w:rPr>
          <w:rFonts w:ascii="GHEA Grapalat" w:hAnsi="GHEA Grapalat" w:cs="Sylfaen"/>
          <w:i/>
          <w:sz w:val="20"/>
          <w:szCs w:val="20"/>
        </w:rPr>
        <w:t>ծածկա</w:t>
      </w:r>
      <w:r w:rsidR="00096865" w:rsidRPr="00A71D81">
        <w:rPr>
          <w:rFonts w:ascii="GHEA Grapalat" w:hAnsi="GHEA Grapalat" w:cs="Times Armenian"/>
          <w:i/>
          <w:sz w:val="20"/>
          <w:szCs w:val="20"/>
        </w:rPr>
        <w:t>գ</w:t>
      </w:r>
      <w:r w:rsidR="00096865" w:rsidRPr="00A71D81">
        <w:rPr>
          <w:rFonts w:ascii="GHEA Grapalat" w:hAnsi="GHEA Grapalat" w:cs="Sylfaen"/>
          <w:i/>
          <w:sz w:val="20"/>
          <w:szCs w:val="20"/>
        </w:rPr>
        <w:t>րով</w:t>
      </w:r>
    </w:p>
    <w:p w:rsidR="00096865" w:rsidRPr="00A71D81" w:rsidRDefault="00AD06BC" w:rsidP="00EF3662">
      <w:pPr>
        <w:pStyle w:val="aa"/>
        <w:spacing w:after="0"/>
        <w:ind w:firstLine="567"/>
        <w:jc w:val="right"/>
        <w:rPr>
          <w:rFonts w:ascii="GHEA Grapalat" w:hAnsi="GHEA Grapalat" w:cs="Times Armenian"/>
          <w:i/>
          <w:sz w:val="20"/>
          <w:szCs w:val="20"/>
          <w:lang w:val="af-ZA"/>
        </w:rPr>
      </w:pPr>
      <w:r>
        <w:rPr>
          <w:rFonts w:ascii="GHEA Grapalat" w:hAnsi="GHEA Grapalat" w:cs="Sylfaen"/>
          <w:i/>
          <w:sz w:val="20"/>
          <w:szCs w:val="20"/>
        </w:rPr>
        <w:t>ԳՀ</w:t>
      </w:r>
      <w:r w:rsidR="008C5FC1" w:rsidRPr="00A71D81">
        <w:rPr>
          <w:rFonts w:ascii="GHEA Grapalat" w:hAnsi="GHEA Grapalat" w:cs="Times Armenian"/>
          <w:i/>
          <w:sz w:val="20"/>
          <w:szCs w:val="20"/>
          <w:lang w:val="af-ZA"/>
        </w:rPr>
        <w:t>մրցույթի</w:t>
      </w:r>
      <w:r w:rsidR="00EE5855" w:rsidRPr="00A71D81">
        <w:rPr>
          <w:rFonts w:ascii="GHEA Grapalat" w:hAnsi="GHEA Grapalat" w:cs="Times Armenian"/>
          <w:i/>
          <w:sz w:val="20"/>
          <w:szCs w:val="20"/>
          <w:lang w:val="af-ZA"/>
        </w:rPr>
        <w:t xml:space="preserve">գնահատող </w:t>
      </w:r>
      <w:r w:rsidR="00096865" w:rsidRPr="00A71D81">
        <w:rPr>
          <w:rFonts w:ascii="GHEA Grapalat" w:hAnsi="GHEA Grapalat" w:cs="Sylfaen"/>
          <w:i/>
          <w:sz w:val="20"/>
          <w:szCs w:val="20"/>
        </w:rPr>
        <w:t>հանձնաժողովի</w:t>
      </w:r>
    </w:p>
    <w:p w:rsidR="00096865" w:rsidRPr="00A71D81" w:rsidRDefault="00096865" w:rsidP="00EF3662">
      <w:pPr>
        <w:pStyle w:val="aa"/>
        <w:spacing w:after="0"/>
        <w:ind w:firstLine="567"/>
        <w:jc w:val="right"/>
        <w:rPr>
          <w:rFonts w:ascii="GHEA Grapalat" w:hAnsi="GHEA Grapalat"/>
          <w:i/>
          <w:sz w:val="20"/>
          <w:szCs w:val="20"/>
          <w:lang w:val="af-ZA"/>
        </w:rPr>
      </w:pPr>
      <w:r w:rsidRPr="00A71D81">
        <w:rPr>
          <w:rFonts w:ascii="GHEA Grapalat" w:hAnsi="GHEA Grapalat" w:cs="Sylfaen"/>
          <w:i/>
          <w:sz w:val="20"/>
          <w:szCs w:val="20"/>
          <w:lang w:val="af-ZA"/>
        </w:rPr>
        <w:t xml:space="preserve"> 20</w:t>
      </w:r>
      <w:r w:rsidR="00AD06BC">
        <w:rPr>
          <w:rFonts w:ascii="GHEA Grapalat" w:hAnsi="GHEA Grapalat" w:cs="Sylfaen"/>
          <w:i/>
          <w:sz w:val="20"/>
          <w:szCs w:val="20"/>
          <w:lang w:val="af-ZA"/>
        </w:rPr>
        <w:t>2</w:t>
      </w:r>
      <w:r w:rsidR="00EA076B">
        <w:rPr>
          <w:rFonts w:ascii="GHEA Grapalat" w:hAnsi="GHEA Grapalat" w:cs="Sylfaen"/>
          <w:i/>
          <w:sz w:val="20"/>
          <w:szCs w:val="20"/>
          <w:lang w:val="hy-AM"/>
        </w:rPr>
        <w:t>5</w:t>
      </w:r>
      <w:r w:rsidRPr="00A71D81">
        <w:rPr>
          <w:rFonts w:ascii="GHEA Grapalat" w:hAnsi="GHEA Grapalat" w:cs="Sylfaen"/>
          <w:i/>
          <w:sz w:val="20"/>
          <w:szCs w:val="20"/>
        </w:rPr>
        <w:t>թ</w:t>
      </w:r>
      <w:r w:rsidRPr="00A71D81">
        <w:rPr>
          <w:rFonts w:ascii="GHEA Grapalat" w:hAnsi="GHEA Grapalat" w:cs="Times Armenian"/>
          <w:i/>
          <w:sz w:val="20"/>
          <w:szCs w:val="20"/>
          <w:lang w:val="af-ZA"/>
        </w:rPr>
        <w:t xml:space="preserve">. </w:t>
      </w:r>
      <w:r w:rsidR="00F24FCC">
        <w:rPr>
          <w:rFonts w:ascii="GHEA Grapalat" w:hAnsi="GHEA Grapalat" w:cs="Times Armenian"/>
          <w:i/>
          <w:sz w:val="20"/>
          <w:szCs w:val="20"/>
          <w:u w:val="single"/>
          <w:lang w:val="hy-AM"/>
        </w:rPr>
        <w:t xml:space="preserve">Հունվարի </w:t>
      </w:r>
      <w:r w:rsidR="00EA076B">
        <w:rPr>
          <w:rFonts w:ascii="GHEA Grapalat" w:hAnsi="GHEA Grapalat" w:cs="Times Armenian"/>
          <w:i/>
          <w:sz w:val="20"/>
          <w:szCs w:val="20"/>
          <w:u w:val="single"/>
          <w:lang w:val="hy-AM"/>
        </w:rPr>
        <w:t>29</w:t>
      </w:r>
      <w:r w:rsidR="005C6159" w:rsidRPr="00A71D81">
        <w:rPr>
          <w:rFonts w:ascii="GHEA Grapalat" w:hAnsi="GHEA Grapalat" w:cs="Times Armenian"/>
          <w:i/>
          <w:sz w:val="20"/>
          <w:szCs w:val="20"/>
          <w:lang w:val="af-ZA"/>
        </w:rPr>
        <w:t>-ի N</w:t>
      </w:r>
      <w:r w:rsidR="00AD06BC">
        <w:rPr>
          <w:rFonts w:ascii="GHEA Grapalat" w:hAnsi="GHEA Grapalat" w:cs="Times Armenian"/>
          <w:i/>
          <w:sz w:val="20"/>
          <w:szCs w:val="20"/>
          <w:lang w:val="af-ZA"/>
        </w:rPr>
        <w:t xml:space="preserve">1 </w:t>
      </w:r>
      <w:r w:rsidRPr="00A71D81">
        <w:rPr>
          <w:rFonts w:ascii="GHEA Grapalat" w:hAnsi="GHEA Grapalat" w:cs="Sylfaen"/>
          <w:i/>
          <w:sz w:val="20"/>
          <w:szCs w:val="20"/>
        </w:rPr>
        <w:t>որոշմամբ</w:t>
      </w:r>
    </w:p>
    <w:p w:rsidR="00096865" w:rsidRPr="00A71D81" w:rsidRDefault="00096865" w:rsidP="00EF3662">
      <w:pPr>
        <w:pStyle w:val="aa"/>
        <w:ind w:right="-7" w:firstLine="567"/>
        <w:jc w:val="center"/>
        <w:rPr>
          <w:rFonts w:ascii="GHEA Grapalat" w:hAnsi="GHEA Grapalat"/>
          <w:lang w:val="af-ZA"/>
        </w:rPr>
      </w:pPr>
    </w:p>
    <w:p w:rsidR="00096865" w:rsidRPr="00A71D81" w:rsidRDefault="00096865" w:rsidP="00EF3662">
      <w:pPr>
        <w:pStyle w:val="aa"/>
        <w:ind w:right="-7" w:firstLine="567"/>
        <w:jc w:val="center"/>
        <w:rPr>
          <w:rFonts w:ascii="GHEA Grapalat" w:hAnsi="GHEA Grapalat"/>
          <w:lang w:val="af-ZA"/>
        </w:rPr>
      </w:pPr>
    </w:p>
    <w:p w:rsidR="00096865" w:rsidRPr="00A71D81" w:rsidRDefault="00096865" w:rsidP="00EF3662">
      <w:pPr>
        <w:pStyle w:val="aa"/>
        <w:ind w:right="-7" w:firstLine="567"/>
        <w:jc w:val="center"/>
        <w:rPr>
          <w:rFonts w:ascii="GHEA Grapalat" w:hAnsi="GHEA Grapalat"/>
          <w:lang w:val="af-ZA"/>
        </w:rPr>
      </w:pPr>
    </w:p>
    <w:p w:rsidR="00096865" w:rsidRPr="00A71D81" w:rsidRDefault="00096865" w:rsidP="00EF3662">
      <w:pPr>
        <w:pStyle w:val="aa"/>
        <w:ind w:right="-7" w:firstLine="567"/>
        <w:jc w:val="center"/>
        <w:rPr>
          <w:rFonts w:ascii="GHEA Grapalat" w:hAnsi="GHEA Grapalat"/>
          <w:lang w:val="af-ZA"/>
        </w:rPr>
      </w:pPr>
    </w:p>
    <w:p w:rsidR="00096865" w:rsidRPr="00A71D81" w:rsidRDefault="00096865" w:rsidP="00EF3662">
      <w:pPr>
        <w:pStyle w:val="aa"/>
        <w:ind w:right="-7" w:firstLine="567"/>
        <w:jc w:val="center"/>
        <w:rPr>
          <w:rFonts w:ascii="GHEA Grapalat" w:hAnsi="GHEA Grapalat"/>
          <w:lang w:val="af-ZA"/>
        </w:rPr>
      </w:pPr>
    </w:p>
    <w:p w:rsidR="00096865" w:rsidRPr="00A71D81" w:rsidRDefault="00A76C15" w:rsidP="00EF3662">
      <w:pPr>
        <w:pStyle w:val="aa"/>
        <w:ind w:right="-7" w:firstLine="567"/>
        <w:jc w:val="center"/>
        <w:rPr>
          <w:rFonts w:ascii="GHEA Grapalat" w:hAnsi="GHEA Grapalat"/>
          <w:lang w:val="af-ZA"/>
        </w:rPr>
      </w:pPr>
      <w:r w:rsidRPr="00A71D81">
        <w:rPr>
          <w:rFonts w:ascii="GHEA Grapalat" w:hAnsi="GHEA Grapalat" w:cs="Times Armenian"/>
          <w:i/>
          <w:lang w:val="af-ZA"/>
        </w:rPr>
        <w:t>«</w:t>
      </w:r>
      <w:r w:rsidR="00984857">
        <w:rPr>
          <w:rFonts w:ascii="GHEA Grapalat" w:hAnsi="GHEA Grapalat" w:cs="Times Armenian"/>
          <w:i/>
          <w:vertAlign w:val="subscript"/>
          <w:lang w:val="hy-AM"/>
        </w:rPr>
        <w:t xml:space="preserve">Կապուտանի </w:t>
      </w:r>
      <w:r w:rsidR="00F24FCC">
        <w:rPr>
          <w:rFonts w:ascii="GHEA Grapalat" w:hAnsi="GHEA Grapalat" w:cs="Times Armenian"/>
          <w:i/>
          <w:vertAlign w:val="subscript"/>
          <w:lang w:val="hy-AM"/>
        </w:rPr>
        <w:t xml:space="preserve"> ԱԱՊԿ</w:t>
      </w:r>
      <w:r w:rsidRPr="00A71D81">
        <w:rPr>
          <w:rFonts w:ascii="GHEA Grapalat" w:hAnsi="GHEA Grapalat" w:cs="Sylfaen"/>
          <w:i/>
          <w:lang w:val="af-ZA"/>
        </w:rPr>
        <w:t>»</w:t>
      </w:r>
      <w:r w:rsidR="00340667" w:rsidRPr="00AD06BC">
        <w:rPr>
          <w:rFonts w:ascii="GHEA Grapalat" w:hAnsi="GHEA Grapalat" w:cs="Times Armenian"/>
          <w:i/>
          <w:vertAlign w:val="subscript"/>
        </w:rPr>
        <w:t>ՊՈԱԿ</w:t>
      </w:r>
    </w:p>
    <w:p w:rsidR="00096865" w:rsidRPr="00A71D81" w:rsidRDefault="00096865" w:rsidP="00EF3662">
      <w:pPr>
        <w:pStyle w:val="aa"/>
        <w:tabs>
          <w:tab w:val="left" w:pos="5968"/>
        </w:tabs>
        <w:ind w:right="-7" w:firstLine="567"/>
        <w:rPr>
          <w:rFonts w:ascii="GHEA Grapalat" w:hAnsi="GHEA Grapalat"/>
          <w:lang w:val="af-ZA"/>
        </w:rPr>
      </w:pPr>
      <w:r w:rsidRPr="00A71D81">
        <w:rPr>
          <w:rFonts w:ascii="GHEA Grapalat" w:hAnsi="GHEA Grapalat"/>
          <w:lang w:val="af-ZA"/>
        </w:rPr>
        <w:tab/>
      </w:r>
    </w:p>
    <w:p w:rsidR="00096865" w:rsidRPr="00A71D81" w:rsidRDefault="00096865" w:rsidP="00EF3662">
      <w:pPr>
        <w:pStyle w:val="aa"/>
        <w:ind w:right="-7" w:firstLine="567"/>
        <w:jc w:val="center"/>
        <w:rPr>
          <w:rFonts w:ascii="GHEA Grapalat" w:hAnsi="GHEA Grapalat"/>
          <w:lang w:val="af-ZA"/>
        </w:rPr>
      </w:pPr>
    </w:p>
    <w:p w:rsidR="00096865" w:rsidRPr="00A71D81" w:rsidRDefault="00096865" w:rsidP="00EF3662">
      <w:pPr>
        <w:pStyle w:val="aa"/>
        <w:ind w:right="-7" w:firstLine="567"/>
        <w:jc w:val="center"/>
        <w:rPr>
          <w:rFonts w:ascii="GHEA Grapalat" w:hAnsi="GHEA Grapalat"/>
          <w:lang w:val="af-ZA"/>
        </w:rPr>
      </w:pPr>
    </w:p>
    <w:p w:rsidR="00CE0D95" w:rsidRPr="00AD06BC" w:rsidRDefault="00CE0D95" w:rsidP="00EF3662">
      <w:pPr>
        <w:pStyle w:val="aa"/>
        <w:ind w:right="-7" w:firstLine="567"/>
        <w:jc w:val="center"/>
        <w:rPr>
          <w:rFonts w:ascii="GHEA Grapalat" w:hAnsi="GHEA Grapalat"/>
          <w:vertAlign w:val="subscript"/>
          <w:lang w:val="af-ZA"/>
        </w:rPr>
      </w:pPr>
    </w:p>
    <w:p w:rsidR="00096865" w:rsidRPr="00A71D81" w:rsidRDefault="00096865" w:rsidP="00EF3662">
      <w:pPr>
        <w:pStyle w:val="aa"/>
        <w:ind w:right="-7" w:firstLine="567"/>
        <w:jc w:val="center"/>
        <w:rPr>
          <w:rFonts w:ascii="GHEA Grapalat" w:hAnsi="GHEA Grapalat"/>
          <w:lang w:val="af-ZA"/>
        </w:rPr>
      </w:pPr>
    </w:p>
    <w:p w:rsidR="00096865" w:rsidRPr="00A71D81" w:rsidRDefault="00096865" w:rsidP="00EF3662">
      <w:pPr>
        <w:pStyle w:val="aa"/>
        <w:ind w:right="-7" w:firstLine="567"/>
        <w:jc w:val="center"/>
        <w:rPr>
          <w:rFonts w:ascii="GHEA Grapalat" w:hAnsi="GHEA Grapalat" w:cs="Sylfaen"/>
          <w:lang w:val="af-ZA"/>
        </w:rPr>
      </w:pPr>
      <w:r w:rsidRPr="00A71D81">
        <w:rPr>
          <w:rFonts w:ascii="GHEA Grapalat" w:hAnsi="GHEA Grapalat" w:cs="Sylfaen"/>
        </w:rPr>
        <w:t>ՀՐԱՎԵՐ</w:t>
      </w:r>
    </w:p>
    <w:p w:rsidR="00096865" w:rsidRPr="00A71D81" w:rsidRDefault="00096865" w:rsidP="00EF3662">
      <w:pPr>
        <w:pStyle w:val="aa"/>
        <w:ind w:right="-7" w:firstLine="567"/>
        <w:jc w:val="center"/>
        <w:rPr>
          <w:rFonts w:ascii="GHEA Grapalat" w:hAnsi="GHEA Grapalat" w:cs="Sylfaen"/>
          <w:lang w:val="af-ZA"/>
        </w:rPr>
      </w:pPr>
    </w:p>
    <w:p w:rsidR="00096865" w:rsidRPr="00A71D81" w:rsidRDefault="00096865" w:rsidP="00EF3662">
      <w:pPr>
        <w:pStyle w:val="aa"/>
        <w:ind w:right="-7" w:firstLine="567"/>
        <w:jc w:val="center"/>
        <w:rPr>
          <w:rFonts w:ascii="GHEA Grapalat" w:hAnsi="GHEA Grapalat" w:cs="Sylfaen"/>
          <w:lang w:val="af-ZA"/>
        </w:rPr>
      </w:pPr>
    </w:p>
    <w:p w:rsidR="00096865" w:rsidRPr="00AD06BC" w:rsidRDefault="002B32D6" w:rsidP="00EF3662">
      <w:pPr>
        <w:pStyle w:val="aa"/>
        <w:ind w:right="-7"/>
        <w:jc w:val="center"/>
        <w:rPr>
          <w:rFonts w:ascii="GHEA Grapalat" w:hAnsi="GHEA Grapalat"/>
          <w:szCs w:val="22"/>
          <w:lang w:val="af-ZA"/>
        </w:rPr>
      </w:pPr>
      <w:bookmarkStart w:id="9" w:name="_Hlk122378845"/>
      <w:r w:rsidRPr="00AD06BC">
        <w:rPr>
          <w:rFonts w:ascii="GHEA Grapalat" w:hAnsi="GHEA Grapalat" w:cs="Sylfaen"/>
          <w:lang w:val="af-ZA"/>
        </w:rPr>
        <w:t>«</w:t>
      </w:r>
      <w:r w:rsidR="00984857">
        <w:rPr>
          <w:rFonts w:ascii="GHEA Grapalat" w:hAnsi="GHEA Grapalat" w:cs="Sylfaen"/>
          <w:lang w:val="hy-AM"/>
        </w:rPr>
        <w:t>ԿԱՊՈՒՏԱՆԻ</w:t>
      </w:r>
      <w:r w:rsidR="00F24FCC">
        <w:rPr>
          <w:rFonts w:ascii="GHEA Grapalat" w:hAnsi="GHEA Grapalat" w:cs="Sylfaen"/>
          <w:lang w:val="hy-AM"/>
        </w:rPr>
        <w:t xml:space="preserve"> ԱՌՈՂՋՈՒԹՅԱՆ ԱՌԱՋՆԱՅԻՆ ՊԱՀՊԱՆՄԱՆ ԿԵՆՏՐՈՆ</w:t>
      </w:r>
      <w:r w:rsidRPr="00AD06BC">
        <w:rPr>
          <w:rFonts w:ascii="GHEA Grapalat" w:hAnsi="GHEA Grapalat" w:cs="Sylfaen"/>
          <w:lang w:val="af-ZA"/>
        </w:rPr>
        <w:t>»</w:t>
      </w:r>
      <w:r w:rsidR="00AD06BC">
        <w:rPr>
          <w:rFonts w:ascii="GHEA Grapalat" w:hAnsi="GHEA Grapalat" w:cs="Sylfaen"/>
          <w:lang w:val="af-ZA"/>
        </w:rPr>
        <w:t xml:space="preserve"> ՊՈԱԿ</w:t>
      </w:r>
      <w:r w:rsidRPr="00AD06BC">
        <w:rPr>
          <w:rFonts w:ascii="GHEA Grapalat" w:hAnsi="GHEA Grapalat" w:cs="Sylfaen"/>
          <w:lang w:val="af-ZA"/>
        </w:rPr>
        <w:t>-</w:t>
      </w:r>
      <w:r w:rsidRPr="00AD06BC">
        <w:rPr>
          <w:rFonts w:ascii="GHEA Grapalat" w:hAnsi="GHEA Grapalat" w:cs="Sylfaen"/>
        </w:rPr>
        <w:t>Ի</w:t>
      </w:r>
      <w:bookmarkEnd w:id="9"/>
      <w:r w:rsidRPr="00AD06BC">
        <w:rPr>
          <w:rFonts w:ascii="GHEA Grapalat" w:hAnsi="GHEA Grapalat" w:cs="Sylfaen"/>
        </w:rPr>
        <w:t>ԿԱՐԻՔՆԵՐԻՀԱՄԱՐ</w:t>
      </w:r>
      <w:r w:rsidRPr="00AD06BC">
        <w:rPr>
          <w:rFonts w:ascii="GHEA Grapalat" w:hAnsi="GHEA Grapalat" w:cs="Times Armenian"/>
          <w:lang w:val="af-ZA"/>
        </w:rPr>
        <w:t xml:space="preserve">` </w:t>
      </w:r>
      <w:r w:rsidRPr="00AD06BC">
        <w:rPr>
          <w:rFonts w:ascii="GHEA Grapalat" w:hAnsi="GHEA Grapalat" w:cs="Sylfaen"/>
          <w:lang w:val="af-ZA"/>
        </w:rPr>
        <w:t>«</w:t>
      </w:r>
      <w:r w:rsidR="00AD06BC">
        <w:rPr>
          <w:rFonts w:ascii="GHEA Grapalat" w:hAnsi="GHEA Grapalat" w:cs="Sylfaen"/>
        </w:rPr>
        <w:t>ԴԵՂՈՐԱՅՔԻ</w:t>
      </w:r>
      <w:r w:rsidR="008F10C7">
        <w:rPr>
          <w:rFonts w:ascii="GHEA Grapalat" w:hAnsi="GHEA Grapalat" w:cs="Sylfaen"/>
          <w:lang w:val="hy-AM"/>
        </w:rPr>
        <w:t>և ԲՆԱ-ի</w:t>
      </w:r>
      <w:r w:rsidRPr="00AD06BC">
        <w:rPr>
          <w:rFonts w:ascii="GHEA Grapalat" w:hAnsi="GHEA Grapalat" w:cs="Sylfaen"/>
          <w:lang w:val="af-ZA"/>
        </w:rPr>
        <w:t xml:space="preserve">» </w:t>
      </w:r>
      <w:r w:rsidRPr="00AD06BC">
        <w:rPr>
          <w:rFonts w:ascii="GHEA Grapalat" w:hAnsi="GHEA Grapalat" w:cs="Sylfaen"/>
        </w:rPr>
        <w:t>ՁԵՌՔԲԵՐՄԱՆՆՊԱՏԱԿՈՎՀԱՅՏԱՐԱՐՎԱԾ</w:t>
      </w:r>
      <w:r w:rsidR="00230D10">
        <w:rPr>
          <w:rFonts w:ascii="GHEA Grapalat" w:hAnsi="GHEA Grapalat" w:cs="Sylfaen"/>
          <w:lang w:val="hy-AM"/>
        </w:rPr>
        <w:t>ՀՄԱ</w:t>
      </w:r>
      <w:r w:rsidR="008C5FC1" w:rsidRPr="00AD06BC">
        <w:rPr>
          <w:rFonts w:ascii="GHEA Grapalat" w:hAnsi="GHEA Grapalat" w:cs="Sylfaen"/>
        </w:rPr>
        <w:t>ՄՐՑՈՒՅԹԻ</w:t>
      </w:r>
    </w:p>
    <w:p w:rsidR="00096865" w:rsidRPr="00A71D81" w:rsidRDefault="00096865" w:rsidP="00EF3662">
      <w:pPr>
        <w:pStyle w:val="aa"/>
        <w:ind w:right="-7"/>
        <w:jc w:val="center"/>
        <w:rPr>
          <w:rFonts w:ascii="GHEA Grapalat" w:hAnsi="GHEA Grapalat"/>
          <w:szCs w:val="22"/>
          <w:lang w:val="af-ZA"/>
        </w:rPr>
      </w:pPr>
    </w:p>
    <w:p w:rsidR="00096865" w:rsidRPr="00A71D81" w:rsidRDefault="00096865" w:rsidP="00EF3662">
      <w:pPr>
        <w:pStyle w:val="aa"/>
        <w:ind w:right="-7" w:firstLine="567"/>
        <w:jc w:val="center"/>
        <w:rPr>
          <w:rFonts w:ascii="GHEA Grapalat" w:hAnsi="GHEA Grapalat"/>
          <w:lang w:val="af-ZA"/>
        </w:rPr>
      </w:pPr>
    </w:p>
    <w:p w:rsidR="00096865" w:rsidRPr="00A71D81" w:rsidRDefault="00096865" w:rsidP="00EF3662">
      <w:pPr>
        <w:pStyle w:val="aa"/>
        <w:ind w:right="-7" w:firstLine="567"/>
        <w:jc w:val="center"/>
        <w:rPr>
          <w:rFonts w:ascii="GHEA Grapalat" w:hAnsi="GHEA Grapalat"/>
          <w:lang w:val="af-ZA"/>
        </w:rPr>
      </w:pPr>
    </w:p>
    <w:p w:rsidR="00096865" w:rsidRPr="00A71D81" w:rsidRDefault="00096865" w:rsidP="00EF3662">
      <w:pPr>
        <w:pStyle w:val="aa"/>
        <w:ind w:right="-7" w:firstLine="567"/>
        <w:jc w:val="center"/>
        <w:rPr>
          <w:rFonts w:ascii="GHEA Grapalat" w:hAnsi="GHEA Grapalat"/>
          <w:lang w:val="af-ZA"/>
        </w:rPr>
      </w:pPr>
    </w:p>
    <w:p w:rsidR="00096865" w:rsidRPr="00A71D81" w:rsidRDefault="00096865" w:rsidP="00EF3662">
      <w:pPr>
        <w:pStyle w:val="aa"/>
        <w:ind w:right="-7" w:firstLine="567"/>
        <w:jc w:val="center"/>
        <w:rPr>
          <w:rFonts w:ascii="GHEA Grapalat" w:hAnsi="GHEA Grapalat"/>
          <w:lang w:val="af-ZA"/>
        </w:rPr>
      </w:pPr>
    </w:p>
    <w:p w:rsidR="00096865" w:rsidRPr="00A71D81" w:rsidRDefault="00096865" w:rsidP="00EF3662">
      <w:pPr>
        <w:pStyle w:val="aa"/>
        <w:ind w:right="-7" w:firstLine="567"/>
        <w:jc w:val="center"/>
        <w:rPr>
          <w:rFonts w:ascii="GHEA Grapalat" w:hAnsi="GHEA Grapalat"/>
          <w:lang w:val="af-ZA"/>
        </w:rPr>
      </w:pPr>
    </w:p>
    <w:p w:rsidR="00096865" w:rsidRPr="00A71D81" w:rsidRDefault="00096865" w:rsidP="00EF3662">
      <w:pPr>
        <w:pStyle w:val="aa"/>
        <w:ind w:right="-7" w:firstLine="567"/>
        <w:jc w:val="center"/>
        <w:rPr>
          <w:rFonts w:ascii="GHEA Grapalat" w:hAnsi="GHEA Grapalat"/>
          <w:lang w:val="af-ZA"/>
        </w:rPr>
      </w:pPr>
    </w:p>
    <w:p w:rsidR="00096865" w:rsidRPr="00A71D81" w:rsidRDefault="00096865" w:rsidP="00EF3662">
      <w:pPr>
        <w:pStyle w:val="aa"/>
        <w:ind w:right="-7" w:firstLine="567"/>
        <w:jc w:val="center"/>
        <w:rPr>
          <w:rFonts w:ascii="GHEA Grapalat" w:hAnsi="GHEA Grapalat"/>
          <w:lang w:val="af-ZA"/>
        </w:rPr>
      </w:pPr>
    </w:p>
    <w:p w:rsidR="00096865" w:rsidRPr="00A71D81" w:rsidRDefault="00096865" w:rsidP="00EF3662">
      <w:pPr>
        <w:pStyle w:val="aa"/>
        <w:ind w:right="-7" w:firstLine="567"/>
        <w:jc w:val="center"/>
        <w:rPr>
          <w:rFonts w:ascii="GHEA Grapalat" w:hAnsi="GHEA Grapalat"/>
          <w:lang w:val="af-ZA"/>
        </w:rPr>
      </w:pPr>
    </w:p>
    <w:p w:rsidR="002B32D6" w:rsidRPr="00A71D81" w:rsidRDefault="002B32D6" w:rsidP="00EF3662">
      <w:pPr>
        <w:pStyle w:val="aa"/>
        <w:ind w:right="-7" w:firstLine="567"/>
        <w:jc w:val="center"/>
        <w:rPr>
          <w:rFonts w:ascii="GHEA Grapalat" w:hAnsi="GHEA Grapalat"/>
          <w:lang w:val="af-ZA"/>
        </w:rPr>
      </w:pPr>
    </w:p>
    <w:p w:rsidR="00096865" w:rsidRPr="00A71D81" w:rsidRDefault="00096865" w:rsidP="00EF3662">
      <w:pPr>
        <w:pStyle w:val="aa"/>
        <w:ind w:right="-7" w:firstLine="567"/>
        <w:jc w:val="center"/>
        <w:rPr>
          <w:rFonts w:ascii="GHEA Grapalat" w:hAnsi="GHEA Grapalat"/>
          <w:lang w:val="af-ZA"/>
        </w:rPr>
      </w:pPr>
    </w:p>
    <w:p w:rsidR="00CE0D95" w:rsidRPr="00A71D81" w:rsidRDefault="00CE0D95" w:rsidP="00EF3662">
      <w:pPr>
        <w:pStyle w:val="aa"/>
        <w:ind w:right="-7" w:firstLine="567"/>
        <w:jc w:val="center"/>
        <w:rPr>
          <w:rFonts w:ascii="GHEA Grapalat" w:hAnsi="GHEA Grapalat"/>
          <w:lang w:val="af-ZA"/>
        </w:rPr>
      </w:pPr>
    </w:p>
    <w:p w:rsidR="00CE0D95" w:rsidRPr="00A71D81" w:rsidRDefault="00CE0D95" w:rsidP="00EF3662">
      <w:pPr>
        <w:pStyle w:val="aa"/>
        <w:ind w:right="-7" w:firstLine="567"/>
        <w:jc w:val="center"/>
        <w:rPr>
          <w:rFonts w:ascii="GHEA Grapalat" w:hAnsi="GHEA Grapalat"/>
          <w:lang w:val="af-ZA"/>
        </w:rPr>
      </w:pPr>
    </w:p>
    <w:p w:rsidR="00CE0D95" w:rsidRPr="00A71D81" w:rsidRDefault="00CE0D95" w:rsidP="00EF3662">
      <w:pPr>
        <w:pStyle w:val="aa"/>
        <w:ind w:right="-7" w:firstLine="567"/>
        <w:jc w:val="center"/>
        <w:rPr>
          <w:rFonts w:ascii="GHEA Grapalat" w:hAnsi="GHEA Grapalat"/>
          <w:lang w:val="af-ZA"/>
        </w:rPr>
      </w:pPr>
    </w:p>
    <w:p w:rsidR="00096865" w:rsidRPr="00A71D81" w:rsidRDefault="00096865" w:rsidP="00EF3662">
      <w:pPr>
        <w:pStyle w:val="aa"/>
        <w:ind w:right="-7" w:firstLine="567"/>
        <w:jc w:val="center"/>
        <w:rPr>
          <w:rFonts w:ascii="GHEA Grapalat" w:hAnsi="GHEA Grapalat"/>
          <w:lang w:val="af-ZA"/>
        </w:rPr>
      </w:pPr>
    </w:p>
    <w:p w:rsidR="001A43A4" w:rsidRPr="00A71D81" w:rsidRDefault="006F0D3F" w:rsidP="00EF3662">
      <w:pPr>
        <w:ind w:firstLine="567"/>
        <w:jc w:val="both"/>
        <w:rPr>
          <w:rFonts w:ascii="GHEA Grapalat" w:hAnsi="GHEA Grapalat" w:cs="Sylfaen"/>
          <w:i/>
          <w:sz w:val="22"/>
          <w:szCs w:val="22"/>
          <w:lang w:val="af-ZA"/>
        </w:rPr>
      </w:pPr>
      <w:r w:rsidRPr="00A71D81">
        <w:rPr>
          <w:rFonts w:ascii="GHEA Grapalat" w:hAnsi="GHEA Grapalat" w:cs="Sylfaen"/>
          <w:i/>
          <w:sz w:val="22"/>
          <w:szCs w:val="22"/>
          <w:lang w:val="af-ZA"/>
        </w:rPr>
        <w:br w:type="page"/>
      </w:r>
      <w:r w:rsidR="00096865" w:rsidRPr="00A71D81">
        <w:rPr>
          <w:rFonts w:ascii="GHEA Grapalat" w:hAnsi="GHEA Grapalat" w:cs="Sylfaen"/>
          <w:i/>
          <w:sz w:val="22"/>
          <w:szCs w:val="22"/>
        </w:rPr>
        <w:lastRenderedPageBreak/>
        <w:t>Հարգելիմասնակից</w:t>
      </w:r>
      <w:r w:rsidR="00884204" w:rsidRPr="00A71D81">
        <w:rPr>
          <w:rFonts w:ascii="GHEA Grapalat" w:hAnsi="GHEA Grapalat" w:cs="Sylfaen"/>
          <w:i/>
          <w:sz w:val="22"/>
          <w:szCs w:val="22"/>
        </w:rPr>
        <w:t>ն</w:t>
      </w:r>
      <w:r w:rsidR="00096865" w:rsidRPr="00A71D81">
        <w:rPr>
          <w:rFonts w:ascii="GHEA Grapalat" w:hAnsi="GHEA Grapalat" w:cs="Sylfaen"/>
          <w:i/>
          <w:sz w:val="22"/>
          <w:szCs w:val="22"/>
        </w:rPr>
        <w:t>ախքանհայտկազմելըևներկայացնելըխնդրումենքմանրամասնորենուսումնասիրելսույնհրավերը</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քանիորհրավերինչհամապատասխանողհայտերըենթակաենմերժման</w:t>
      </w:r>
      <w:r w:rsidR="0046586E" w:rsidRPr="00A71D81">
        <w:rPr>
          <w:rFonts w:ascii="GHEA Grapalat" w:hAnsi="GHEA Grapalat" w:cs="Sylfaen"/>
          <w:i/>
          <w:sz w:val="22"/>
          <w:szCs w:val="22"/>
          <w:lang w:val="af-ZA"/>
        </w:rPr>
        <w:t xml:space="preserve">: </w:t>
      </w:r>
    </w:p>
    <w:p w:rsidR="00096865" w:rsidRPr="00A71D81" w:rsidRDefault="00096865" w:rsidP="00EF3662">
      <w:pPr>
        <w:ind w:firstLine="567"/>
        <w:jc w:val="center"/>
        <w:rPr>
          <w:rFonts w:ascii="GHEA Grapalat" w:hAnsi="GHEA Grapalat"/>
          <w:b/>
          <w:sz w:val="20"/>
          <w:szCs w:val="22"/>
          <w:lang w:val="af-ZA"/>
        </w:rPr>
      </w:pPr>
    </w:p>
    <w:p w:rsidR="00160AE4" w:rsidRPr="00A71D81" w:rsidRDefault="00160AE4" w:rsidP="00EF3662">
      <w:pPr>
        <w:ind w:firstLine="567"/>
        <w:jc w:val="center"/>
        <w:rPr>
          <w:rFonts w:ascii="GHEA Grapalat" w:hAnsi="GHEA Grapalat" w:cs="Sylfaen"/>
          <w:b/>
          <w:sz w:val="22"/>
          <w:szCs w:val="22"/>
          <w:lang w:val="af-ZA"/>
        </w:rPr>
      </w:pPr>
    </w:p>
    <w:p w:rsidR="00160AE4" w:rsidRPr="00A71D81" w:rsidRDefault="00160AE4" w:rsidP="00EF3662">
      <w:pPr>
        <w:ind w:firstLine="567"/>
        <w:jc w:val="center"/>
        <w:rPr>
          <w:rFonts w:ascii="GHEA Grapalat" w:hAnsi="GHEA Grapalat"/>
          <w:b/>
          <w:sz w:val="20"/>
          <w:szCs w:val="20"/>
          <w:lang w:val="af-ZA"/>
        </w:rPr>
      </w:pPr>
      <w:r w:rsidRPr="00A71D81">
        <w:rPr>
          <w:rFonts w:ascii="GHEA Grapalat" w:hAnsi="GHEA Grapalat" w:cs="Sylfaen"/>
          <w:b/>
          <w:sz w:val="20"/>
          <w:szCs w:val="20"/>
        </w:rPr>
        <w:t>ԲՈՎԱՆԴԱԿՈւԹՅՈւՆ</w:t>
      </w:r>
    </w:p>
    <w:p w:rsidR="00160AE4" w:rsidRPr="00A71D81" w:rsidRDefault="00160AE4" w:rsidP="00EF3662">
      <w:pPr>
        <w:ind w:firstLine="567"/>
        <w:jc w:val="center"/>
        <w:rPr>
          <w:rFonts w:ascii="GHEA Grapalat" w:hAnsi="GHEA Grapalat"/>
          <w:i/>
          <w:sz w:val="20"/>
          <w:lang w:val="af-ZA"/>
        </w:rPr>
      </w:pPr>
    </w:p>
    <w:p w:rsidR="00096865" w:rsidRPr="0042137F" w:rsidRDefault="0042137F" w:rsidP="0042137F">
      <w:pPr>
        <w:ind w:firstLine="567"/>
        <w:rPr>
          <w:rFonts w:ascii="GHEA Grapalat" w:hAnsi="GHEA Grapalat"/>
          <w:sz w:val="20"/>
          <w:lang w:val="af-ZA"/>
        </w:rPr>
      </w:pPr>
      <w:r w:rsidRPr="0042137F">
        <w:rPr>
          <w:rFonts w:ascii="GHEA Grapalat" w:hAnsi="GHEA Grapalat"/>
          <w:sz w:val="20"/>
          <w:lang w:val="af-ZA"/>
        </w:rPr>
        <w:t>«</w:t>
      </w:r>
      <w:r w:rsidR="00984857">
        <w:rPr>
          <w:rFonts w:ascii="GHEA Grapalat" w:hAnsi="GHEA Grapalat"/>
          <w:sz w:val="20"/>
          <w:lang w:val="hy-AM"/>
        </w:rPr>
        <w:t>Կապուտանի</w:t>
      </w:r>
      <w:r w:rsidR="00F24FCC">
        <w:rPr>
          <w:rFonts w:ascii="GHEA Grapalat" w:hAnsi="GHEA Grapalat"/>
          <w:sz w:val="20"/>
          <w:lang w:val="hy-AM"/>
        </w:rPr>
        <w:t xml:space="preserve"> ԱԱՊԿ</w:t>
      </w:r>
      <w:r w:rsidRPr="0042137F">
        <w:rPr>
          <w:rFonts w:ascii="GHEA Grapalat" w:hAnsi="GHEA Grapalat"/>
          <w:sz w:val="20"/>
          <w:lang w:val="af-ZA"/>
        </w:rPr>
        <w:t>» ՊՈԱԿ-Ի</w:t>
      </w:r>
      <w:r w:rsidR="00160AE4" w:rsidRPr="00A71D81">
        <w:rPr>
          <w:rFonts w:ascii="GHEA Grapalat" w:hAnsi="GHEA Grapalat"/>
          <w:b/>
          <w:sz w:val="20"/>
          <w:lang w:val="af-ZA"/>
        </w:rPr>
        <w:t>ԿԱՐԻՔՆԵՐԻ ՀԱՄԱՐ</w:t>
      </w:r>
      <w:r>
        <w:rPr>
          <w:rFonts w:ascii="GHEA Grapalat" w:hAnsi="GHEA Grapalat"/>
          <w:sz w:val="20"/>
          <w:lang w:val="af-ZA"/>
        </w:rPr>
        <w:t xml:space="preserve">ԴԵՂՈՐԱՅՔԻ </w:t>
      </w:r>
      <w:r w:rsidR="00160AE4" w:rsidRPr="00A71D81">
        <w:rPr>
          <w:rFonts w:ascii="GHEA Grapalat" w:hAnsi="GHEA Grapalat"/>
          <w:b/>
          <w:sz w:val="20"/>
          <w:lang w:val="af-ZA"/>
        </w:rPr>
        <w:t xml:space="preserve">ՁԵՌՔԲԵՐՄԱՆ ՆՊԱՏԱԿՈՎ ՀԱՅՏԱՐԱՐՎԱԾ </w:t>
      </w:r>
      <w:r w:rsidR="00230D10">
        <w:rPr>
          <w:rFonts w:ascii="GHEA Grapalat" w:hAnsi="GHEA Grapalat"/>
          <w:b/>
          <w:sz w:val="20"/>
          <w:lang w:val="hy-AM"/>
        </w:rPr>
        <w:t>ՀՄԱ</w:t>
      </w:r>
      <w:r w:rsidR="00160AE4" w:rsidRPr="00A71D81">
        <w:rPr>
          <w:rFonts w:ascii="GHEA Grapalat" w:hAnsi="GHEA Grapalat"/>
          <w:b/>
          <w:sz w:val="20"/>
          <w:lang w:val="af-ZA"/>
        </w:rPr>
        <w:t>ՄՐՑՈՒՅԹԻ ՀՐԱՎԵՐԻ</w:t>
      </w:r>
    </w:p>
    <w:p w:rsidR="00C67E80" w:rsidRPr="00A71D81" w:rsidRDefault="00C67E80" w:rsidP="00EF3662">
      <w:pPr>
        <w:ind w:firstLine="567"/>
        <w:jc w:val="center"/>
        <w:rPr>
          <w:rFonts w:ascii="GHEA Grapalat" w:hAnsi="GHEA Grapalat" w:cs="Sylfaen"/>
          <w:b/>
          <w:sz w:val="20"/>
          <w:szCs w:val="22"/>
          <w:lang w:val="af-ZA"/>
        </w:rPr>
      </w:pPr>
    </w:p>
    <w:p w:rsidR="009F5D9B" w:rsidRPr="00A71D81" w:rsidRDefault="009F5D9B" w:rsidP="00EF3662">
      <w:pPr>
        <w:ind w:firstLine="567"/>
        <w:jc w:val="center"/>
        <w:rPr>
          <w:rFonts w:ascii="GHEA Grapalat" w:hAnsi="GHEA Grapalat" w:cs="Sylfaen"/>
          <w:b/>
          <w:sz w:val="20"/>
          <w:szCs w:val="22"/>
          <w:lang w:val="af-ZA"/>
        </w:rPr>
      </w:pPr>
    </w:p>
    <w:p w:rsidR="00096865" w:rsidRPr="00A71D81" w:rsidRDefault="00096865" w:rsidP="00EF3662">
      <w:pPr>
        <w:ind w:firstLine="567"/>
        <w:jc w:val="center"/>
        <w:rPr>
          <w:rFonts w:ascii="GHEA Grapalat" w:hAnsi="GHEA Grapalat"/>
          <w:sz w:val="20"/>
          <w:lang w:val="af-ZA"/>
        </w:rPr>
      </w:pPr>
      <w:r w:rsidRPr="00A71D81">
        <w:rPr>
          <w:rFonts w:ascii="GHEA Grapalat" w:hAnsi="GHEA Grapalat" w:cs="Sylfaen"/>
          <w:b/>
          <w:sz w:val="20"/>
          <w:szCs w:val="22"/>
        </w:rPr>
        <w:t>ՄԱՍ</w:t>
      </w:r>
      <w:r w:rsidRPr="00A71D81">
        <w:rPr>
          <w:rFonts w:ascii="GHEA Grapalat" w:hAnsi="GHEA Grapalat" w:cs="Times Armenian"/>
          <w:b/>
          <w:sz w:val="20"/>
          <w:szCs w:val="22"/>
          <w:lang w:val="af-ZA"/>
        </w:rPr>
        <w:t xml:space="preserve">  I.</w:t>
      </w:r>
    </w:p>
    <w:p w:rsidR="00096865" w:rsidRPr="00A71D81" w:rsidRDefault="00096865" w:rsidP="00EF3662">
      <w:pPr>
        <w:ind w:firstLine="567"/>
        <w:jc w:val="both"/>
        <w:rPr>
          <w:rFonts w:ascii="GHEA Grapalat" w:hAnsi="GHEA Grapalat"/>
          <w:sz w:val="20"/>
          <w:lang w:val="af-ZA"/>
        </w:rPr>
      </w:pPr>
    </w:p>
    <w:p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 xml:space="preserve">1.  </w:t>
      </w:r>
      <w:r w:rsidRPr="00A71D81">
        <w:rPr>
          <w:rFonts w:ascii="GHEA Grapalat" w:hAnsi="GHEA Grapalat" w:cs="Sylfaen"/>
          <w:sz w:val="20"/>
        </w:rPr>
        <w:t>Գնմանառարկայիբնութա</w:t>
      </w:r>
      <w:r w:rsidRPr="00A71D81">
        <w:rPr>
          <w:rFonts w:ascii="GHEA Grapalat" w:hAnsi="GHEA Grapalat" w:cs="Times Armenian"/>
          <w:sz w:val="20"/>
        </w:rPr>
        <w:t>գ</w:t>
      </w:r>
      <w:r w:rsidRPr="00A71D81">
        <w:rPr>
          <w:rFonts w:ascii="GHEA Grapalat" w:hAnsi="GHEA Grapalat" w:cs="Sylfaen"/>
          <w:sz w:val="20"/>
        </w:rPr>
        <w:t>իրը</w:t>
      </w:r>
      <w:r w:rsidRPr="00A71D81">
        <w:rPr>
          <w:rFonts w:ascii="GHEA Grapalat" w:hAnsi="GHEA Grapalat" w:cs="Times Armenian"/>
          <w:sz w:val="20"/>
          <w:lang w:val="af-ZA"/>
        </w:rPr>
        <w:tab/>
      </w:r>
    </w:p>
    <w:p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 xml:space="preserve">2. </w:t>
      </w:r>
      <w:r w:rsidRPr="00A71D81">
        <w:rPr>
          <w:rFonts w:ascii="GHEA Grapalat" w:hAnsi="GHEA Grapalat" w:cs="Sylfaen"/>
          <w:sz w:val="20"/>
        </w:rPr>
        <w:t>Մասնակցիմասնակցությանիրավունքիպահանջները</w:t>
      </w:r>
      <w:r w:rsidR="000206DA" w:rsidRPr="00A71D81">
        <w:rPr>
          <w:rFonts w:ascii="GHEA Grapalat" w:hAnsi="GHEA Grapalat" w:cs="Sylfaen"/>
          <w:sz w:val="20"/>
        </w:rPr>
        <w:t>ևդրանցգնահատմանկարգը</w:t>
      </w:r>
      <w:r w:rsidRPr="00A71D81">
        <w:rPr>
          <w:rFonts w:ascii="GHEA Grapalat" w:hAnsi="GHEA Grapalat" w:cs="Times Armenian"/>
          <w:sz w:val="20"/>
          <w:lang w:val="af-ZA"/>
        </w:rPr>
        <w:t xml:space="preserve">, </w:t>
      </w:r>
      <w:r w:rsidR="000206DA" w:rsidRPr="00A71D81">
        <w:rPr>
          <w:rFonts w:ascii="GHEA Grapalat" w:hAnsi="GHEA Grapalat" w:cs="Times Armenian"/>
          <w:sz w:val="20"/>
          <w:lang w:val="af-ZA"/>
        </w:rPr>
        <w:t xml:space="preserve">ընտրված մասնակից ճանաչվելու դեպքում </w:t>
      </w:r>
      <w:r w:rsidRPr="00A71D81">
        <w:rPr>
          <w:rFonts w:ascii="GHEA Grapalat" w:hAnsi="GHEA Grapalat" w:cs="Sylfaen"/>
          <w:sz w:val="20"/>
        </w:rPr>
        <w:t>որակավորման</w:t>
      </w:r>
      <w:r w:rsidR="000206DA" w:rsidRPr="00A71D81">
        <w:rPr>
          <w:rFonts w:ascii="GHEA Grapalat" w:hAnsi="GHEA Grapalat" w:cs="Times Armenian"/>
          <w:sz w:val="20"/>
          <w:lang w:val="af-ZA"/>
        </w:rPr>
        <w:t>ապահովում ներկայացնելու պայմանները</w:t>
      </w:r>
    </w:p>
    <w:p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 xml:space="preserve">3. </w:t>
      </w:r>
      <w:r w:rsidRPr="00A71D81">
        <w:rPr>
          <w:rFonts w:ascii="GHEA Grapalat" w:hAnsi="GHEA Grapalat" w:cs="Sylfaen"/>
          <w:sz w:val="20"/>
        </w:rPr>
        <w:t>Հրավերիպարզաբանումըևհրավերումփոփոխությունկատարելուկար</w:t>
      </w:r>
      <w:r w:rsidRPr="00A71D81">
        <w:rPr>
          <w:rFonts w:ascii="GHEA Grapalat" w:hAnsi="GHEA Grapalat" w:cs="Times Armenian"/>
          <w:sz w:val="20"/>
        </w:rPr>
        <w:t>գ</w:t>
      </w:r>
      <w:r w:rsidRPr="00A71D81">
        <w:rPr>
          <w:rFonts w:ascii="GHEA Grapalat" w:hAnsi="GHEA Grapalat" w:cs="Sylfaen"/>
          <w:sz w:val="20"/>
        </w:rPr>
        <w:t>ը</w:t>
      </w:r>
      <w:r w:rsidRPr="00A71D81">
        <w:rPr>
          <w:rFonts w:ascii="GHEA Grapalat" w:hAnsi="GHEA Grapalat" w:cs="Times Armenian"/>
          <w:sz w:val="20"/>
          <w:lang w:val="af-ZA"/>
        </w:rPr>
        <w:tab/>
      </w:r>
    </w:p>
    <w:p w:rsidR="00087A30" w:rsidRPr="00A71D81" w:rsidRDefault="00096865" w:rsidP="00EF3662">
      <w:pPr>
        <w:ind w:firstLine="1134"/>
        <w:jc w:val="both"/>
        <w:rPr>
          <w:rFonts w:ascii="GHEA Grapalat" w:hAnsi="GHEA Grapalat" w:cs="Sylfaen"/>
          <w:sz w:val="20"/>
          <w:lang w:val="af-ZA"/>
        </w:rPr>
      </w:pPr>
      <w:r w:rsidRPr="00A71D81">
        <w:rPr>
          <w:rFonts w:ascii="GHEA Grapalat" w:hAnsi="GHEA Grapalat"/>
          <w:sz w:val="20"/>
          <w:lang w:val="af-ZA"/>
        </w:rPr>
        <w:t xml:space="preserve">4. </w:t>
      </w:r>
      <w:r w:rsidRPr="00A71D81">
        <w:rPr>
          <w:rFonts w:ascii="GHEA Grapalat" w:hAnsi="GHEA Grapalat" w:cs="Sylfaen"/>
          <w:sz w:val="20"/>
        </w:rPr>
        <w:t>Հայտըներկայացնելուկար</w:t>
      </w:r>
      <w:r w:rsidRPr="00A71D81">
        <w:rPr>
          <w:rFonts w:ascii="GHEA Grapalat" w:hAnsi="GHEA Grapalat" w:cs="Times Armenian"/>
          <w:sz w:val="20"/>
        </w:rPr>
        <w:t>գ</w:t>
      </w:r>
      <w:r w:rsidRPr="00A71D81">
        <w:rPr>
          <w:rFonts w:ascii="GHEA Grapalat" w:hAnsi="GHEA Grapalat" w:cs="Sylfaen"/>
          <w:sz w:val="20"/>
        </w:rPr>
        <w:t>ը</w:t>
      </w:r>
    </w:p>
    <w:p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5.</w:t>
      </w:r>
      <w:r w:rsidRPr="00A71D81">
        <w:rPr>
          <w:rFonts w:ascii="GHEA Grapalat" w:hAnsi="GHEA Grapalat"/>
          <w:sz w:val="20"/>
          <w:lang w:val="af-ZA"/>
        </w:rPr>
        <w:tab/>
      </w:r>
      <w:r w:rsidRPr="00A71D81">
        <w:rPr>
          <w:rFonts w:ascii="GHEA Grapalat" w:hAnsi="GHEA Grapalat" w:cs="Sylfaen"/>
          <w:sz w:val="20"/>
        </w:rPr>
        <w:t>Հայտի</w:t>
      </w:r>
      <w:r w:rsidRPr="00A71D81">
        <w:rPr>
          <w:rFonts w:ascii="GHEA Grapalat" w:hAnsi="GHEA Grapalat" w:cs="Times Armenian"/>
          <w:sz w:val="20"/>
        </w:rPr>
        <w:t>գ</w:t>
      </w:r>
      <w:r w:rsidRPr="00A71D81">
        <w:rPr>
          <w:rFonts w:ascii="GHEA Grapalat" w:hAnsi="GHEA Grapalat" w:cs="Sylfaen"/>
          <w:sz w:val="20"/>
        </w:rPr>
        <w:t>նայինառաջարկը</w:t>
      </w:r>
      <w:r w:rsidR="00096865" w:rsidRPr="00A71D81">
        <w:rPr>
          <w:rFonts w:ascii="GHEA Grapalat" w:hAnsi="GHEA Grapalat" w:cs="Times Armenian"/>
          <w:sz w:val="20"/>
          <w:lang w:val="af-ZA"/>
        </w:rPr>
        <w:tab/>
      </w:r>
    </w:p>
    <w:p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6</w:t>
      </w:r>
      <w:r w:rsidR="00096865" w:rsidRPr="00A71D81">
        <w:rPr>
          <w:rFonts w:ascii="GHEA Grapalat" w:hAnsi="GHEA Grapalat"/>
          <w:sz w:val="20"/>
          <w:lang w:val="af-ZA"/>
        </w:rPr>
        <w:t xml:space="preserve">. </w:t>
      </w:r>
      <w:r w:rsidR="00096865" w:rsidRPr="00A71D81">
        <w:rPr>
          <w:rFonts w:ascii="GHEA Grapalat" w:hAnsi="GHEA Grapalat" w:cs="Sylfaen"/>
          <w:sz w:val="20"/>
        </w:rPr>
        <w:t>Հայտի</w:t>
      </w:r>
      <w:r w:rsidR="00096865" w:rsidRPr="00A71D81">
        <w:rPr>
          <w:rFonts w:ascii="GHEA Grapalat" w:hAnsi="GHEA Grapalat" w:cs="Times Armenian"/>
          <w:sz w:val="20"/>
        </w:rPr>
        <w:t>գ</w:t>
      </w:r>
      <w:r w:rsidR="00096865" w:rsidRPr="00A71D81">
        <w:rPr>
          <w:rFonts w:ascii="GHEA Grapalat" w:hAnsi="GHEA Grapalat" w:cs="Sylfaen"/>
          <w:sz w:val="20"/>
        </w:rPr>
        <w:t>ործողությանժամկետը</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հայտերումփոփոխությունկատարելուևդրանքհետվերցնելուկար</w:t>
      </w:r>
      <w:r w:rsidR="00096865" w:rsidRPr="00A71D81">
        <w:rPr>
          <w:rFonts w:ascii="GHEA Grapalat" w:hAnsi="GHEA Grapalat" w:cs="Times Armenian"/>
          <w:sz w:val="20"/>
        </w:rPr>
        <w:t>գ</w:t>
      </w:r>
      <w:r w:rsidR="00096865" w:rsidRPr="00A71D81">
        <w:rPr>
          <w:rFonts w:ascii="GHEA Grapalat" w:hAnsi="GHEA Grapalat" w:cs="Sylfaen"/>
          <w:sz w:val="20"/>
        </w:rPr>
        <w:t>ը</w:t>
      </w:r>
      <w:r w:rsidR="00096865" w:rsidRPr="00A71D81">
        <w:rPr>
          <w:rFonts w:ascii="GHEA Grapalat" w:hAnsi="GHEA Grapalat" w:cs="Times Armenian"/>
          <w:sz w:val="20"/>
          <w:lang w:val="af-ZA"/>
        </w:rPr>
        <w:tab/>
      </w:r>
    </w:p>
    <w:p w:rsidR="00096865" w:rsidRPr="00A71D81" w:rsidRDefault="00087A30" w:rsidP="00EF3662">
      <w:pPr>
        <w:ind w:firstLine="1134"/>
        <w:jc w:val="both"/>
        <w:rPr>
          <w:rFonts w:ascii="GHEA Grapalat" w:hAnsi="GHEA Grapalat" w:cs="Sylfaen"/>
          <w:sz w:val="20"/>
          <w:lang w:val="af-ZA"/>
        </w:rPr>
      </w:pPr>
      <w:r w:rsidRPr="00A71D81">
        <w:rPr>
          <w:rFonts w:ascii="GHEA Grapalat" w:hAnsi="GHEA Grapalat"/>
          <w:sz w:val="20"/>
          <w:lang w:val="af-ZA"/>
        </w:rPr>
        <w:t>8</w:t>
      </w:r>
      <w:r w:rsidR="00096865" w:rsidRPr="00A71D81">
        <w:rPr>
          <w:rFonts w:ascii="GHEA Grapalat" w:hAnsi="GHEA Grapalat"/>
          <w:sz w:val="20"/>
          <w:lang w:val="af-ZA"/>
        </w:rPr>
        <w:t xml:space="preserve">. </w:t>
      </w:r>
      <w:r w:rsidR="00AF7BE8" w:rsidRPr="00A71D81">
        <w:rPr>
          <w:rFonts w:ascii="GHEA Grapalat" w:hAnsi="GHEA Grapalat"/>
          <w:sz w:val="20"/>
          <w:lang w:val="af-ZA"/>
        </w:rPr>
        <w:t>Հ</w:t>
      </w:r>
      <w:r w:rsidR="00AF7BE8" w:rsidRPr="00A71D81">
        <w:rPr>
          <w:rFonts w:ascii="GHEA Grapalat" w:hAnsi="GHEA Grapalat" w:cs="Sylfaen"/>
          <w:sz w:val="20"/>
        </w:rPr>
        <w:t>այտերիբացումը</w:t>
      </w:r>
      <w:r w:rsidR="00AF7BE8" w:rsidRPr="00A71D81">
        <w:rPr>
          <w:rFonts w:ascii="GHEA Grapalat" w:hAnsi="GHEA Grapalat" w:cs="Sylfaen"/>
          <w:sz w:val="20"/>
          <w:lang w:val="af-ZA"/>
        </w:rPr>
        <w:t xml:space="preserve">, </w:t>
      </w:r>
      <w:r w:rsidR="00AF7BE8" w:rsidRPr="00A71D81">
        <w:rPr>
          <w:rFonts w:ascii="GHEA Grapalat" w:hAnsi="GHEA Grapalat" w:cs="Sylfaen"/>
          <w:sz w:val="20"/>
        </w:rPr>
        <w:t>գնահատումըևարդյունքներիամփոփումը</w:t>
      </w:r>
      <w:r w:rsidR="00096865" w:rsidRPr="00A71D81">
        <w:rPr>
          <w:rFonts w:ascii="GHEA Grapalat" w:hAnsi="GHEA Grapalat" w:cs="Sylfaen"/>
          <w:sz w:val="20"/>
          <w:lang w:val="af-ZA"/>
        </w:rPr>
        <w:tab/>
      </w:r>
    </w:p>
    <w:p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9</w:t>
      </w:r>
      <w:r w:rsidR="00096865" w:rsidRPr="00A71D81">
        <w:rPr>
          <w:rFonts w:ascii="GHEA Grapalat" w:hAnsi="GHEA Grapalat"/>
          <w:sz w:val="20"/>
          <w:lang w:val="af-ZA"/>
        </w:rPr>
        <w:t xml:space="preserve">. </w:t>
      </w:r>
      <w:r w:rsidR="00096865" w:rsidRPr="00A71D81">
        <w:rPr>
          <w:rFonts w:ascii="GHEA Grapalat" w:hAnsi="GHEA Grapalat" w:cs="Sylfaen"/>
          <w:sz w:val="20"/>
        </w:rPr>
        <w:t>Պայմանա</w:t>
      </w:r>
      <w:r w:rsidR="00096865" w:rsidRPr="00A71D81">
        <w:rPr>
          <w:rFonts w:ascii="GHEA Grapalat" w:hAnsi="GHEA Grapalat" w:cs="Times Armenian"/>
          <w:sz w:val="20"/>
        </w:rPr>
        <w:t>գ</w:t>
      </w:r>
      <w:r w:rsidR="00096865" w:rsidRPr="00A71D81">
        <w:rPr>
          <w:rFonts w:ascii="GHEA Grapalat" w:hAnsi="GHEA Grapalat" w:cs="Sylfaen"/>
          <w:sz w:val="20"/>
        </w:rPr>
        <w:t>րիկնքումը</w:t>
      </w:r>
      <w:r w:rsidR="00096865" w:rsidRPr="00A71D81">
        <w:rPr>
          <w:rFonts w:ascii="GHEA Grapalat" w:hAnsi="GHEA Grapalat" w:cs="Times Armenian"/>
          <w:sz w:val="20"/>
          <w:lang w:val="af-ZA"/>
        </w:rPr>
        <w:tab/>
      </w:r>
    </w:p>
    <w:p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10</w:t>
      </w:r>
      <w:r w:rsidR="00096865" w:rsidRPr="00A71D81">
        <w:rPr>
          <w:rFonts w:ascii="GHEA Grapalat" w:hAnsi="GHEA Grapalat"/>
          <w:sz w:val="20"/>
          <w:lang w:val="af-ZA"/>
        </w:rPr>
        <w:t xml:space="preserve">. </w:t>
      </w:r>
      <w:r w:rsidR="000206DA" w:rsidRPr="00A71D81">
        <w:rPr>
          <w:rFonts w:ascii="GHEA Grapalat" w:hAnsi="GHEA Grapalat"/>
          <w:sz w:val="20"/>
          <w:lang w:val="af-ZA"/>
        </w:rPr>
        <w:t xml:space="preserve">Որակավորման և </w:t>
      </w:r>
      <w:r w:rsidR="000206DA" w:rsidRPr="00A71D81">
        <w:rPr>
          <w:rFonts w:ascii="GHEA Grapalat" w:hAnsi="GHEA Grapalat" w:cs="Sylfaen"/>
          <w:sz w:val="20"/>
        </w:rPr>
        <w:t>պ</w:t>
      </w:r>
      <w:r w:rsidR="00096865" w:rsidRPr="00A71D81">
        <w:rPr>
          <w:rFonts w:ascii="GHEA Grapalat" w:hAnsi="GHEA Grapalat" w:cs="Sylfaen"/>
          <w:sz w:val="20"/>
        </w:rPr>
        <w:t>այմանա</w:t>
      </w:r>
      <w:r w:rsidR="00096865" w:rsidRPr="00A71D81">
        <w:rPr>
          <w:rFonts w:ascii="GHEA Grapalat" w:hAnsi="GHEA Grapalat" w:cs="Times Armenian"/>
          <w:sz w:val="20"/>
        </w:rPr>
        <w:t>գ</w:t>
      </w:r>
      <w:r w:rsidR="00096865" w:rsidRPr="00A71D81">
        <w:rPr>
          <w:rFonts w:ascii="GHEA Grapalat" w:hAnsi="GHEA Grapalat" w:cs="Sylfaen"/>
          <w:sz w:val="20"/>
        </w:rPr>
        <w:t>րիապահովում</w:t>
      </w:r>
      <w:r w:rsidR="000206DA" w:rsidRPr="00A71D81">
        <w:rPr>
          <w:rFonts w:ascii="GHEA Grapalat" w:hAnsi="GHEA Grapalat" w:cs="Sylfaen"/>
          <w:sz w:val="20"/>
        </w:rPr>
        <w:t>ներ</w:t>
      </w:r>
      <w:r w:rsidR="00096865" w:rsidRPr="00A71D81">
        <w:rPr>
          <w:rFonts w:ascii="GHEA Grapalat" w:hAnsi="GHEA Grapalat" w:cs="Sylfaen"/>
          <w:sz w:val="20"/>
        </w:rPr>
        <w:t>ը</w:t>
      </w:r>
      <w:r w:rsidR="00096865" w:rsidRPr="00A71D81">
        <w:rPr>
          <w:rFonts w:ascii="GHEA Grapalat" w:hAnsi="GHEA Grapalat" w:cs="Times Armenian"/>
          <w:sz w:val="20"/>
          <w:lang w:val="af-ZA"/>
        </w:rPr>
        <w:tab/>
      </w:r>
    </w:p>
    <w:p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1</w:t>
      </w:r>
      <w:r w:rsidR="00087A30" w:rsidRPr="00A71D81">
        <w:rPr>
          <w:rFonts w:ascii="GHEA Grapalat" w:hAnsi="GHEA Grapalat"/>
          <w:sz w:val="20"/>
          <w:lang w:val="af-ZA"/>
        </w:rPr>
        <w:t>1</w:t>
      </w:r>
      <w:r w:rsidRPr="00A71D81">
        <w:rPr>
          <w:rFonts w:ascii="GHEA Grapalat" w:hAnsi="GHEA Grapalat"/>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ըչկայացածհայտարարելը</w:t>
      </w:r>
      <w:r w:rsidRPr="00A71D81">
        <w:rPr>
          <w:rFonts w:ascii="GHEA Grapalat" w:hAnsi="GHEA Grapalat" w:cs="Times Armenian"/>
          <w:sz w:val="20"/>
          <w:lang w:val="af-ZA"/>
        </w:rPr>
        <w:tab/>
      </w:r>
    </w:p>
    <w:p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1</w:t>
      </w:r>
      <w:r w:rsidR="00087A30" w:rsidRPr="00A71D81">
        <w:rPr>
          <w:rFonts w:ascii="GHEA Grapalat" w:hAnsi="GHEA Grapalat"/>
          <w:sz w:val="20"/>
          <w:lang w:val="af-ZA"/>
        </w:rPr>
        <w:t>2</w:t>
      </w:r>
      <w:r w:rsidRPr="00A71D81">
        <w:rPr>
          <w:rFonts w:ascii="GHEA Grapalat" w:hAnsi="GHEA Grapalat"/>
          <w:sz w:val="20"/>
          <w:lang w:val="af-ZA"/>
        </w:rPr>
        <w:t xml:space="preserve">. </w:t>
      </w:r>
      <w:r w:rsidRPr="00A71D81">
        <w:rPr>
          <w:rFonts w:ascii="GHEA Grapalat" w:hAnsi="GHEA Grapalat" w:cs="Sylfaen"/>
          <w:sz w:val="20"/>
        </w:rPr>
        <w:t>Գնման</w:t>
      </w:r>
      <w:r w:rsidRPr="00A71D81">
        <w:rPr>
          <w:rFonts w:ascii="GHEA Grapalat" w:hAnsi="GHEA Grapalat" w:cs="Times Armenian"/>
          <w:sz w:val="20"/>
        </w:rPr>
        <w:t>գ</w:t>
      </w:r>
      <w:r w:rsidRPr="00A71D81">
        <w:rPr>
          <w:rFonts w:ascii="GHEA Grapalat" w:hAnsi="GHEA Grapalat" w:cs="Sylfaen"/>
          <w:sz w:val="20"/>
        </w:rPr>
        <w:t>ործընթացիհետկապված</w:t>
      </w:r>
      <w:r w:rsidRPr="00A71D81">
        <w:rPr>
          <w:rFonts w:ascii="GHEA Grapalat" w:hAnsi="GHEA Grapalat" w:cs="Times Armenian"/>
          <w:sz w:val="20"/>
        </w:rPr>
        <w:t>գ</w:t>
      </w:r>
      <w:r w:rsidRPr="00A71D81">
        <w:rPr>
          <w:rFonts w:ascii="GHEA Grapalat" w:hAnsi="GHEA Grapalat" w:cs="Sylfaen"/>
          <w:sz w:val="20"/>
        </w:rPr>
        <w:t>ործողություններըև</w:t>
      </w:r>
      <w:r w:rsidRPr="00A71D81">
        <w:rPr>
          <w:rFonts w:ascii="GHEA Grapalat" w:hAnsi="GHEA Grapalat" w:cs="Times Armenian"/>
          <w:sz w:val="20"/>
          <w:lang w:val="af-ZA"/>
        </w:rPr>
        <w:t xml:space="preserve"> (</w:t>
      </w:r>
      <w:r w:rsidRPr="00A71D81">
        <w:rPr>
          <w:rFonts w:ascii="GHEA Grapalat" w:hAnsi="GHEA Grapalat" w:cs="Sylfaen"/>
          <w:sz w:val="20"/>
        </w:rPr>
        <w:t>կամ</w:t>
      </w:r>
      <w:r w:rsidRPr="00A71D81">
        <w:rPr>
          <w:rFonts w:ascii="GHEA Grapalat" w:hAnsi="GHEA Grapalat" w:cs="Times Armenian"/>
          <w:sz w:val="20"/>
          <w:lang w:val="af-ZA"/>
        </w:rPr>
        <w:t xml:space="preserve">) </w:t>
      </w:r>
      <w:r w:rsidRPr="00A71D81">
        <w:rPr>
          <w:rFonts w:ascii="GHEA Grapalat" w:hAnsi="GHEA Grapalat" w:cs="Sylfaen"/>
          <w:sz w:val="20"/>
        </w:rPr>
        <w:t>ընդունվածորոշումներըբողոքարկելումասնակցիիրավունքըևկար</w:t>
      </w:r>
      <w:r w:rsidRPr="00A71D81">
        <w:rPr>
          <w:rFonts w:ascii="GHEA Grapalat" w:hAnsi="GHEA Grapalat" w:cs="Times Armenian"/>
          <w:sz w:val="20"/>
        </w:rPr>
        <w:t>գ</w:t>
      </w:r>
      <w:r w:rsidRPr="00A71D81">
        <w:rPr>
          <w:rFonts w:ascii="GHEA Grapalat" w:hAnsi="GHEA Grapalat" w:cs="Sylfaen"/>
          <w:sz w:val="20"/>
        </w:rPr>
        <w:t>ը</w:t>
      </w:r>
      <w:r w:rsidRPr="00A71D81">
        <w:rPr>
          <w:rFonts w:ascii="GHEA Grapalat" w:hAnsi="GHEA Grapalat" w:cs="Times Armenian"/>
          <w:sz w:val="20"/>
          <w:lang w:val="af-ZA"/>
        </w:rPr>
        <w:tab/>
      </w:r>
    </w:p>
    <w:p w:rsidR="00096865" w:rsidRPr="00A71D81" w:rsidRDefault="00096865" w:rsidP="00EF3662">
      <w:pPr>
        <w:ind w:firstLine="567"/>
        <w:jc w:val="both"/>
        <w:rPr>
          <w:rFonts w:ascii="GHEA Grapalat" w:hAnsi="GHEA Grapalat"/>
          <w:sz w:val="20"/>
          <w:lang w:val="af-ZA"/>
        </w:rPr>
      </w:pPr>
    </w:p>
    <w:p w:rsidR="00096865" w:rsidRPr="00A71D81" w:rsidRDefault="00096865" w:rsidP="00EF3662">
      <w:pPr>
        <w:ind w:firstLine="567"/>
        <w:jc w:val="both"/>
        <w:rPr>
          <w:rFonts w:ascii="GHEA Grapalat" w:hAnsi="GHEA Grapalat"/>
          <w:sz w:val="20"/>
          <w:lang w:val="af-ZA"/>
        </w:rPr>
      </w:pPr>
    </w:p>
    <w:p w:rsidR="00096865" w:rsidRPr="00A71D81" w:rsidRDefault="00096865" w:rsidP="00EF3662">
      <w:pPr>
        <w:ind w:firstLine="567"/>
        <w:jc w:val="center"/>
        <w:rPr>
          <w:rFonts w:ascii="GHEA Grapalat" w:hAnsi="GHEA Grapalat"/>
          <w:b/>
          <w:sz w:val="20"/>
          <w:lang w:val="af-ZA"/>
        </w:rPr>
      </w:pPr>
      <w:r w:rsidRPr="00A71D81">
        <w:rPr>
          <w:rFonts w:ascii="GHEA Grapalat" w:hAnsi="GHEA Grapalat" w:cs="Sylfaen"/>
          <w:b/>
          <w:sz w:val="20"/>
        </w:rPr>
        <w:t>ՄԱՍ</w:t>
      </w:r>
      <w:r w:rsidRPr="00A71D81">
        <w:rPr>
          <w:rFonts w:ascii="GHEA Grapalat" w:hAnsi="GHEA Grapalat" w:cs="Times Armenian"/>
          <w:b/>
          <w:sz w:val="20"/>
          <w:lang w:val="af-ZA"/>
        </w:rPr>
        <w:t xml:space="preserve">  II.</w:t>
      </w:r>
      <w:r w:rsidR="00230D10">
        <w:rPr>
          <w:rFonts w:ascii="GHEA Grapalat" w:hAnsi="GHEA Grapalat" w:cs="Sylfaen"/>
          <w:b/>
          <w:sz w:val="20"/>
          <w:lang w:val="hy-AM"/>
        </w:rPr>
        <w:t>ՀՄԱ</w:t>
      </w:r>
      <w:r w:rsidR="004E1503" w:rsidRPr="00A71D81">
        <w:rPr>
          <w:rFonts w:ascii="GHEA Grapalat" w:hAnsi="GHEA Grapalat" w:cs="Sylfaen"/>
          <w:b/>
          <w:sz w:val="20"/>
        </w:rPr>
        <w:t>ՄՐՑՈՒՅԹ</w:t>
      </w:r>
      <w:r w:rsidRPr="00A71D81">
        <w:rPr>
          <w:rFonts w:ascii="GHEA Grapalat" w:hAnsi="GHEA Grapalat" w:cs="Sylfaen"/>
          <w:b/>
          <w:sz w:val="20"/>
        </w:rPr>
        <w:t>ԻՀԱՅՏԸՊԱՏՐԱՍՏԵԼՈՒՀՐԱՀԱՆԳ</w:t>
      </w:r>
    </w:p>
    <w:p w:rsidR="00096865" w:rsidRPr="00A71D81" w:rsidRDefault="00096865" w:rsidP="00EF3662">
      <w:pPr>
        <w:ind w:firstLine="567"/>
        <w:jc w:val="both"/>
        <w:rPr>
          <w:rFonts w:ascii="GHEA Grapalat" w:hAnsi="GHEA Grapalat"/>
          <w:sz w:val="20"/>
          <w:lang w:val="af-ZA"/>
        </w:rPr>
      </w:pPr>
    </w:p>
    <w:p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1.</w:t>
      </w:r>
      <w:r w:rsidRPr="00A71D81">
        <w:rPr>
          <w:rFonts w:ascii="GHEA Grapalat" w:hAnsi="GHEA Grapalat"/>
          <w:sz w:val="20"/>
          <w:lang w:val="af-ZA"/>
        </w:rPr>
        <w:tab/>
      </w:r>
      <w:r w:rsidRPr="00A71D81">
        <w:rPr>
          <w:rFonts w:ascii="GHEA Grapalat" w:hAnsi="GHEA Grapalat" w:cs="Sylfaen"/>
          <w:sz w:val="20"/>
        </w:rPr>
        <w:t>Ընդհանուրդրույթներ</w:t>
      </w:r>
      <w:r w:rsidRPr="00A71D81">
        <w:rPr>
          <w:rFonts w:ascii="GHEA Grapalat" w:hAnsi="GHEA Grapalat" w:cs="Times Armenian"/>
          <w:sz w:val="20"/>
          <w:lang w:val="af-ZA"/>
        </w:rPr>
        <w:tab/>
      </w:r>
    </w:p>
    <w:p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2.</w:t>
      </w:r>
      <w:r w:rsidRPr="00A71D81">
        <w:rPr>
          <w:rFonts w:ascii="GHEA Grapalat" w:hAnsi="GHEA Grapalat"/>
          <w:sz w:val="20"/>
          <w:lang w:val="af-ZA"/>
        </w:rPr>
        <w:tab/>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իհայտը</w:t>
      </w:r>
      <w:r w:rsidRPr="00A71D81">
        <w:rPr>
          <w:rFonts w:ascii="GHEA Grapalat" w:hAnsi="GHEA Grapalat" w:cs="Times Armenian"/>
          <w:sz w:val="20"/>
          <w:lang w:val="af-ZA"/>
        </w:rPr>
        <w:tab/>
      </w:r>
    </w:p>
    <w:p w:rsidR="00037DDE" w:rsidRPr="00A71D81" w:rsidRDefault="006F0D3F" w:rsidP="00EF3662">
      <w:pPr>
        <w:ind w:firstLine="1134"/>
        <w:jc w:val="both"/>
        <w:rPr>
          <w:rFonts w:ascii="GHEA Grapalat" w:hAnsi="GHEA Grapalat" w:cs="Times Armenian"/>
          <w:sz w:val="20"/>
          <w:lang w:val="af-ZA"/>
        </w:rPr>
      </w:pPr>
      <w:r w:rsidRPr="00A71D81">
        <w:rPr>
          <w:rFonts w:ascii="GHEA Grapalat" w:hAnsi="GHEA Grapalat"/>
          <w:sz w:val="20"/>
          <w:lang w:val="af-ZA"/>
        </w:rPr>
        <w:t>3</w:t>
      </w:r>
      <w:r w:rsidR="00096865" w:rsidRPr="00A71D81">
        <w:rPr>
          <w:rFonts w:ascii="GHEA Grapalat" w:hAnsi="GHEA Grapalat"/>
          <w:sz w:val="20"/>
          <w:lang w:val="af-ZA"/>
        </w:rPr>
        <w:t>.</w:t>
      </w:r>
      <w:r w:rsidR="00096865" w:rsidRPr="00A71D81">
        <w:rPr>
          <w:rFonts w:ascii="GHEA Grapalat" w:hAnsi="GHEA Grapalat"/>
          <w:sz w:val="20"/>
          <w:lang w:val="af-ZA"/>
        </w:rPr>
        <w:tab/>
      </w:r>
      <w:r w:rsidR="00096865" w:rsidRPr="00A71D81">
        <w:rPr>
          <w:rFonts w:ascii="GHEA Grapalat" w:hAnsi="GHEA Grapalat" w:cs="Sylfaen"/>
          <w:sz w:val="20"/>
        </w:rPr>
        <w:t>Հավելվածներ</w:t>
      </w:r>
      <w:r w:rsidR="00BE01AE" w:rsidRPr="00A71D81">
        <w:rPr>
          <w:rFonts w:ascii="GHEA Grapalat" w:hAnsi="GHEA Grapalat" w:cs="Times Armenian"/>
          <w:sz w:val="20"/>
          <w:lang w:val="af-ZA"/>
        </w:rPr>
        <w:t xml:space="preserve"> 1-</w:t>
      </w:r>
      <w:r w:rsidR="00334B2F" w:rsidRPr="00A71D81">
        <w:rPr>
          <w:rFonts w:ascii="GHEA Grapalat" w:hAnsi="GHEA Grapalat" w:cs="Times Armenian"/>
          <w:sz w:val="20"/>
          <w:lang w:val="af-ZA"/>
        </w:rPr>
        <w:t>6</w:t>
      </w:r>
      <w:r w:rsidR="00096865" w:rsidRPr="00A71D81">
        <w:rPr>
          <w:rFonts w:ascii="GHEA Grapalat" w:hAnsi="GHEA Grapalat" w:cs="Times Armenian"/>
          <w:sz w:val="20"/>
          <w:lang w:val="af-ZA"/>
        </w:rPr>
        <w:tab/>
      </w:r>
    </w:p>
    <w:p w:rsidR="00037DDE" w:rsidRPr="00A71D81" w:rsidRDefault="00037DDE" w:rsidP="00EF3662">
      <w:pPr>
        <w:ind w:firstLine="1134"/>
        <w:jc w:val="both"/>
        <w:rPr>
          <w:rFonts w:ascii="GHEA Grapalat" w:hAnsi="GHEA Grapalat" w:cs="Times Armenian"/>
          <w:sz w:val="20"/>
          <w:lang w:val="af-ZA"/>
        </w:rPr>
      </w:pPr>
    </w:p>
    <w:p w:rsidR="00037DDE" w:rsidRPr="00A71D81" w:rsidRDefault="00037DDE" w:rsidP="00EF3662">
      <w:pPr>
        <w:ind w:firstLine="1134"/>
        <w:jc w:val="both"/>
        <w:rPr>
          <w:rFonts w:ascii="GHEA Grapalat" w:hAnsi="GHEA Grapalat" w:cs="Times Armenian"/>
          <w:sz w:val="20"/>
          <w:lang w:val="af-ZA"/>
        </w:rPr>
      </w:pPr>
    </w:p>
    <w:p w:rsidR="00037DDE" w:rsidRPr="00A71D81" w:rsidRDefault="00037DDE" w:rsidP="00EF3662">
      <w:pPr>
        <w:ind w:firstLine="1134"/>
        <w:jc w:val="both"/>
        <w:rPr>
          <w:rFonts w:ascii="GHEA Grapalat" w:hAnsi="GHEA Grapalat" w:cs="Times Armenian"/>
          <w:sz w:val="20"/>
          <w:lang w:val="af-ZA"/>
        </w:rPr>
      </w:pPr>
    </w:p>
    <w:p w:rsidR="006265F4" w:rsidRPr="00A71D81" w:rsidRDefault="006265F4" w:rsidP="00EF3662">
      <w:pPr>
        <w:ind w:firstLine="1134"/>
        <w:jc w:val="both"/>
        <w:rPr>
          <w:rFonts w:ascii="GHEA Grapalat" w:hAnsi="GHEA Grapalat" w:cs="Times Armenian"/>
          <w:sz w:val="20"/>
          <w:lang w:val="af-ZA"/>
        </w:rPr>
      </w:pPr>
    </w:p>
    <w:p w:rsidR="00037DDE" w:rsidRPr="00A71D81" w:rsidRDefault="00037DDE" w:rsidP="00EF3662">
      <w:pPr>
        <w:ind w:firstLine="1134"/>
        <w:jc w:val="both"/>
        <w:rPr>
          <w:rFonts w:ascii="GHEA Grapalat" w:hAnsi="GHEA Grapalat" w:cs="Times Armenian"/>
          <w:sz w:val="20"/>
          <w:lang w:val="af-ZA"/>
        </w:rPr>
      </w:pPr>
    </w:p>
    <w:p w:rsidR="00A55E59" w:rsidRPr="00A71D81" w:rsidRDefault="00A55E59" w:rsidP="00EF3662">
      <w:pPr>
        <w:ind w:firstLine="1134"/>
        <w:jc w:val="both"/>
        <w:rPr>
          <w:rFonts w:ascii="GHEA Grapalat" w:hAnsi="GHEA Grapalat" w:cs="Times Armenian"/>
          <w:sz w:val="20"/>
          <w:lang w:val="af-ZA"/>
        </w:rPr>
      </w:pPr>
    </w:p>
    <w:p w:rsidR="00096865" w:rsidRPr="00A71D81" w:rsidRDefault="00994A77" w:rsidP="00EF3662">
      <w:pPr>
        <w:ind w:firstLine="1134"/>
        <w:jc w:val="both"/>
        <w:rPr>
          <w:rFonts w:ascii="GHEA Grapalat" w:hAnsi="GHEA Grapalat" w:cs="Times Armenian"/>
          <w:sz w:val="20"/>
          <w:lang w:val="af-ZA"/>
        </w:rPr>
      </w:pPr>
      <w:r w:rsidRPr="00A71D81">
        <w:rPr>
          <w:rFonts w:ascii="GHEA Grapalat" w:hAnsi="GHEA Grapalat" w:cs="Times Armenian"/>
          <w:sz w:val="20"/>
          <w:lang w:val="af-ZA"/>
        </w:rPr>
        <w:br w:type="page"/>
      </w:r>
      <w:r w:rsidR="00096865" w:rsidRPr="00A71D81">
        <w:rPr>
          <w:rFonts w:ascii="GHEA Grapalat" w:hAnsi="GHEA Grapalat" w:cs="Times Armenian"/>
          <w:sz w:val="20"/>
          <w:lang w:val="af-ZA"/>
        </w:rPr>
        <w:lastRenderedPageBreak/>
        <w:tab/>
      </w:r>
    </w:p>
    <w:p w:rsidR="00096865" w:rsidRPr="00A71D81" w:rsidRDefault="00096865" w:rsidP="00EF3662">
      <w:pPr>
        <w:jc w:val="both"/>
        <w:rPr>
          <w:rFonts w:ascii="GHEA Grapalat" w:hAnsi="GHEA Grapalat"/>
          <w:sz w:val="20"/>
          <w:lang w:val="af-ZA"/>
        </w:rPr>
      </w:pPr>
      <w:r w:rsidRPr="00A71D81">
        <w:rPr>
          <w:rFonts w:ascii="GHEA Grapalat" w:hAnsi="GHEA Grapalat" w:cs="Sylfaen"/>
          <w:sz w:val="20"/>
        </w:rPr>
        <w:t>Սույնհրավերըտրամադրվումէիլրումն</w:t>
      </w:r>
      <w:r w:rsidR="00046F36">
        <w:rPr>
          <w:rFonts w:ascii="GHEA Grapalat" w:hAnsi="GHEA Grapalat" w:cs="Times Armenian"/>
          <w:sz w:val="20"/>
          <w:lang w:val="af-ZA"/>
        </w:rPr>
        <w:t>Կ</w:t>
      </w:r>
      <w:r w:rsidR="00984857">
        <w:rPr>
          <w:rFonts w:ascii="GHEA Grapalat" w:hAnsi="GHEA Grapalat" w:cs="Times Armenian"/>
          <w:sz w:val="20"/>
          <w:lang w:val="hy-AM"/>
        </w:rPr>
        <w:t>ԱՊ</w:t>
      </w:r>
      <w:r w:rsidR="00046F36">
        <w:rPr>
          <w:rFonts w:ascii="GHEA Grapalat" w:hAnsi="GHEA Grapalat" w:cs="Times Armenian"/>
          <w:sz w:val="20"/>
          <w:lang w:val="af-ZA"/>
        </w:rPr>
        <w:t xml:space="preserve">ԱԱՊԿ </w:t>
      </w:r>
      <w:r w:rsidR="00230D10">
        <w:rPr>
          <w:rFonts w:ascii="GHEA Grapalat" w:hAnsi="GHEA Grapalat" w:cs="Times Armenian"/>
          <w:sz w:val="20"/>
          <w:lang w:val="hy-AM"/>
        </w:rPr>
        <w:t>ՀՄԱ</w:t>
      </w:r>
      <w:r w:rsidR="0042137F">
        <w:rPr>
          <w:rFonts w:ascii="GHEA Grapalat" w:hAnsi="GHEA Grapalat" w:cs="Times Armenian"/>
          <w:sz w:val="20"/>
          <w:lang w:val="af-ZA"/>
        </w:rPr>
        <w:t>ԱՊՁԲ 2</w:t>
      </w:r>
      <w:r w:rsidR="00EA076B">
        <w:rPr>
          <w:rFonts w:ascii="GHEA Grapalat" w:hAnsi="GHEA Grapalat" w:cs="Times Armenian"/>
          <w:sz w:val="20"/>
          <w:lang w:val="hy-AM"/>
        </w:rPr>
        <w:t>5</w:t>
      </w:r>
      <w:r w:rsidR="0042137F">
        <w:rPr>
          <w:rFonts w:ascii="GHEA Grapalat" w:hAnsi="GHEA Grapalat" w:cs="Times Armenian"/>
          <w:sz w:val="20"/>
          <w:lang w:val="af-ZA"/>
        </w:rPr>
        <w:t>/</w:t>
      </w:r>
      <w:r w:rsidR="00984857">
        <w:rPr>
          <w:rFonts w:ascii="GHEA Grapalat" w:hAnsi="GHEA Grapalat" w:cs="Times Armenian"/>
          <w:sz w:val="20"/>
          <w:lang w:val="hy-AM"/>
        </w:rPr>
        <w:t>0</w:t>
      </w:r>
      <w:r w:rsidR="0042137F">
        <w:rPr>
          <w:rFonts w:ascii="GHEA Grapalat" w:hAnsi="GHEA Grapalat" w:cs="Times Armenian"/>
          <w:sz w:val="20"/>
          <w:lang w:val="af-ZA"/>
        </w:rPr>
        <w:t>1</w:t>
      </w:r>
      <w:r w:rsidRPr="00A71D81">
        <w:rPr>
          <w:rFonts w:ascii="GHEA Grapalat" w:hAnsi="GHEA Grapalat" w:cs="Sylfaen"/>
          <w:sz w:val="20"/>
        </w:rPr>
        <w:t>ծածկա</w:t>
      </w:r>
      <w:r w:rsidRPr="00A71D81">
        <w:rPr>
          <w:rFonts w:ascii="GHEA Grapalat" w:hAnsi="GHEA Grapalat" w:cs="Times Armenian"/>
          <w:sz w:val="20"/>
        </w:rPr>
        <w:t>գ</w:t>
      </w:r>
      <w:r w:rsidRPr="00A71D81">
        <w:rPr>
          <w:rFonts w:ascii="GHEA Grapalat" w:hAnsi="GHEA Grapalat" w:cs="Sylfaen"/>
          <w:sz w:val="20"/>
        </w:rPr>
        <w:t>րովանցկացվող</w:t>
      </w:r>
      <w:r w:rsidR="0042137F">
        <w:rPr>
          <w:rFonts w:ascii="GHEA Grapalat" w:hAnsi="GHEA Grapalat" w:cs="Sylfaen"/>
          <w:sz w:val="20"/>
        </w:rPr>
        <w:t>ԳՀ</w:t>
      </w:r>
      <w:r w:rsidR="00955E87" w:rsidRPr="00A71D81">
        <w:rPr>
          <w:rFonts w:ascii="GHEA Grapalat" w:hAnsi="GHEA Grapalat" w:cs="Times Armenian"/>
          <w:sz w:val="20"/>
        </w:rPr>
        <w:t>մրցույթ</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այսուհետև</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Times Armenian"/>
          <w:sz w:val="20"/>
          <w:lang w:val="af-ZA"/>
        </w:rPr>
        <w:t xml:space="preserve">) </w:t>
      </w:r>
      <w:r w:rsidRPr="00A71D81">
        <w:rPr>
          <w:rFonts w:ascii="GHEA Grapalat" w:hAnsi="GHEA Grapalat" w:cs="Sylfaen"/>
          <w:sz w:val="20"/>
        </w:rPr>
        <w:t>հայտարարության</w:t>
      </w:r>
      <w:r w:rsidR="004D5671" w:rsidRPr="00A71D81">
        <w:rPr>
          <w:rFonts w:ascii="GHEA Grapalat" w:hAnsi="GHEA Grapalat" w:cs="Times Armenian"/>
          <w:sz w:val="20"/>
          <w:lang w:val="af-ZA"/>
        </w:rPr>
        <w:t>։</w:t>
      </w:r>
    </w:p>
    <w:p w:rsidR="00096865" w:rsidRPr="00A71D81" w:rsidRDefault="00096865" w:rsidP="00EF3662">
      <w:pPr>
        <w:ind w:firstLine="567"/>
        <w:jc w:val="both"/>
        <w:rPr>
          <w:rFonts w:ascii="GHEA Grapalat" w:hAnsi="GHEA Grapalat"/>
          <w:sz w:val="20"/>
          <w:lang w:val="af-ZA"/>
        </w:rPr>
      </w:pPr>
      <w:r w:rsidRPr="00A71D81">
        <w:rPr>
          <w:rFonts w:ascii="GHEA Grapalat" w:hAnsi="GHEA Grapalat" w:cs="Sylfaen"/>
          <w:sz w:val="20"/>
        </w:rPr>
        <w:t>Սույնհրավերըկազմվելէ</w:t>
      </w:r>
      <w:r w:rsidRPr="00A71D81">
        <w:rPr>
          <w:rFonts w:ascii="GHEA Grapalat" w:hAnsi="GHEA Grapalat" w:cs="Times Armenian"/>
          <w:sz w:val="20"/>
        </w:rPr>
        <w:t>գ</w:t>
      </w:r>
      <w:r w:rsidRPr="00A71D81">
        <w:rPr>
          <w:rFonts w:ascii="GHEA Grapalat" w:hAnsi="GHEA Grapalat" w:cs="Sylfaen"/>
          <w:sz w:val="20"/>
        </w:rPr>
        <w:t>նումներիմասինՀՀօրենսդրության</w:t>
      </w:r>
      <w:r w:rsidRPr="00A71D81">
        <w:rPr>
          <w:rFonts w:ascii="GHEA Grapalat" w:hAnsi="GHEA Grapalat" w:cs="Times Armenian"/>
          <w:sz w:val="20"/>
          <w:lang w:val="af-ZA"/>
        </w:rPr>
        <w:t xml:space="preserve">, </w:t>
      </w:r>
      <w:r w:rsidRPr="00A71D81">
        <w:rPr>
          <w:rFonts w:ascii="GHEA Grapalat" w:hAnsi="GHEA Grapalat" w:cs="Sylfaen"/>
          <w:sz w:val="20"/>
        </w:rPr>
        <w:t>այդթվում</w:t>
      </w:r>
      <w:r w:rsidRPr="00A71D81">
        <w:rPr>
          <w:rFonts w:ascii="GHEA Grapalat" w:hAnsi="GHEA Grapalat" w:cs="Times Armenian"/>
          <w:sz w:val="20"/>
          <w:lang w:val="af-ZA"/>
        </w:rPr>
        <w:t>`</w:t>
      </w:r>
      <w:r w:rsidR="00A76C15" w:rsidRPr="00A71D81">
        <w:rPr>
          <w:rFonts w:ascii="GHEA Grapalat" w:hAnsi="GHEA Grapalat"/>
          <w:sz w:val="20"/>
          <w:lang w:val="af-ZA"/>
        </w:rPr>
        <w:t>«</w:t>
      </w:r>
      <w:r w:rsidRPr="00A71D81">
        <w:rPr>
          <w:rFonts w:ascii="GHEA Grapalat" w:hAnsi="GHEA Grapalat" w:cs="Sylfaen"/>
          <w:sz w:val="20"/>
        </w:rPr>
        <w:t>Գնումներիմասին</w:t>
      </w:r>
      <w:r w:rsidR="00A76C15" w:rsidRPr="00A71D81">
        <w:rPr>
          <w:rFonts w:ascii="GHEA Grapalat" w:hAnsi="GHEA Grapalat"/>
          <w:sz w:val="20"/>
          <w:lang w:val="af-ZA"/>
        </w:rPr>
        <w:t>»</w:t>
      </w:r>
      <w:r w:rsidRPr="00A71D81">
        <w:rPr>
          <w:rFonts w:ascii="GHEA Grapalat" w:hAnsi="GHEA Grapalat" w:cs="Sylfaen"/>
          <w:sz w:val="20"/>
        </w:rPr>
        <w:t>ՀՀօրենքի</w:t>
      </w:r>
      <w:r w:rsidRPr="00A71D81">
        <w:rPr>
          <w:rFonts w:ascii="GHEA Grapalat" w:hAnsi="GHEA Grapalat" w:cs="Times Armenian"/>
          <w:sz w:val="20"/>
          <w:lang w:val="af-ZA"/>
        </w:rPr>
        <w:t xml:space="preserve"> (</w:t>
      </w:r>
      <w:r w:rsidRPr="00A71D81">
        <w:rPr>
          <w:rFonts w:ascii="GHEA Grapalat" w:hAnsi="GHEA Grapalat" w:cs="Sylfaen"/>
          <w:sz w:val="20"/>
        </w:rPr>
        <w:t>այսուհետ</w:t>
      </w:r>
      <w:r w:rsidRPr="00A71D81">
        <w:rPr>
          <w:rFonts w:ascii="GHEA Grapalat" w:hAnsi="GHEA Grapalat" w:cs="Times Armenian"/>
          <w:sz w:val="20"/>
          <w:lang w:val="af-ZA"/>
        </w:rPr>
        <w:t xml:space="preserve">` </w:t>
      </w:r>
      <w:r w:rsidRPr="00A71D81">
        <w:rPr>
          <w:rFonts w:ascii="GHEA Grapalat" w:hAnsi="GHEA Grapalat" w:cs="Sylfaen"/>
          <w:sz w:val="20"/>
        </w:rPr>
        <w:t>Օրենք</w:t>
      </w:r>
      <w:r w:rsidRPr="00A71D81">
        <w:rPr>
          <w:rFonts w:ascii="GHEA Grapalat" w:hAnsi="GHEA Grapalat" w:cs="Times Armenian"/>
          <w:sz w:val="20"/>
          <w:lang w:val="af-ZA"/>
        </w:rPr>
        <w:t>)</w:t>
      </w:r>
      <w:r w:rsidR="00C43524" w:rsidRPr="00A71D81">
        <w:rPr>
          <w:rFonts w:ascii="GHEA Grapalat" w:hAnsi="GHEA Grapalat" w:cs="Times Armenian"/>
          <w:sz w:val="20"/>
          <w:lang w:val="af-ZA"/>
        </w:rPr>
        <w:t>,</w:t>
      </w:r>
      <w:r w:rsidRPr="00A71D81">
        <w:rPr>
          <w:rFonts w:ascii="GHEA Grapalat" w:hAnsi="GHEA Grapalat" w:cs="Sylfaen"/>
          <w:sz w:val="20"/>
        </w:rPr>
        <w:t>ՀՀկառավարության</w:t>
      </w:r>
      <w:r w:rsidRPr="00A71D81">
        <w:rPr>
          <w:rFonts w:ascii="GHEA Grapalat" w:hAnsi="GHEA Grapalat" w:cs="Times Armenian"/>
          <w:sz w:val="20"/>
          <w:lang w:val="af-ZA"/>
        </w:rPr>
        <w:t xml:space="preserve"> 201</w:t>
      </w:r>
      <w:r w:rsidR="00955E87" w:rsidRPr="00A71D81">
        <w:rPr>
          <w:rFonts w:ascii="GHEA Grapalat" w:hAnsi="GHEA Grapalat" w:cs="Times Armenian"/>
          <w:sz w:val="20"/>
          <w:lang w:val="af-ZA"/>
        </w:rPr>
        <w:t>7</w:t>
      </w:r>
      <w:r w:rsidRPr="00A71D81">
        <w:rPr>
          <w:rFonts w:ascii="GHEA Grapalat" w:hAnsi="GHEA Grapalat" w:cs="Sylfaen"/>
          <w:sz w:val="20"/>
        </w:rPr>
        <w:t>թ</w:t>
      </w:r>
      <w:r w:rsidRPr="00A71D81">
        <w:rPr>
          <w:rFonts w:ascii="GHEA Grapalat" w:hAnsi="GHEA Grapalat" w:cs="Times Armenian"/>
          <w:sz w:val="20"/>
          <w:lang w:val="af-ZA"/>
        </w:rPr>
        <w:t>.</w:t>
      </w:r>
      <w:r w:rsidR="009F18D0" w:rsidRPr="00A71D81">
        <w:rPr>
          <w:rFonts w:ascii="GHEA Grapalat" w:hAnsi="GHEA Grapalat" w:cs="Times Armenian"/>
          <w:sz w:val="20"/>
          <w:lang w:val="af-ZA"/>
        </w:rPr>
        <w:t xml:space="preserve"> մայիսի 4-ի </w:t>
      </w:r>
      <w:r w:rsidRPr="00A71D81">
        <w:rPr>
          <w:rFonts w:ascii="GHEA Grapalat" w:hAnsi="GHEA Grapalat" w:cs="Times Armenian"/>
          <w:sz w:val="20"/>
          <w:lang w:val="af-ZA"/>
        </w:rPr>
        <w:t xml:space="preserve">N </w:t>
      </w:r>
      <w:r w:rsidR="009F18D0" w:rsidRPr="00A71D81">
        <w:rPr>
          <w:rFonts w:ascii="GHEA Grapalat" w:hAnsi="GHEA Grapalat" w:cs="Times Armenian"/>
          <w:sz w:val="20"/>
          <w:lang w:val="af-ZA"/>
        </w:rPr>
        <w:t>526-</w:t>
      </w:r>
      <w:r w:rsidRPr="00A71D81">
        <w:rPr>
          <w:rFonts w:ascii="GHEA Grapalat" w:hAnsi="GHEA Grapalat" w:cs="Sylfaen"/>
          <w:sz w:val="20"/>
        </w:rPr>
        <w:t>Նորոշմամբհաստատված</w:t>
      </w:r>
      <w:r w:rsidR="00A76C15" w:rsidRPr="00A71D81">
        <w:rPr>
          <w:rFonts w:ascii="GHEA Grapalat" w:hAnsi="GHEA Grapalat" w:cs="Times Armenian"/>
          <w:sz w:val="20"/>
          <w:lang w:val="af-ZA"/>
        </w:rPr>
        <w:t>«</w:t>
      </w:r>
      <w:r w:rsidRPr="00A71D81">
        <w:rPr>
          <w:rFonts w:ascii="GHEA Grapalat" w:hAnsi="GHEA Grapalat" w:cs="Sylfaen"/>
          <w:sz w:val="20"/>
        </w:rPr>
        <w:t>Գնումների</w:t>
      </w:r>
      <w:r w:rsidRPr="00A71D81">
        <w:rPr>
          <w:rFonts w:ascii="GHEA Grapalat" w:hAnsi="GHEA Grapalat" w:cs="Times Armenian"/>
          <w:sz w:val="20"/>
        </w:rPr>
        <w:t>գ</w:t>
      </w:r>
      <w:r w:rsidRPr="00A71D81">
        <w:rPr>
          <w:rFonts w:ascii="GHEA Grapalat" w:hAnsi="GHEA Grapalat" w:cs="Sylfaen"/>
          <w:sz w:val="20"/>
        </w:rPr>
        <w:t>ործընթացիկազմակերպման</w:t>
      </w:r>
      <w:r w:rsidR="003C53D4" w:rsidRPr="00A71D81">
        <w:rPr>
          <w:rFonts w:ascii="GHEA Grapalat" w:hAnsi="GHEA Grapalat"/>
          <w:sz w:val="20"/>
          <w:lang w:val="af-ZA"/>
        </w:rPr>
        <w:t>»</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այսուհետ</w:t>
      </w:r>
      <w:r w:rsidRPr="00A71D81">
        <w:rPr>
          <w:rFonts w:ascii="GHEA Grapalat" w:hAnsi="GHEA Grapalat" w:cs="Times Armenian"/>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Times Armenian"/>
          <w:sz w:val="20"/>
          <w:lang w:val="af-ZA"/>
        </w:rPr>
        <w:t>)</w:t>
      </w:r>
      <w:r w:rsidRPr="00A71D81">
        <w:rPr>
          <w:rFonts w:ascii="GHEA Grapalat" w:hAnsi="GHEA Grapalat" w:cs="Sylfaen"/>
          <w:sz w:val="20"/>
        </w:rPr>
        <w:t>ևայլիրավականակտերիպահանջներինհամապատասխանևնպատակունի</w:t>
      </w:r>
      <w:r w:rsidR="00A00E74" w:rsidRPr="00A71D81">
        <w:rPr>
          <w:rFonts w:ascii="GHEA Grapalat" w:hAnsi="GHEA Grapalat"/>
          <w:sz w:val="20"/>
          <w:lang w:val="af-ZA"/>
        </w:rPr>
        <w:t>«</w:t>
      </w:r>
      <w:r w:rsidR="0042137F" w:rsidRPr="0042137F">
        <w:rPr>
          <w:rFonts w:ascii="GHEA Grapalat" w:hAnsi="GHEA Grapalat" w:cs="Sylfaen"/>
          <w:sz w:val="20"/>
          <w:vertAlign w:val="subscript"/>
          <w:lang w:val="af-ZA"/>
        </w:rPr>
        <w:t>«</w:t>
      </w:r>
      <w:r w:rsidR="00984857">
        <w:rPr>
          <w:rFonts w:ascii="GHEA Grapalat" w:hAnsi="GHEA Grapalat" w:cs="Sylfaen"/>
          <w:sz w:val="20"/>
          <w:vertAlign w:val="subscript"/>
          <w:lang w:val="hy-AM"/>
        </w:rPr>
        <w:t>Կապուտանի</w:t>
      </w:r>
      <w:r w:rsidR="00046F36">
        <w:rPr>
          <w:rFonts w:ascii="GHEA Grapalat" w:hAnsi="GHEA Grapalat" w:cs="Sylfaen"/>
          <w:sz w:val="20"/>
          <w:vertAlign w:val="subscript"/>
          <w:lang w:val="af-ZA"/>
        </w:rPr>
        <w:t>ԱԱՊԿ</w:t>
      </w:r>
      <w:r w:rsidR="0042137F" w:rsidRPr="0042137F">
        <w:rPr>
          <w:rFonts w:ascii="GHEA Grapalat" w:hAnsi="GHEA Grapalat" w:cs="Sylfaen"/>
          <w:sz w:val="20"/>
          <w:vertAlign w:val="subscript"/>
          <w:lang w:val="af-ZA"/>
        </w:rPr>
        <w:t xml:space="preserve">» </w:t>
      </w:r>
      <w:r w:rsidR="0042137F" w:rsidRPr="0042137F">
        <w:rPr>
          <w:rFonts w:ascii="GHEA Grapalat" w:hAnsi="GHEA Grapalat" w:cs="Sylfaen"/>
          <w:sz w:val="20"/>
          <w:vertAlign w:val="subscript"/>
        </w:rPr>
        <w:t>ՊՈԱԿ</w:t>
      </w:r>
      <w:r w:rsidR="0042137F" w:rsidRPr="0042137F">
        <w:rPr>
          <w:rFonts w:ascii="GHEA Grapalat" w:hAnsi="GHEA Grapalat" w:cs="Sylfaen"/>
          <w:sz w:val="20"/>
          <w:vertAlign w:val="subscript"/>
          <w:lang w:val="af-ZA"/>
        </w:rPr>
        <w:t>-</w:t>
      </w:r>
      <w:r w:rsidR="0042137F" w:rsidRPr="0042137F">
        <w:rPr>
          <w:rFonts w:ascii="GHEA Grapalat" w:hAnsi="GHEA Grapalat" w:cs="Sylfaen"/>
          <w:sz w:val="20"/>
          <w:vertAlign w:val="subscript"/>
        </w:rPr>
        <w:t>Ի</w:t>
      </w:r>
      <w:r w:rsidR="00A00E74" w:rsidRPr="00A71D81">
        <w:rPr>
          <w:rFonts w:ascii="GHEA Grapalat" w:hAnsi="GHEA Grapalat"/>
          <w:sz w:val="20"/>
          <w:lang w:val="af-ZA"/>
        </w:rPr>
        <w:t>»-</w:t>
      </w:r>
      <w:r w:rsidR="00A00E74" w:rsidRPr="00A71D81">
        <w:rPr>
          <w:rFonts w:ascii="GHEA Grapalat" w:hAnsi="GHEA Grapalat"/>
          <w:sz w:val="20"/>
        </w:rPr>
        <w:t>ի</w:t>
      </w:r>
      <w:r w:rsidR="00A00E74" w:rsidRPr="00A71D81">
        <w:rPr>
          <w:rFonts w:ascii="GHEA Grapalat" w:hAnsi="GHEA Grapalat" w:cs="Times Armenian"/>
          <w:sz w:val="20"/>
          <w:lang w:val="af-ZA"/>
        </w:rPr>
        <w:t>(</w:t>
      </w:r>
      <w:r w:rsidR="00A00E74" w:rsidRPr="00A71D81">
        <w:rPr>
          <w:rFonts w:ascii="GHEA Grapalat" w:hAnsi="GHEA Grapalat" w:cs="Sylfaen"/>
          <w:sz w:val="20"/>
        </w:rPr>
        <w:t>այսուհետ</w:t>
      </w:r>
      <w:r w:rsidR="00A00E74" w:rsidRPr="00A71D81">
        <w:rPr>
          <w:rFonts w:ascii="GHEA Grapalat" w:hAnsi="GHEA Grapalat" w:cs="Times Armenian"/>
          <w:sz w:val="20"/>
          <w:lang w:val="af-ZA"/>
        </w:rPr>
        <w:t xml:space="preserve">` </w:t>
      </w:r>
      <w:r w:rsidR="00A00E74" w:rsidRPr="00A71D81">
        <w:rPr>
          <w:rFonts w:ascii="GHEA Grapalat" w:hAnsi="GHEA Grapalat" w:cs="Sylfaen"/>
          <w:sz w:val="20"/>
        </w:rPr>
        <w:t>պատվիրատու</w:t>
      </w:r>
      <w:r w:rsidR="00A00E74" w:rsidRPr="00A71D81">
        <w:rPr>
          <w:rFonts w:ascii="GHEA Grapalat" w:hAnsi="GHEA Grapalat" w:cs="Times Armenian"/>
          <w:sz w:val="20"/>
          <w:lang w:val="af-ZA"/>
        </w:rPr>
        <w:t>)</w:t>
      </w:r>
      <w:r w:rsidRPr="00A71D81">
        <w:rPr>
          <w:rFonts w:ascii="GHEA Grapalat" w:hAnsi="GHEA Grapalat" w:cs="Sylfaen"/>
          <w:sz w:val="20"/>
        </w:rPr>
        <w:t>կողմիցհայտարարվածընթացակար</w:t>
      </w:r>
      <w:r w:rsidRPr="00A71D81">
        <w:rPr>
          <w:rFonts w:ascii="GHEA Grapalat" w:hAnsi="GHEA Grapalat" w:cs="Times Armenian"/>
          <w:sz w:val="20"/>
        </w:rPr>
        <w:t>գ</w:t>
      </w:r>
      <w:r w:rsidRPr="00A71D81">
        <w:rPr>
          <w:rFonts w:ascii="GHEA Grapalat" w:hAnsi="GHEA Grapalat" w:cs="Sylfaen"/>
          <w:sz w:val="20"/>
        </w:rPr>
        <w:t>ինմասնակցելումտադրությունունեցողանձանց</w:t>
      </w:r>
      <w:r w:rsidRPr="00A71D81">
        <w:rPr>
          <w:rFonts w:ascii="GHEA Grapalat" w:hAnsi="GHEA Grapalat" w:cs="Times Armenian"/>
          <w:sz w:val="20"/>
          <w:lang w:val="af-ZA"/>
        </w:rPr>
        <w:t xml:space="preserve"> (</w:t>
      </w:r>
      <w:r w:rsidRPr="00A71D81">
        <w:rPr>
          <w:rFonts w:ascii="GHEA Grapalat" w:hAnsi="GHEA Grapalat" w:cs="Sylfaen"/>
          <w:sz w:val="20"/>
        </w:rPr>
        <w:t>այսուհետ</w:t>
      </w:r>
      <w:r w:rsidRPr="00A71D81">
        <w:rPr>
          <w:rFonts w:ascii="GHEA Grapalat" w:hAnsi="GHEA Grapalat" w:cs="Times Armenian"/>
          <w:sz w:val="20"/>
          <w:lang w:val="af-ZA"/>
        </w:rPr>
        <w:t xml:space="preserve">`  </w:t>
      </w:r>
      <w:r w:rsidR="003D0075" w:rsidRPr="00A71D81">
        <w:rPr>
          <w:rFonts w:ascii="GHEA Grapalat" w:hAnsi="GHEA Grapalat" w:cs="Sylfaen"/>
          <w:sz w:val="20"/>
        </w:rPr>
        <w:t>մ</w:t>
      </w:r>
      <w:r w:rsidRPr="00A71D81">
        <w:rPr>
          <w:rFonts w:ascii="GHEA Grapalat" w:hAnsi="GHEA Grapalat" w:cs="Sylfaen"/>
          <w:sz w:val="20"/>
        </w:rPr>
        <w:t>ասնակից</w:t>
      </w:r>
      <w:r w:rsidRPr="00A71D81">
        <w:rPr>
          <w:rFonts w:ascii="GHEA Grapalat" w:hAnsi="GHEA Grapalat" w:cs="Times Armenian"/>
          <w:sz w:val="20"/>
          <w:lang w:val="af-ZA"/>
        </w:rPr>
        <w:t xml:space="preserve">) </w:t>
      </w:r>
      <w:r w:rsidRPr="00A71D81">
        <w:rPr>
          <w:rFonts w:ascii="GHEA Grapalat" w:hAnsi="GHEA Grapalat" w:cs="Sylfaen"/>
          <w:sz w:val="20"/>
        </w:rPr>
        <w:t>տեղեկացնելուընթացակար</w:t>
      </w:r>
      <w:r w:rsidRPr="00A71D81">
        <w:rPr>
          <w:rFonts w:ascii="GHEA Grapalat" w:hAnsi="GHEA Grapalat" w:cs="Times Armenian"/>
          <w:sz w:val="20"/>
        </w:rPr>
        <w:t>գ</w:t>
      </w:r>
      <w:r w:rsidRPr="00A71D81">
        <w:rPr>
          <w:rFonts w:ascii="GHEA Grapalat" w:hAnsi="GHEA Grapalat" w:cs="Sylfaen"/>
          <w:sz w:val="20"/>
        </w:rPr>
        <w:t>իպայմանների</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նմանառարկայի</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իանցկացման</w:t>
      </w:r>
      <w:r w:rsidRPr="00A71D81">
        <w:rPr>
          <w:rFonts w:ascii="GHEA Grapalat" w:hAnsi="GHEA Grapalat" w:cs="Times Armenian"/>
          <w:sz w:val="20"/>
          <w:lang w:val="af-ZA"/>
        </w:rPr>
        <w:t xml:space="preserve">, </w:t>
      </w:r>
      <w:r w:rsidR="002E7EE1" w:rsidRPr="00A71D81">
        <w:rPr>
          <w:rFonts w:ascii="GHEA Grapalat" w:hAnsi="GHEA Grapalat" w:cs="Sylfaen"/>
          <w:sz w:val="20"/>
          <w:lang w:val="hy-AM"/>
        </w:rPr>
        <w:t>ընտրված մասնակցին</w:t>
      </w:r>
      <w:r w:rsidRPr="00A71D81">
        <w:rPr>
          <w:rFonts w:ascii="GHEA Grapalat" w:hAnsi="GHEA Grapalat" w:cs="Sylfaen"/>
          <w:sz w:val="20"/>
        </w:rPr>
        <w:t>որոշելուևնրահետպայմանա</w:t>
      </w:r>
      <w:r w:rsidRPr="00A71D81">
        <w:rPr>
          <w:rFonts w:ascii="GHEA Grapalat" w:hAnsi="GHEA Grapalat" w:cs="Times Armenian"/>
          <w:sz w:val="20"/>
        </w:rPr>
        <w:t>գ</w:t>
      </w:r>
      <w:r w:rsidRPr="00A71D81">
        <w:rPr>
          <w:rFonts w:ascii="GHEA Grapalat" w:hAnsi="GHEA Grapalat" w:cs="Sylfaen"/>
          <w:sz w:val="20"/>
        </w:rPr>
        <w:t>իրկնքելումասին</w:t>
      </w:r>
      <w:r w:rsidRPr="00A71D81">
        <w:rPr>
          <w:rFonts w:ascii="GHEA Grapalat" w:hAnsi="GHEA Grapalat" w:cs="Times Armenian"/>
          <w:sz w:val="20"/>
          <w:lang w:val="af-ZA"/>
        </w:rPr>
        <w:t xml:space="preserve">, </w:t>
      </w:r>
      <w:r w:rsidRPr="00A71D81">
        <w:rPr>
          <w:rFonts w:ascii="GHEA Grapalat" w:hAnsi="GHEA Grapalat" w:cs="Sylfaen"/>
          <w:sz w:val="20"/>
        </w:rPr>
        <w:t>ինչպեսնաևօժանդակելուընթացակար</w:t>
      </w:r>
      <w:r w:rsidRPr="00A71D81">
        <w:rPr>
          <w:rFonts w:ascii="GHEA Grapalat" w:hAnsi="GHEA Grapalat" w:cs="Times Armenian"/>
          <w:sz w:val="20"/>
        </w:rPr>
        <w:t>գ</w:t>
      </w:r>
      <w:r w:rsidRPr="00A71D81">
        <w:rPr>
          <w:rFonts w:ascii="GHEA Grapalat" w:hAnsi="GHEA Grapalat" w:cs="Sylfaen"/>
          <w:sz w:val="20"/>
        </w:rPr>
        <w:t>իհայտըպատրաստելիս</w:t>
      </w:r>
      <w:r w:rsidR="004D5671" w:rsidRPr="00A71D81">
        <w:rPr>
          <w:rFonts w:ascii="GHEA Grapalat" w:hAnsi="GHEA Grapalat" w:cs="Times Armenian"/>
          <w:sz w:val="20"/>
          <w:lang w:val="af-ZA"/>
        </w:rPr>
        <w:t>։</w:t>
      </w:r>
    </w:p>
    <w:p w:rsidR="00096865" w:rsidRPr="00A71D81" w:rsidRDefault="00096865" w:rsidP="00EF3662">
      <w:pPr>
        <w:ind w:firstLine="567"/>
        <w:jc w:val="both"/>
        <w:rPr>
          <w:rFonts w:ascii="GHEA Grapalat" w:hAnsi="GHEA Grapalat"/>
          <w:sz w:val="20"/>
          <w:lang w:val="af-ZA"/>
        </w:rPr>
      </w:pPr>
      <w:r w:rsidRPr="00A71D81">
        <w:rPr>
          <w:rFonts w:ascii="GHEA Grapalat" w:hAnsi="GHEA Grapalat" w:cs="Sylfaen"/>
          <w:sz w:val="20"/>
        </w:rPr>
        <w:t>Հայտերկարողեններկայացնելբոլորանձիք</w:t>
      </w:r>
      <w:r w:rsidRPr="00A71D81">
        <w:rPr>
          <w:rFonts w:ascii="GHEA Grapalat" w:hAnsi="GHEA Grapalat" w:cs="Times Armenian"/>
          <w:sz w:val="20"/>
          <w:lang w:val="af-ZA"/>
        </w:rPr>
        <w:t xml:space="preserve">, </w:t>
      </w:r>
      <w:r w:rsidRPr="00A71D81">
        <w:rPr>
          <w:rFonts w:ascii="GHEA Grapalat" w:hAnsi="GHEA Grapalat" w:cs="Sylfaen"/>
          <w:sz w:val="20"/>
        </w:rPr>
        <w:t>անկախնրանց</w:t>
      </w:r>
      <w:r w:rsidRPr="00A71D81">
        <w:rPr>
          <w:rFonts w:ascii="GHEA Grapalat" w:hAnsi="GHEA Grapalat" w:cs="Times Armenian"/>
          <w:sz w:val="20"/>
          <w:lang w:val="af-ZA"/>
        </w:rPr>
        <w:t xml:space="preserve">` </w:t>
      </w:r>
      <w:r w:rsidRPr="00A71D81">
        <w:rPr>
          <w:rFonts w:ascii="GHEA Grapalat" w:hAnsi="GHEA Grapalat" w:cs="Sylfaen"/>
          <w:sz w:val="20"/>
        </w:rPr>
        <w:t>օտարերկրյաֆիզիկականանձ</w:t>
      </w:r>
      <w:r w:rsidRPr="00A71D81">
        <w:rPr>
          <w:rFonts w:ascii="GHEA Grapalat" w:hAnsi="GHEA Grapalat" w:cs="Times Armenian"/>
          <w:sz w:val="20"/>
          <w:lang w:val="af-ZA"/>
        </w:rPr>
        <w:t xml:space="preserve">, </w:t>
      </w:r>
      <w:r w:rsidRPr="00A71D81">
        <w:rPr>
          <w:rFonts w:ascii="GHEA Grapalat" w:hAnsi="GHEA Grapalat" w:cs="Sylfaen"/>
          <w:sz w:val="20"/>
        </w:rPr>
        <w:t>կազմակերպություն</w:t>
      </w:r>
      <w:r w:rsidRPr="00A71D81">
        <w:rPr>
          <w:rFonts w:ascii="GHEA Grapalat" w:hAnsi="GHEA Grapalat" w:cs="Times Armenian"/>
          <w:sz w:val="20"/>
          <w:lang w:val="af-ZA"/>
        </w:rPr>
        <w:t xml:space="preserve">, </w:t>
      </w:r>
      <w:r w:rsidRPr="00A71D81">
        <w:rPr>
          <w:rFonts w:ascii="GHEA Grapalat" w:hAnsi="GHEA Grapalat" w:cs="Sylfaen"/>
          <w:sz w:val="20"/>
        </w:rPr>
        <w:t>քաղաքացիությունչունեցողանձլինելուհան</w:t>
      </w:r>
      <w:r w:rsidRPr="00A71D81">
        <w:rPr>
          <w:rFonts w:ascii="GHEA Grapalat" w:hAnsi="GHEA Grapalat" w:cs="Times Armenian"/>
          <w:sz w:val="20"/>
        </w:rPr>
        <w:t>գ</w:t>
      </w:r>
      <w:r w:rsidRPr="00A71D81">
        <w:rPr>
          <w:rFonts w:ascii="GHEA Grapalat" w:hAnsi="GHEA Grapalat" w:cs="Sylfaen"/>
          <w:sz w:val="20"/>
        </w:rPr>
        <w:t>ամանքից</w:t>
      </w:r>
      <w:r w:rsidR="004D5671" w:rsidRPr="00A71D81">
        <w:rPr>
          <w:rFonts w:ascii="GHEA Grapalat" w:hAnsi="GHEA Grapalat" w:cs="Times Armenian"/>
          <w:sz w:val="20"/>
          <w:lang w:val="af-ZA"/>
        </w:rPr>
        <w:t>։</w:t>
      </w:r>
    </w:p>
    <w:p w:rsidR="00096865" w:rsidRPr="00A71D81" w:rsidRDefault="00096865" w:rsidP="00EF3662">
      <w:pPr>
        <w:ind w:firstLine="567"/>
        <w:jc w:val="both"/>
        <w:rPr>
          <w:rFonts w:ascii="GHEA Grapalat" w:hAnsi="GHEA Grapalat" w:cs="Times Armenian"/>
          <w:sz w:val="20"/>
          <w:lang w:val="af-ZA"/>
        </w:rPr>
      </w:pPr>
      <w:r w:rsidRPr="00A71D81">
        <w:rPr>
          <w:rFonts w:ascii="GHEA Grapalat" w:hAnsi="GHEA Grapalat" w:cs="Sylfaen"/>
          <w:sz w:val="20"/>
        </w:rPr>
        <w:t>Սույնընթացակար</w:t>
      </w:r>
      <w:r w:rsidRPr="00A71D81">
        <w:rPr>
          <w:rFonts w:ascii="GHEA Grapalat" w:hAnsi="GHEA Grapalat" w:cs="Times Armenian"/>
          <w:sz w:val="20"/>
        </w:rPr>
        <w:t>գ</w:t>
      </w:r>
      <w:r w:rsidRPr="00A71D81">
        <w:rPr>
          <w:rFonts w:ascii="GHEA Grapalat" w:hAnsi="GHEA Grapalat" w:cs="Sylfaen"/>
          <w:sz w:val="20"/>
        </w:rPr>
        <w:t>իհետկապվածհարաբերություններինկատմամբկիրառվումէՀայաստանիՀանրապետությանիրավունքը</w:t>
      </w:r>
      <w:r w:rsidR="004D5671" w:rsidRPr="00A71D81">
        <w:rPr>
          <w:rFonts w:ascii="GHEA Grapalat" w:hAnsi="GHEA Grapalat" w:cs="Times Armenian"/>
          <w:sz w:val="20"/>
          <w:lang w:val="af-ZA"/>
        </w:rPr>
        <w:t>։</w:t>
      </w:r>
      <w:r w:rsidRPr="00A71D81">
        <w:rPr>
          <w:rFonts w:ascii="GHEA Grapalat" w:hAnsi="GHEA Grapalat" w:cs="Sylfaen"/>
          <w:sz w:val="20"/>
        </w:rPr>
        <w:t>Սույնընթացակար</w:t>
      </w:r>
      <w:r w:rsidRPr="00A71D81">
        <w:rPr>
          <w:rFonts w:ascii="GHEA Grapalat" w:hAnsi="GHEA Grapalat" w:cs="Times Armenian"/>
          <w:sz w:val="20"/>
        </w:rPr>
        <w:t>գ</w:t>
      </w:r>
      <w:r w:rsidRPr="00A71D81">
        <w:rPr>
          <w:rFonts w:ascii="GHEA Grapalat" w:hAnsi="GHEA Grapalat" w:cs="Sylfaen"/>
          <w:sz w:val="20"/>
        </w:rPr>
        <w:t>իհետկապվածվեճերըենթակաենքննությանՀայաստանիՀանրապետությանդատարաններում</w:t>
      </w:r>
      <w:r w:rsidR="004D5671" w:rsidRPr="00A71D81">
        <w:rPr>
          <w:rFonts w:ascii="GHEA Grapalat" w:hAnsi="GHEA Grapalat" w:cs="Times Armenian"/>
          <w:sz w:val="20"/>
          <w:lang w:val="af-ZA"/>
        </w:rPr>
        <w:t>։</w:t>
      </w:r>
    </w:p>
    <w:p w:rsidR="00340667" w:rsidRPr="00A71D81" w:rsidRDefault="00A81DD5" w:rsidP="00340667">
      <w:pPr>
        <w:pStyle w:val="a3"/>
        <w:spacing w:line="240" w:lineRule="auto"/>
        <w:rPr>
          <w:rFonts w:ascii="GHEA Grapalat" w:hAnsi="GHEA Grapalat"/>
          <w:i w:val="0"/>
          <w:u w:val="single"/>
          <w:lang w:val="af-ZA"/>
        </w:rPr>
      </w:pPr>
      <w:r w:rsidRPr="00A71D81">
        <w:rPr>
          <w:rFonts w:ascii="GHEA Grapalat" w:hAnsi="GHEA Grapalat"/>
        </w:rPr>
        <w:t>Գնահատողհանձնաժողովիքարտուղարի</w:t>
      </w:r>
      <w:r w:rsidR="003E1421" w:rsidRPr="00A71D81">
        <w:rPr>
          <w:rFonts w:ascii="GHEA Grapalat" w:hAnsi="GHEA Grapalat"/>
        </w:rPr>
        <w:t>էլեկտրոնայինփոստիհասցենէ</w:t>
      </w:r>
      <w:r w:rsidR="003E1421" w:rsidRPr="00340667">
        <w:rPr>
          <w:rFonts w:ascii="GHEA Grapalat" w:hAnsi="GHEA Grapalat"/>
          <w:lang w:val="af-ZA"/>
        </w:rPr>
        <w:t xml:space="preserve">` </w:t>
      </w:r>
      <w:r w:rsidR="00340667" w:rsidRPr="00340667">
        <w:rPr>
          <w:rFonts w:ascii="GHEA Grapalat" w:hAnsi="GHEA Grapalat"/>
          <w:i w:val="0"/>
          <w:lang w:val="hy-AM"/>
        </w:rPr>
        <w:t>a</w:t>
      </w:r>
      <w:r w:rsidR="00340667">
        <w:rPr>
          <w:rFonts w:ascii="GHEA Grapalat" w:hAnsi="GHEA Grapalat"/>
          <w:i w:val="0"/>
          <w:lang w:val="hy-AM"/>
        </w:rPr>
        <w:t>rsenyananahit@mail.ru</w:t>
      </w:r>
    </w:p>
    <w:p w:rsidR="003E1421" w:rsidRPr="00A71D81" w:rsidRDefault="003E1421" w:rsidP="00EF3662">
      <w:pPr>
        <w:pStyle w:val="23"/>
        <w:spacing w:line="240" w:lineRule="auto"/>
        <w:ind w:firstLine="567"/>
        <w:rPr>
          <w:rFonts w:ascii="GHEA Grapalat" w:hAnsi="GHEA Grapalat"/>
        </w:rPr>
      </w:pPr>
    </w:p>
    <w:p w:rsidR="00096865" w:rsidRPr="00A71D81" w:rsidRDefault="00F5653D" w:rsidP="00EF3662">
      <w:pPr>
        <w:jc w:val="center"/>
        <w:rPr>
          <w:rFonts w:ascii="GHEA Grapalat" w:hAnsi="GHEA Grapalat"/>
          <w:szCs w:val="22"/>
          <w:lang w:val="af-ZA"/>
        </w:rPr>
      </w:pPr>
      <w:r w:rsidRPr="00A71D81">
        <w:rPr>
          <w:rFonts w:ascii="GHEA Grapalat" w:hAnsi="GHEA Grapalat"/>
          <w:sz w:val="16"/>
          <w:szCs w:val="16"/>
          <w:lang w:val="af-ZA"/>
        </w:rPr>
        <w:br w:type="page"/>
      </w:r>
      <w:r w:rsidR="00096865" w:rsidRPr="00A71D81">
        <w:rPr>
          <w:rFonts w:ascii="GHEA Grapalat" w:hAnsi="GHEA Grapalat" w:cs="Sylfaen"/>
          <w:szCs w:val="22"/>
        </w:rPr>
        <w:lastRenderedPageBreak/>
        <w:t>ՄԱՍ</w:t>
      </w:r>
      <w:r w:rsidR="00096865" w:rsidRPr="00A71D81">
        <w:rPr>
          <w:rFonts w:ascii="GHEA Grapalat" w:hAnsi="GHEA Grapalat" w:cs="Times Armenian"/>
          <w:szCs w:val="22"/>
          <w:lang w:val="af-ZA"/>
        </w:rPr>
        <w:t xml:space="preserve">  I</w:t>
      </w:r>
    </w:p>
    <w:p w:rsidR="00096865" w:rsidRPr="00A71D81" w:rsidRDefault="00096865" w:rsidP="00EF3662">
      <w:pPr>
        <w:pStyle w:val="3"/>
        <w:spacing w:line="240" w:lineRule="auto"/>
        <w:ind w:firstLine="567"/>
        <w:rPr>
          <w:rFonts w:ascii="GHEA Grapalat" w:hAnsi="GHEA Grapalat"/>
          <w:sz w:val="24"/>
          <w:szCs w:val="22"/>
          <w:lang w:val="af-ZA"/>
        </w:rPr>
      </w:pPr>
    </w:p>
    <w:p w:rsidR="00096865" w:rsidRPr="00A71D81" w:rsidRDefault="002B32D6" w:rsidP="00EF3662">
      <w:pPr>
        <w:numPr>
          <w:ilvl w:val="0"/>
          <w:numId w:val="3"/>
        </w:numPr>
        <w:jc w:val="center"/>
        <w:rPr>
          <w:rFonts w:ascii="GHEA Grapalat" w:hAnsi="GHEA Grapalat" w:cs="Sylfaen"/>
          <w:b/>
          <w:sz w:val="20"/>
        </w:rPr>
      </w:pPr>
      <w:r w:rsidRPr="00A71D81">
        <w:rPr>
          <w:rFonts w:ascii="GHEA Grapalat" w:hAnsi="GHEA Grapalat" w:cs="Sylfaen"/>
          <w:b/>
          <w:sz w:val="20"/>
        </w:rPr>
        <w:t>ԳՆՄԱՆ  ԱՌԱՐԿԱՅԻ  ԲՆՈՒԹԱԳԻՐԸ</w:t>
      </w:r>
    </w:p>
    <w:p w:rsidR="002B32D6" w:rsidRPr="00A71D81" w:rsidRDefault="002B32D6" w:rsidP="00EF3662">
      <w:pPr>
        <w:ind w:left="360"/>
        <w:jc w:val="center"/>
        <w:rPr>
          <w:rFonts w:ascii="GHEA Grapalat" w:hAnsi="GHEA Grapalat" w:cs="Sylfaen"/>
          <w:b/>
          <w:sz w:val="20"/>
        </w:rPr>
      </w:pPr>
    </w:p>
    <w:p w:rsidR="00096865" w:rsidRPr="00A71D81" w:rsidRDefault="00845AA5" w:rsidP="00EF3662">
      <w:pPr>
        <w:pStyle w:val="3"/>
        <w:spacing w:line="240" w:lineRule="auto"/>
        <w:ind w:firstLine="567"/>
        <w:jc w:val="both"/>
        <w:rPr>
          <w:rFonts w:ascii="GHEA Grapalat" w:hAnsi="GHEA Grapalat"/>
          <w:i w:val="0"/>
          <w:lang w:val="af-ZA"/>
        </w:rPr>
      </w:pPr>
      <w:r w:rsidRPr="00A71D81">
        <w:rPr>
          <w:rFonts w:ascii="GHEA Grapalat" w:hAnsi="GHEA Grapalat" w:cs="Sylfaen"/>
          <w:i w:val="0"/>
        </w:rPr>
        <w:t xml:space="preserve">1.1 </w:t>
      </w:r>
      <w:r w:rsidR="00096865" w:rsidRPr="00A71D81">
        <w:rPr>
          <w:rFonts w:ascii="GHEA Grapalat" w:hAnsi="GHEA Grapalat" w:cs="Sylfaen"/>
          <w:i w:val="0"/>
        </w:rPr>
        <w:t>Գնմանառարկաէհանդիսանում</w:t>
      </w:r>
      <w:r w:rsidR="00984857">
        <w:rPr>
          <w:rFonts w:ascii="GHEA Grapalat" w:hAnsi="GHEA Grapalat" w:cs="Sylfaen"/>
          <w:i w:val="0"/>
          <w:lang w:val="hy-AM"/>
        </w:rPr>
        <w:t>Կապուտանի</w:t>
      </w:r>
      <w:r w:rsidR="00046F36">
        <w:rPr>
          <w:rFonts w:ascii="GHEA Grapalat" w:hAnsi="GHEA Grapalat" w:cs="Sylfaen"/>
          <w:i w:val="0"/>
          <w:lang w:val="af-ZA"/>
        </w:rPr>
        <w:t xml:space="preserve"> ԱԱՊԿ</w:t>
      </w:r>
      <w:r w:rsidR="005B401F" w:rsidRPr="005B401F">
        <w:rPr>
          <w:rFonts w:ascii="GHEA Grapalat" w:hAnsi="GHEA Grapalat" w:cs="Sylfaen"/>
          <w:i w:val="0"/>
          <w:lang w:val="af-ZA"/>
        </w:rPr>
        <w:t xml:space="preserve"> ՊՈԱԿ</w:t>
      </w:r>
      <w:r w:rsidR="00096865" w:rsidRPr="00A71D81">
        <w:rPr>
          <w:rFonts w:ascii="GHEA Grapalat" w:hAnsi="GHEA Grapalat" w:cs="Sylfaen"/>
          <w:i w:val="0"/>
        </w:rPr>
        <w:t>կարիքներիհամար</w:t>
      </w:r>
      <w:r w:rsidR="00096865" w:rsidRPr="00A71D81">
        <w:rPr>
          <w:rFonts w:ascii="GHEA Grapalat" w:hAnsi="GHEA Grapalat" w:cs="Times Armenian"/>
          <w:i w:val="0"/>
          <w:lang w:val="af-ZA"/>
        </w:rPr>
        <w:t xml:space="preserve">` </w:t>
      </w:r>
      <w:r w:rsidR="005B401F">
        <w:rPr>
          <w:rFonts w:ascii="GHEA Grapalat" w:hAnsi="GHEA Grapalat"/>
          <w:i w:val="0"/>
          <w:lang w:val="af-ZA"/>
        </w:rPr>
        <w:t>դեղորայքի</w:t>
      </w:r>
      <w:r w:rsidR="00096865" w:rsidRPr="00A71D81">
        <w:rPr>
          <w:rFonts w:ascii="GHEA Grapalat" w:hAnsi="GHEA Grapalat"/>
          <w:i w:val="0"/>
        </w:rPr>
        <w:t>ձեռքբերումը</w:t>
      </w:r>
      <w:r w:rsidR="00816505" w:rsidRPr="00A71D81">
        <w:rPr>
          <w:rFonts w:ascii="GHEA Grapalat" w:hAnsi="GHEA Grapalat"/>
          <w:i w:val="0"/>
        </w:rPr>
        <w:t xml:space="preserve"> (այսուհետ` նաևապրանք)</w:t>
      </w:r>
      <w:r w:rsidR="00C43524" w:rsidRPr="00A71D81">
        <w:rPr>
          <w:rFonts w:ascii="GHEA Grapalat" w:hAnsi="GHEA Grapalat"/>
          <w:i w:val="0"/>
          <w:lang w:val="af-ZA"/>
        </w:rPr>
        <w:t>,</w:t>
      </w:r>
      <w:r w:rsidR="00096865" w:rsidRPr="00A71D81">
        <w:rPr>
          <w:rFonts w:ascii="GHEA Grapalat" w:hAnsi="GHEA Grapalat"/>
          <w:i w:val="0"/>
        </w:rPr>
        <w:t>որոնքխմբավորվածեն</w:t>
      </w:r>
      <w:r w:rsidR="00A76C15" w:rsidRPr="00A71D81">
        <w:rPr>
          <w:rFonts w:ascii="GHEA Grapalat" w:hAnsi="GHEA Grapalat"/>
          <w:i w:val="0"/>
          <w:lang w:val="af-ZA"/>
        </w:rPr>
        <w:t>«</w:t>
      </w:r>
      <w:r w:rsidR="00EA076B">
        <w:rPr>
          <w:rFonts w:ascii="GHEA Grapalat" w:hAnsi="GHEA Grapalat"/>
          <w:i w:val="0"/>
          <w:vertAlign w:val="subscript"/>
          <w:lang w:val="hy-AM"/>
        </w:rPr>
        <w:t>7</w:t>
      </w:r>
      <w:r w:rsidR="003835C6">
        <w:rPr>
          <w:rFonts w:ascii="GHEA Grapalat" w:hAnsi="GHEA Grapalat"/>
          <w:i w:val="0"/>
          <w:vertAlign w:val="subscript"/>
          <w:lang w:val="hy-AM"/>
        </w:rPr>
        <w:t>1</w:t>
      </w:r>
      <w:r w:rsidR="00A76C15" w:rsidRPr="00A71D81">
        <w:rPr>
          <w:rFonts w:ascii="GHEA Grapalat" w:hAnsi="GHEA Grapalat"/>
          <w:i w:val="0"/>
          <w:lang w:val="af-ZA"/>
        </w:rPr>
        <w:t>»</w:t>
      </w:r>
      <w:r w:rsidR="00096865" w:rsidRPr="00A71D81">
        <w:rPr>
          <w:rFonts w:ascii="GHEA Grapalat" w:hAnsi="GHEA Grapalat" w:cs="Sylfaen"/>
          <w:i w:val="0"/>
        </w:rPr>
        <w:t>չափաբաժիներ</w:t>
      </w:r>
      <w:r w:rsidR="00753E6E" w:rsidRPr="00A71D81">
        <w:rPr>
          <w:rFonts w:ascii="GHEA Grapalat" w:hAnsi="GHEA Grapalat" w:cs="Sylfaen"/>
          <w:i w:val="0"/>
        </w:rPr>
        <w:t>ում</w:t>
      </w:r>
      <w:r w:rsidR="00096865" w:rsidRPr="00A71D81">
        <w:rPr>
          <w:rFonts w:ascii="GHEA Grapalat" w:hAnsi="GHEA Grapalat" w:cs="Times Armenian"/>
          <w:i w:val="0"/>
          <w:lang w:val="af-ZA"/>
        </w:rPr>
        <w:t>`</w:t>
      </w:r>
    </w:p>
    <w:tbl>
      <w:tblPr>
        <w:tblW w:w="103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560"/>
        <w:gridCol w:w="1275"/>
        <w:gridCol w:w="7515"/>
      </w:tblGrid>
      <w:tr w:rsidR="006675F2" w:rsidRPr="00A71D81" w:rsidTr="00B219DF">
        <w:trPr>
          <w:trHeight w:val="480"/>
        </w:trPr>
        <w:tc>
          <w:tcPr>
            <w:tcW w:w="2835" w:type="dxa"/>
            <w:gridSpan w:val="2"/>
            <w:vAlign w:val="center"/>
          </w:tcPr>
          <w:p w:rsidR="006675F2" w:rsidRPr="00A71D81" w:rsidRDefault="006675F2" w:rsidP="00D30C7A">
            <w:pPr>
              <w:pStyle w:val="23"/>
              <w:spacing w:line="240" w:lineRule="auto"/>
              <w:ind w:firstLine="0"/>
              <w:jc w:val="center"/>
              <w:rPr>
                <w:rFonts w:ascii="GHEA Grapalat" w:hAnsi="GHEA Grapalat"/>
                <w:b/>
                <w:bCs/>
                <w:i/>
                <w:iCs/>
                <w:sz w:val="14"/>
                <w:szCs w:val="14"/>
              </w:rPr>
            </w:pPr>
            <w:r w:rsidRPr="00A71D81">
              <w:rPr>
                <w:rFonts w:ascii="GHEA Grapalat" w:hAnsi="GHEA Grapalat"/>
                <w:b/>
                <w:bCs/>
                <w:i/>
                <w:iCs/>
                <w:sz w:val="14"/>
                <w:szCs w:val="14"/>
              </w:rPr>
              <w:t xml:space="preserve">Չափաբաժինների </w:t>
            </w:r>
          </w:p>
        </w:tc>
        <w:tc>
          <w:tcPr>
            <w:tcW w:w="7515" w:type="dxa"/>
            <w:vMerge w:val="restart"/>
            <w:vAlign w:val="center"/>
          </w:tcPr>
          <w:p w:rsidR="006675F2" w:rsidRPr="00A71D81" w:rsidRDefault="006675F2" w:rsidP="00EF3662">
            <w:pPr>
              <w:pStyle w:val="23"/>
              <w:spacing w:line="240" w:lineRule="auto"/>
              <w:ind w:firstLine="0"/>
              <w:jc w:val="center"/>
              <w:rPr>
                <w:rFonts w:ascii="GHEA Grapalat" w:hAnsi="GHEA Grapalat"/>
                <w:b/>
                <w:bCs/>
                <w:i/>
                <w:iCs/>
              </w:rPr>
            </w:pPr>
            <w:r w:rsidRPr="00A71D81">
              <w:rPr>
                <w:rFonts w:ascii="GHEA Grapalat" w:hAnsi="GHEA Grapalat"/>
                <w:b/>
                <w:bCs/>
                <w:i/>
                <w:iCs/>
              </w:rPr>
              <w:t>Չափաբաժնի անվանումը</w:t>
            </w:r>
          </w:p>
        </w:tc>
      </w:tr>
      <w:tr w:rsidR="006675F2" w:rsidRPr="00A71D81" w:rsidTr="00B219DF">
        <w:trPr>
          <w:trHeight w:val="292"/>
        </w:trPr>
        <w:tc>
          <w:tcPr>
            <w:tcW w:w="1560" w:type="dxa"/>
            <w:vAlign w:val="center"/>
          </w:tcPr>
          <w:p w:rsidR="006675F2" w:rsidRPr="00A71D81" w:rsidRDefault="00D30C7A" w:rsidP="00EF3662">
            <w:pPr>
              <w:pStyle w:val="23"/>
              <w:spacing w:line="240" w:lineRule="auto"/>
              <w:jc w:val="center"/>
              <w:rPr>
                <w:rFonts w:ascii="GHEA Grapalat" w:hAnsi="GHEA Grapalat"/>
                <w:b/>
                <w:bCs/>
                <w:i/>
                <w:iCs/>
                <w:sz w:val="14"/>
                <w:szCs w:val="14"/>
              </w:rPr>
            </w:pPr>
            <w:r w:rsidRPr="00A71D81">
              <w:rPr>
                <w:rFonts w:ascii="GHEA Grapalat" w:hAnsi="GHEA Grapalat"/>
                <w:b/>
                <w:bCs/>
                <w:i/>
                <w:iCs/>
                <w:sz w:val="14"/>
                <w:szCs w:val="14"/>
              </w:rPr>
              <w:t>համարները</w:t>
            </w:r>
          </w:p>
        </w:tc>
        <w:tc>
          <w:tcPr>
            <w:tcW w:w="1275" w:type="dxa"/>
            <w:vAlign w:val="center"/>
          </w:tcPr>
          <w:p w:rsidR="006675F2" w:rsidRPr="00A71D81" w:rsidRDefault="00D30C7A" w:rsidP="00EF3662">
            <w:pPr>
              <w:pStyle w:val="23"/>
              <w:spacing w:line="240" w:lineRule="auto"/>
              <w:jc w:val="center"/>
              <w:rPr>
                <w:rFonts w:ascii="GHEA Grapalat" w:hAnsi="GHEA Grapalat"/>
                <w:b/>
                <w:bCs/>
                <w:i/>
                <w:iCs/>
                <w:sz w:val="14"/>
                <w:szCs w:val="14"/>
              </w:rPr>
            </w:pPr>
            <w:r>
              <w:rPr>
                <w:rFonts w:ascii="GHEA Grapalat" w:hAnsi="GHEA Grapalat"/>
                <w:b/>
                <w:bCs/>
                <w:i/>
                <w:iCs/>
                <w:sz w:val="14"/>
                <w:szCs w:val="14"/>
                <w:lang w:val="hy-AM"/>
              </w:rPr>
              <w:t>գնման գինը</w:t>
            </w:r>
          </w:p>
        </w:tc>
        <w:tc>
          <w:tcPr>
            <w:tcW w:w="7515" w:type="dxa"/>
            <w:vMerge/>
            <w:vAlign w:val="center"/>
          </w:tcPr>
          <w:p w:rsidR="006675F2" w:rsidRPr="00A71D81" w:rsidRDefault="006675F2" w:rsidP="00EF3662">
            <w:pPr>
              <w:pStyle w:val="23"/>
              <w:spacing w:line="240" w:lineRule="auto"/>
              <w:ind w:firstLine="0"/>
              <w:jc w:val="center"/>
              <w:rPr>
                <w:rFonts w:ascii="GHEA Grapalat" w:hAnsi="GHEA Grapalat"/>
                <w:b/>
                <w:bCs/>
                <w:i/>
                <w:iCs/>
              </w:rPr>
            </w:pPr>
          </w:p>
        </w:tc>
      </w:tr>
      <w:tr w:rsidR="00EA076B" w:rsidRPr="00230D10" w:rsidTr="00B219DF">
        <w:tc>
          <w:tcPr>
            <w:tcW w:w="1560" w:type="dxa"/>
            <w:vAlign w:val="bottom"/>
          </w:tcPr>
          <w:p w:rsidR="00EA076B" w:rsidRPr="008F10C7" w:rsidRDefault="00EA076B" w:rsidP="00EA076B">
            <w:pPr>
              <w:pStyle w:val="23"/>
              <w:spacing w:line="240" w:lineRule="auto"/>
              <w:ind w:firstLine="0"/>
              <w:jc w:val="center"/>
              <w:rPr>
                <w:rFonts w:ascii="GHEA Grapalat" w:hAnsi="GHEA Grapalat"/>
                <w:i/>
                <w:lang w:val="hy-AM"/>
              </w:rPr>
            </w:pPr>
            <w:r>
              <w:rPr>
                <w:rFonts w:ascii="GHEA Grapalat" w:hAnsi="GHEA Grapalat"/>
                <w:i/>
                <w:lang w:val="hy-AM"/>
              </w:rPr>
              <w:t>1</w:t>
            </w:r>
          </w:p>
        </w:tc>
        <w:tc>
          <w:tcPr>
            <w:tcW w:w="1275" w:type="dxa"/>
          </w:tcPr>
          <w:p w:rsidR="00EA076B" w:rsidRPr="00BB0090" w:rsidRDefault="00EA076B" w:rsidP="00EA076B">
            <w:pPr>
              <w:pStyle w:val="23"/>
              <w:spacing w:line="240" w:lineRule="auto"/>
              <w:ind w:firstLine="0"/>
              <w:jc w:val="center"/>
              <w:rPr>
                <w:rFonts w:ascii="GHEA Grapalat" w:hAnsi="GHEA Grapalat"/>
                <w:i/>
                <w:iCs/>
              </w:rPr>
            </w:pPr>
          </w:p>
        </w:tc>
        <w:tc>
          <w:tcPr>
            <w:tcW w:w="7515" w:type="dxa"/>
            <w:tcBorders>
              <w:top w:val="single" w:sz="4" w:space="0" w:color="auto"/>
              <w:left w:val="single" w:sz="4" w:space="0" w:color="auto"/>
              <w:bottom w:val="single" w:sz="4" w:space="0" w:color="auto"/>
              <w:right w:val="single" w:sz="4" w:space="0" w:color="auto"/>
            </w:tcBorders>
            <w:shd w:val="clear" w:color="auto" w:fill="auto"/>
            <w:vAlign w:val="bottom"/>
          </w:tcPr>
          <w:p w:rsidR="00EA076B" w:rsidRPr="003835C6" w:rsidRDefault="00EA076B" w:rsidP="00EA076B">
            <w:pPr>
              <w:pStyle w:val="23"/>
              <w:spacing w:line="240" w:lineRule="auto"/>
              <w:ind w:firstLine="0"/>
              <w:rPr>
                <w:rFonts w:ascii="Arial LatArm" w:hAnsi="Arial LatArm"/>
                <w:i/>
                <w:iCs/>
                <w:sz w:val="18"/>
                <w:szCs w:val="18"/>
                <w:u w:val="single"/>
                <w:vertAlign w:val="subscript"/>
              </w:rPr>
            </w:pPr>
            <w:r w:rsidRPr="003835C6">
              <w:rPr>
                <w:rFonts w:ascii="Arial" w:hAnsi="Arial" w:cs="Arial"/>
                <w:i/>
                <w:iCs/>
                <w:color w:val="000000"/>
                <w:sz w:val="18"/>
                <w:szCs w:val="18"/>
              </w:rPr>
              <w:t>ամլոդիպին</w:t>
            </w:r>
            <w:r w:rsidRPr="003835C6">
              <w:rPr>
                <w:rFonts w:ascii="Arial LatArm" w:hAnsi="Arial LatArm" w:cs="Calibri"/>
                <w:i/>
                <w:iCs/>
                <w:color w:val="000000"/>
                <w:sz w:val="18"/>
                <w:szCs w:val="18"/>
              </w:rPr>
              <w:t xml:space="preserve"> (</w:t>
            </w:r>
            <w:r w:rsidRPr="003835C6">
              <w:rPr>
                <w:rFonts w:ascii="Arial" w:hAnsi="Arial" w:cs="Arial"/>
                <w:i/>
                <w:iCs/>
                <w:color w:val="000000"/>
                <w:sz w:val="18"/>
                <w:szCs w:val="18"/>
              </w:rPr>
              <w:t>ամլոդիպինբեզիլատ</w:t>
            </w:r>
            <w:r w:rsidRPr="003835C6">
              <w:rPr>
                <w:rFonts w:ascii="Arial LatArm" w:hAnsi="Arial LatArm" w:cs="Calibri"/>
                <w:i/>
                <w:iCs/>
                <w:color w:val="000000"/>
                <w:sz w:val="18"/>
                <w:szCs w:val="18"/>
              </w:rPr>
              <w:t xml:space="preserve">), </w:t>
            </w:r>
            <w:r w:rsidRPr="003835C6">
              <w:rPr>
                <w:rFonts w:ascii="Arial" w:hAnsi="Arial" w:cs="Arial"/>
                <w:i/>
                <w:iCs/>
                <w:color w:val="000000"/>
                <w:sz w:val="18"/>
                <w:szCs w:val="18"/>
              </w:rPr>
              <w:t>պերինդոպրիլ</w:t>
            </w:r>
            <w:r w:rsidRPr="003835C6">
              <w:rPr>
                <w:rFonts w:ascii="Arial LatArm" w:hAnsi="Arial LatArm" w:cs="Calibri"/>
                <w:i/>
                <w:iCs/>
                <w:color w:val="000000"/>
                <w:sz w:val="18"/>
                <w:szCs w:val="18"/>
              </w:rPr>
              <w:t xml:space="preserve"> (</w:t>
            </w:r>
            <w:r w:rsidRPr="003835C6">
              <w:rPr>
                <w:rFonts w:ascii="Arial" w:hAnsi="Arial" w:cs="Arial"/>
                <w:i/>
                <w:iCs/>
                <w:color w:val="000000"/>
                <w:sz w:val="18"/>
                <w:szCs w:val="18"/>
              </w:rPr>
              <w:t>պերինդոպրիլիարգինին</w:t>
            </w:r>
            <w:r w:rsidRPr="003835C6">
              <w:rPr>
                <w:rFonts w:ascii="Arial LatArm" w:hAnsi="Arial LatArm" w:cs="Calibri"/>
                <w:i/>
                <w:iCs/>
                <w:color w:val="000000"/>
                <w:sz w:val="18"/>
                <w:szCs w:val="18"/>
              </w:rPr>
              <w:t>)</w:t>
            </w:r>
          </w:p>
        </w:tc>
      </w:tr>
      <w:tr w:rsidR="00EA076B" w:rsidRPr="002135FE" w:rsidTr="00B219DF">
        <w:tc>
          <w:tcPr>
            <w:tcW w:w="1560" w:type="dxa"/>
            <w:vAlign w:val="bottom"/>
          </w:tcPr>
          <w:p w:rsidR="00EA076B" w:rsidRPr="008F10C7" w:rsidRDefault="00EA076B" w:rsidP="00EA076B">
            <w:pPr>
              <w:pStyle w:val="23"/>
              <w:spacing w:line="240" w:lineRule="auto"/>
              <w:ind w:firstLine="0"/>
              <w:jc w:val="center"/>
              <w:rPr>
                <w:rFonts w:ascii="GHEA Grapalat" w:hAnsi="GHEA Grapalat"/>
                <w:i/>
                <w:lang w:val="hy-AM"/>
              </w:rPr>
            </w:pPr>
            <w:r>
              <w:rPr>
                <w:rFonts w:ascii="GHEA Grapalat" w:hAnsi="GHEA Grapalat"/>
                <w:i/>
                <w:lang w:val="hy-AM"/>
              </w:rPr>
              <w:t>2</w:t>
            </w:r>
          </w:p>
        </w:tc>
        <w:tc>
          <w:tcPr>
            <w:tcW w:w="1275" w:type="dxa"/>
          </w:tcPr>
          <w:p w:rsidR="00EA076B" w:rsidRPr="00BB0090" w:rsidRDefault="00EA076B" w:rsidP="00EA076B">
            <w:pPr>
              <w:pStyle w:val="23"/>
              <w:spacing w:line="240" w:lineRule="auto"/>
              <w:ind w:firstLine="0"/>
              <w:jc w:val="center"/>
              <w:rPr>
                <w:rFonts w:ascii="GHEA Grapalat" w:hAnsi="GHEA Grapalat"/>
                <w:i/>
                <w:iCs/>
              </w:rPr>
            </w:pPr>
          </w:p>
        </w:tc>
        <w:tc>
          <w:tcPr>
            <w:tcW w:w="7515" w:type="dxa"/>
            <w:tcBorders>
              <w:top w:val="nil"/>
              <w:left w:val="single" w:sz="4" w:space="0" w:color="auto"/>
              <w:bottom w:val="single" w:sz="4" w:space="0" w:color="auto"/>
              <w:right w:val="single" w:sz="4" w:space="0" w:color="auto"/>
            </w:tcBorders>
            <w:shd w:val="clear" w:color="auto" w:fill="auto"/>
            <w:vAlign w:val="bottom"/>
          </w:tcPr>
          <w:p w:rsidR="00EA076B" w:rsidRPr="003835C6" w:rsidRDefault="00EA076B" w:rsidP="00EA076B">
            <w:pPr>
              <w:pStyle w:val="23"/>
              <w:spacing w:line="240" w:lineRule="auto"/>
              <w:ind w:firstLine="0"/>
              <w:rPr>
                <w:rFonts w:ascii="Arial LatArm" w:hAnsi="Arial LatArm"/>
                <w:i/>
                <w:iCs/>
                <w:sz w:val="18"/>
                <w:szCs w:val="18"/>
              </w:rPr>
            </w:pPr>
            <w:r w:rsidRPr="003835C6">
              <w:rPr>
                <w:rFonts w:ascii="Arial" w:hAnsi="Arial" w:cs="Arial"/>
                <w:i/>
                <w:iCs/>
                <w:color w:val="000000"/>
                <w:sz w:val="18"/>
                <w:szCs w:val="18"/>
              </w:rPr>
              <w:t>խոլեկալցիֆերոլ</w:t>
            </w:r>
          </w:p>
        </w:tc>
      </w:tr>
      <w:tr w:rsidR="00EA076B" w:rsidRPr="00046F36" w:rsidTr="00B219DF">
        <w:tc>
          <w:tcPr>
            <w:tcW w:w="1560" w:type="dxa"/>
            <w:vAlign w:val="bottom"/>
          </w:tcPr>
          <w:p w:rsidR="00EA076B" w:rsidRPr="008F10C7" w:rsidRDefault="00EA076B" w:rsidP="00EA076B">
            <w:pPr>
              <w:pStyle w:val="23"/>
              <w:spacing w:line="240" w:lineRule="auto"/>
              <w:ind w:firstLine="0"/>
              <w:jc w:val="center"/>
              <w:rPr>
                <w:rFonts w:ascii="GHEA Grapalat" w:hAnsi="GHEA Grapalat"/>
                <w:i/>
                <w:lang w:val="hy-AM"/>
              </w:rPr>
            </w:pPr>
            <w:r>
              <w:rPr>
                <w:rFonts w:ascii="GHEA Grapalat" w:hAnsi="GHEA Grapalat"/>
                <w:i/>
                <w:lang w:val="hy-AM"/>
              </w:rPr>
              <w:t>3</w:t>
            </w:r>
          </w:p>
        </w:tc>
        <w:tc>
          <w:tcPr>
            <w:tcW w:w="1275" w:type="dxa"/>
          </w:tcPr>
          <w:p w:rsidR="00EA076B" w:rsidRPr="00BB0090" w:rsidRDefault="00EA076B" w:rsidP="00EA076B">
            <w:pPr>
              <w:pStyle w:val="23"/>
              <w:spacing w:line="240" w:lineRule="auto"/>
              <w:ind w:firstLine="0"/>
              <w:jc w:val="center"/>
              <w:rPr>
                <w:rFonts w:ascii="GHEA Grapalat" w:hAnsi="GHEA Grapalat"/>
                <w:i/>
                <w:iCs/>
              </w:rPr>
            </w:pPr>
          </w:p>
        </w:tc>
        <w:tc>
          <w:tcPr>
            <w:tcW w:w="7515" w:type="dxa"/>
            <w:tcBorders>
              <w:top w:val="nil"/>
              <w:left w:val="single" w:sz="4" w:space="0" w:color="auto"/>
              <w:bottom w:val="single" w:sz="4" w:space="0" w:color="auto"/>
              <w:right w:val="single" w:sz="4" w:space="0" w:color="auto"/>
            </w:tcBorders>
            <w:shd w:val="clear" w:color="auto" w:fill="auto"/>
            <w:vAlign w:val="bottom"/>
          </w:tcPr>
          <w:p w:rsidR="00EA076B" w:rsidRPr="003835C6" w:rsidRDefault="00EA076B" w:rsidP="00EA076B">
            <w:pPr>
              <w:pStyle w:val="23"/>
              <w:spacing w:line="240" w:lineRule="auto"/>
              <w:ind w:firstLine="0"/>
              <w:rPr>
                <w:rFonts w:ascii="Arial LatArm" w:hAnsi="Arial LatArm"/>
                <w:i/>
                <w:iCs/>
                <w:sz w:val="18"/>
                <w:szCs w:val="18"/>
              </w:rPr>
            </w:pPr>
            <w:r w:rsidRPr="003835C6">
              <w:rPr>
                <w:rFonts w:ascii="Arial" w:hAnsi="Arial" w:cs="Arial"/>
                <w:i/>
                <w:iCs/>
                <w:color w:val="000000"/>
                <w:sz w:val="18"/>
                <w:szCs w:val="18"/>
              </w:rPr>
              <w:t>կետոպրոֆեն</w:t>
            </w:r>
          </w:p>
        </w:tc>
      </w:tr>
      <w:tr w:rsidR="00EA076B" w:rsidRPr="00A71D81" w:rsidTr="00B219DF">
        <w:tc>
          <w:tcPr>
            <w:tcW w:w="1560" w:type="dxa"/>
            <w:vAlign w:val="bottom"/>
          </w:tcPr>
          <w:p w:rsidR="00EA076B" w:rsidRPr="008F10C7" w:rsidRDefault="00EA076B" w:rsidP="00EA076B">
            <w:pPr>
              <w:pStyle w:val="23"/>
              <w:spacing w:line="240" w:lineRule="auto"/>
              <w:ind w:firstLine="0"/>
              <w:jc w:val="center"/>
              <w:rPr>
                <w:rFonts w:ascii="GHEA Grapalat" w:hAnsi="GHEA Grapalat"/>
                <w:i/>
                <w:lang w:val="hy-AM"/>
              </w:rPr>
            </w:pPr>
            <w:r>
              <w:rPr>
                <w:rFonts w:ascii="GHEA Grapalat" w:hAnsi="GHEA Grapalat"/>
                <w:i/>
                <w:lang w:val="hy-AM"/>
              </w:rPr>
              <w:t>4</w:t>
            </w:r>
          </w:p>
        </w:tc>
        <w:tc>
          <w:tcPr>
            <w:tcW w:w="1275" w:type="dxa"/>
          </w:tcPr>
          <w:p w:rsidR="00EA076B" w:rsidRPr="00BB0090" w:rsidRDefault="00EA076B" w:rsidP="00EA076B">
            <w:pPr>
              <w:pStyle w:val="23"/>
              <w:spacing w:line="240" w:lineRule="auto"/>
              <w:ind w:firstLine="0"/>
              <w:jc w:val="center"/>
              <w:rPr>
                <w:rFonts w:ascii="GHEA Grapalat" w:hAnsi="GHEA Grapalat"/>
                <w:i/>
                <w:iCs/>
              </w:rPr>
            </w:pPr>
          </w:p>
        </w:tc>
        <w:tc>
          <w:tcPr>
            <w:tcW w:w="7515" w:type="dxa"/>
            <w:tcBorders>
              <w:top w:val="nil"/>
              <w:left w:val="single" w:sz="4" w:space="0" w:color="auto"/>
              <w:bottom w:val="single" w:sz="4" w:space="0" w:color="auto"/>
              <w:right w:val="single" w:sz="4" w:space="0" w:color="auto"/>
            </w:tcBorders>
            <w:shd w:val="clear" w:color="auto" w:fill="auto"/>
            <w:vAlign w:val="bottom"/>
          </w:tcPr>
          <w:p w:rsidR="00EA076B" w:rsidRPr="003835C6" w:rsidRDefault="00EA076B" w:rsidP="00EA076B">
            <w:pPr>
              <w:pStyle w:val="23"/>
              <w:spacing w:line="240" w:lineRule="auto"/>
              <w:ind w:firstLine="0"/>
              <w:rPr>
                <w:rFonts w:ascii="Arial LatArm" w:hAnsi="Arial LatArm"/>
                <w:i/>
                <w:iCs/>
                <w:sz w:val="18"/>
                <w:szCs w:val="18"/>
              </w:rPr>
            </w:pPr>
            <w:r w:rsidRPr="003835C6">
              <w:rPr>
                <w:rFonts w:ascii="Arial" w:hAnsi="Arial" w:cs="Arial"/>
                <w:i/>
                <w:iCs/>
                <w:color w:val="000000"/>
                <w:sz w:val="18"/>
                <w:szCs w:val="18"/>
              </w:rPr>
              <w:t>պարացետամոլ</w:t>
            </w:r>
          </w:p>
        </w:tc>
      </w:tr>
      <w:tr w:rsidR="00EA076B" w:rsidRPr="00046F36" w:rsidTr="00B219DF">
        <w:tc>
          <w:tcPr>
            <w:tcW w:w="1560" w:type="dxa"/>
            <w:vAlign w:val="bottom"/>
          </w:tcPr>
          <w:p w:rsidR="00EA076B" w:rsidRPr="008F10C7" w:rsidRDefault="00EA076B" w:rsidP="00EA076B">
            <w:pPr>
              <w:pStyle w:val="23"/>
              <w:spacing w:line="240" w:lineRule="auto"/>
              <w:ind w:firstLine="0"/>
              <w:jc w:val="center"/>
              <w:rPr>
                <w:rFonts w:ascii="GHEA Grapalat" w:hAnsi="GHEA Grapalat"/>
                <w:i/>
                <w:lang w:val="hy-AM"/>
              </w:rPr>
            </w:pPr>
            <w:r>
              <w:rPr>
                <w:rFonts w:ascii="GHEA Grapalat" w:hAnsi="GHEA Grapalat"/>
                <w:i/>
                <w:lang w:val="hy-AM"/>
              </w:rPr>
              <w:t>5</w:t>
            </w:r>
          </w:p>
        </w:tc>
        <w:tc>
          <w:tcPr>
            <w:tcW w:w="1275" w:type="dxa"/>
          </w:tcPr>
          <w:p w:rsidR="00EA076B" w:rsidRPr="00BB0090" w:rsidRDefault="00EA076B" w:rsidP="00EA076B">
            <w:pPr>
              <w:pStyle w:val="23"/>
              <w:spacing w:line="240" w:lineRule="auto"/>
              <w:ind w:firstLine="0"/>
              <w:jc w:val="center"/>
              <w:rPr>
                <w:rFonts w:ascii="GHEA Grapalat" w:hAnsi="GHEA Grapalat"/>
                <w:i/>
                <w:iCs/>
              </w:rPr>
            </w:pPr>
          </w:p>
        </w:tc>
        <w:tc>
          <w:tcPr>
            <w:tcW w:w="7515" w:type="dxa"/>
            <w:tcBorders>
              <w:top w:val="nil"/>
              <w:left w:val="single" w:sz="4" w:space="0" w:color="auto"/>
              <w:bottom w:val="single" w:sz="4" w:space="0" w:color="auto"/>
              <w:right w:val="single" w:sz="4" w:space="0" w:color="auto"/>
            </w:tcBorders>
            <w:shd w:val="clear" w:color="auto" w:fill="auto"/>
            <w:vAlign w:val="bottom"/>
          </w:tcPr>
          <w:p w:rsidR="00EA076B" w:rsidRPr="003835C6" w:rsidRDefault="00EA076B" w:rsidP="00EA076B">
            <w:pPr>
              <w:pStyle w:val="23"/>
              <w:spacing w:line="240" w:lineRule="auto"/>
              <w:ind w:firstLine="0"/>
              <w:rPr>
                <w:rFonts w:ascii="Arial LatArm" w:hAnsi="Arial LatArm"/>
                <w:i/>
                <w:iCs/>
                <w:sz w:val="18"/>
                <w:szCs w:val="18"/>
              </w:rPr>
            </w:pPr>
            <w:r w:rsidRPr="003835C6">
              <w:rPr>
                <w:rFonts w:ascii="Arial" w:hAnsi="Arial" w:cs="Arial"/>
                <w:i/>
                <w:iCs/>
                <w:color w:val="000000"/>
                <w:sz w:val="18"/>
                <w:szCs w:val="18"/>
              </w:rPr>
              <w:t>դեքսամեթազոն</w:t>
            </w:r>
            <w:r w:rsidRPr="003835C6">
              <w:rPr>
                <w:rFonts w:ascii="Arial LatArm" w:hAnsi="Arial LatArm" w:cs="Calibri"/>
                <w:i/>
                <w:iCs/>
                <w:color w:val="000000"/>
                <w:sz w:val="18"/>
                <w:szCs w:val="18"/>
              </w:rPr>
              <w:br/>
              <w:t>(</w:t>
            </w:r>
            <w:r w:rsidRPr="003835C6">
              <w:rPr>
                <w:rFonts w:ascii="Arial" w:hAnsi="Arial" w:cs="Arial"/>
                <w:i/>
                <w:iCs/>
                <w:color w:val="000000"/>
                <w:sz w:val="18"/>
                <w:szCs w:val="18"/>
              </w:rPr>
              <w:t>դեքսամեթազոննատրիումիֆոսֆատ</w:t>
            </w:r>
            <w:r w:rsidRPr="003835C6">
              <w:rPr>
                <w:rFonts w:ascii="Arial LatArm" w:hAnsi="Arial LatArm" w:cs="Calibri"/>
                <w:i/>
                <w:iCs/>
                <w:color w:val="000000"/>
                <w:sz w:val="18"/>
                <w:szCs w:val="18"/>
              </w:rPr>
              <w:t>)</w:t>
            </w:r>
          </w:p>
        </w:tc>
      </w:tr>
      <w:tr w:rsidR="00EA076B" w:rsidRPr="00A71D81" w:rsidTr="00B219DF">
        <w:tc>
          <w:tcPr>
            <w:tcW w:w="1560" w:type="dxa"/>
            <w:vAlign w:val="bottom"/>
          </w:tcPr>
          <w:p w:rsidR="00EA076B" w:rsidRPr="008F10C7" w:rsidRDefault="00EA076B" w:rsidP="00EA076B">
            <w:pPr>
              <w:pStyle w:val="23"/>
              <w:spacing w:line="240" w:lineRule="auto"/>
              <w:ind w:firstLine="0"/>
              <w:jc w:val="center"/>
              <w:rPr>
                <w:rFonts w:ascii="GHEA Grapalat" w:hAnsi="GHEA Grapalat"/>
                <w:i/>
                <w:lang w:val="hy-AM"/>
              </w:rPr>
            </w:pPr>
            <w:r>
              <w:rPr>
                <w:rFonts w:ascii="GHEA Grapalat" w:hAnsi="GHEA Grapalat"/>
                <w:i/>
                <w:lang w:val="hy-AM"/>
              </w:rPr>
              <w:t>6</w:t>
            </w:r>
          </w:p>
        </w:tc>
        <w:tc>
          <w:tcPr>
            <w:tcW w:w="1275" w:type="dxa"/>
          </w:tcPr>
          <w:p w:rsidR="00EA076B" w:rsidRPr="00BB0090" w:rsidRDefault="00EA076B" w:rsidP="00EA076B">
            <w:pPr>
              <w:pStyle w:val="23"/>
              <w:spacing w:line="240" w:lineRule="auto"/>
              <w:ind w:firstLine="0"/>
              <w:jc w:val="center"/>
              <w:rPr>
                <w:rFonts w:ascii="GHEA Grapalat" w:hAnsi="GHEA Grapalat"/>
                <w:i/>
                <w:iCs/>
              </w:rPr>
            </w:pPr>
          </w:p>
        </w:tc>
        <w:tc>
          <w:tcPr>
            <w:tcW w:w="7515" w:type="dxa"/>
            <w:tcBorders>
              <w:top w:val="nil"/>
              <w:left w:val="single" w:sz="4" w:space="0" w:color="auto"/>
              <w:bottom w:val="single" w:sz="4" w:space="0" w:color="auto"/>
              <w:right w:val="single" w:sz="4" w:space="0" w:color="auto"/>
            </w:tcBorders>
            <w:shd w:val="clear" w:color="auto" w:fill="auto"/>
            <w:vAlign w:val="bottom"/>
          </w:tcPr>
          <w:p w:rsidR="00EA076B" w:rsidRPr="003835C6" w:rsidRDefault="00EA076B" w:rsidP="00EA076B">
            <w:pPr>
              <w:pStyle w:val="23"/>
              <w:spacing w:line="240" w:lineRule="auto"/>
              <w:ind w:firstLine="0"/>
              <w:rPr>
                <w:rFonts w:ascii="Arial LatArm" w:hAnsi="Arial LatArm"/>
                <w:i/>
                <w:iCs/>
                <w:sz w:val="18"/>
                <w:szCs w:val="18"/>
              </w:rPr>
            </w:pPr>
            <w:r w:rsidRPr="003835C6">
              <w:rPr>
                <w:rFonts w:ascii="Arial" w:hAnsi="Arial" w:cs="Arial"/>
                <w:i/>
                <w:iCs/>
                <w:color w:val="000000"/>
                <w:sz w:val="18"/>
                <w:szCs w:val="18"/>
              </w:rPr>
              <w:t>դիկլոֆենակ</w:t>
            </w:r>
            <w:r w:rsidRPr="003835C6">
              <w:rPr>
                <w:rFonts w:ascii="Arial LatArm" w:hAnsi="Arial LatArm" w:cs="Calibri"/>
                <w:i/>
                <w:iCs/>
                <w:color w:val="000000"/>
                <w:sz w:val="18"/>
                <w:szCs w:val="18"/>
              </w:rPr>
              <w:t xml:space="preserve"> (</w:t>
            </w:r>
            <w:r w:rsidRPr="003835C6">
              <w:rPr>
                <w:rFonts w:ascii="Arial" w:hAnsi="Arial" w:cs="Arial"/>
                <w:i/>
                <w:iCs/>
                <w:color w:val="000000"/>
                <w:sz w:val="18"/>
                <w:szCs w:val="18"/>
              </w:rPr>
              <w:t>դիկլոֆենակ</w:t>
            </w:r>
            <w:r w:rsidRPr="003835C6">
              <w:rPr>
                <w:rFonts w:ascii="Arial LatArm" w:hAnsi="Arial LatArm" w:cs="Calibri"/>
                <w:i/>
                <w:iCs/>
                <w:color w:val="000000"/>
                <w:sz w:val="18"/>
                <w:szCs w:val="18"/>
              </w:rPr>
              <w:br/>
            </w:r>
            <w:r w:rsidRPr="003835C6">
              <w:rPr>
                <w:rFonts w:ascii="Arial" w:hAnsi="Arial" w:cs="Arial"/>
                <w:i/>
                <w:iCs/>
                <w:color w:val="000000"/>
                <w:sz w:val="18"/>
                <w:szCs w:val="18"/>
              </w:rPr>
              <w:t>նատրիում</w:t>
            </w:r>
            <w:r w:rsidRPr="003835C6">
              <w:rPr>
                <w:rFonts w:ascii="Arial LatArm" w:hAnsi="Arial LatArm" w:cs="Calibri"/>
                <w:i/>
                <w:iCs/>
                <w:color w:val="000000"/>
                <w:sz w:val="18"/>
                <w:szCs w:val="18"/>
              </w:rPr>
              <w:t>)</w:t>
            </w:r>
          </w:p>
        </w:tc>
      </w:tr>
      <w:tr w:rsidR="00EA076B" w:rsidRPr="00A71D81" w:rsidTr="00B219DF">
        <w:tc>
          <w:tcPr>
            <w:tcW w:w="1560" w:type="dxa"/>
            <w:vAlign w:val="bottom"/>
          </w:tcPr>
          <w:p w:rsidR="00EA076B" w:rsidRPr="008F10C7" w:rsidRDefault="00EA076B" w:rsidP="00EA076B">
            <w:pPr>
              <w:pStyle w:val="23"/>
              <w:spacing w:line="240" w:lineRule="auto"/>
              <w:ind w:firstLine="0"/>
              <w:jc w:val="center"/>
              <w:rPr>
                <w:rFonts w:ascii="GHEA Grapalat" w:hAnsi="GHEA Grapalat"/>
                <w:i/>
                <w:lang w:val="hy-AM"/>
              </w:rPr>
            </w:pPr>
            <w:r>
              <w:rPr>
                <w:rFonts w:ascii="GHEA Grapalat" w:hAnsi="GHEA Grapalat"/>
                <w:i/>
                <w:lang w:val="hy-AM"/>
              </w:rPr>
              <w:t>7</w:t>
            </w:r>
          </w:p>
        </w:tc>
        <w:tc>
          <w:tcPr>
            <w:tcW w:w="1275" w:type="dxa"/>
          </w:tcPr>
          <w:p w:rsidR="00EA076B" w:rsidRPr="00BB0090" w:rsidRDefault="00EA076B" w:rsidP="00EA076B">
            <w:pPr>
              <w:pStyle w:val="23"/>
              <w:spacing w:line="240" w:lineRule="auto"/>
              <w:ind w:firstLine="0"/>
              <w:jc w:val="center"/>
              <w:rPr>
                <w:rFonts w:ascii="GHEA Grapalat" w:hAnsi="GHEA Grapalat"/>
                <w:i/>
                <w:iCs/>
              </w:rPr>
            </w:pPr>
          </w:p>
        </w:tc>
        <w:tc>
          <w:tcPr>
            <w:tcW w:w="7515" w:type="dxa"/>
            <w:tcBorders>
              <w:top w:val="nil"/>
              <w:left w:val="single" w:sz="4" w:space="0" w:color="auto"/>
              <w:bottom w:val="single" w:sz="4" w:space="0" w:color="auto"/>
              <w:right w:val="single" w:sz="4" w:space="0" w:color="auto"/>
            </w:tcBorders>
            <w:shd w:val="clear" w:color="auto" w:fill="auto"/>
            <w:vAlign w:val="bottom"/>
          </w:tcPr>
          <w:p w:rsidR="00EA076B" w:rsidRPr="003835C6" w:rsidRDefault="00EA076B" w:rsidP="00EA076B">
            <w:pPr>
              <w:pStyle w:val="23"/>
              <w:spacing w:line="240" w:lineRule="auto"/>
              <w:ind w:firstLine="0"/>
              <w:rPr>
                <w:rFonts w:ascii="Arial LatArm" w:hAnsi="Arial LatArm"/>
                <w:i/>
                <w:iCs/>
                <w:sz w:val="18"/>
                <w:szCs w:val="18"/>
              </w:rPr>
            </w:pPr>
            <w:r w:rsidRPr="003835C6">
              <w:rPr>
                <w:rFonts w:ascii="Arial" w:hAnsi="Arial" w:cs="Arial"/>
                <w:i/>
                <w:iCs/>
                <w:color w:val="000000"/>
                <w:sz w:val="18"/>
                <w:szCs w:val="18"/>
              </w:rPr>
              <w:t>էնալապրիլ</w:t>
            </w:r>
            <w:r w:rsidRPr="003835C6">
              <w:rPr>
                <w:rFonts w:ascii="Arial LatArm" w:hAnsi="Arial LatArm" w:cs="Calibri"/>
                <w:i/>
                <w:iCs/>
                <w:color w:val="000000"/>
                <w:sz w:val="18"/>
                <w:szCs w:val="18"/>
              </w:rPr>
              <w:t xml:space="preserve"> (</w:t>
            </w:r>
            <w:r w:rsidRPr="003835C6">
              <w:rPr>
                <w:rFonts w:ascii="Arial" w:hAnsi="Arial" w:cs="Arial"/>
                <w:i/>
                <w:iCs/>
                <w:color w:val="000000"/>
                <w:sz w:val="18"/>
                <w:szCs w:val="18"/>
              </w:rPr>
              <w:t>էնալապրիլիմալեատ</w:t>
            </w:r>
            <w:r w:rsidRPr="003835C6">
              <w:rPr>
                <w:rFonts w:ascii="Arial LatArm" w:hAnsi="Arial LatArm" w:cs="Calibri"/>
                <w:i/>
                <w:iCs/>
                <w:color w:val="000000"/>
                <w:sz w:val="18"/>
                <w:szCs w:val="18"/>
              </w:rPr>
              <w:t xml:space="preserve">), </w:t>
            </w:r>
            <w:r w:rsidRPr="003835C6">
              <w:rPr>
                <w:rFonts w:ascii="Arial LatArm" w:hAnsi="Arial LatArm" w:cs="Calibri"/>
                <w:i/>
                <w:iCs/>
                <w:color w:val="000000"/>
                <w:sz w:val="18"/>
                <w:szCs w:val="18"/>
              </w:rPr>
              <w:br/>
            </w:r>
            <w:r w:rsidRPr="003835C6">
              <w:rPr>
                <w:rFonts w:ascii="Arial" w:hAnsi="Arial" w:cs="Arial"/>
                <w:i/>
                <w:iCs/>
                <w:color w:val="000000"/>
                <w:sz w:val="18"/>
                <w:szCs w:val="18"/>
              </w:rPr>
              <w:t>հիդրոքլորոթիազիդ</w:t>
            </w:r>
          </w:p>
        </w:tc>
      </w:tr>
      <w:tr w:rsidR="00EA076B" w:rsidRPr="00A71D81" w:rsidTr="00B219DF">
        <w:tc>
          <w:tcPr>
            <w:tcW w:w="1560" w:type="dxa"/>
            <w:vAlign w:val="bottom"/>
          </w:tcPr>
          <w:p w:rsidR="00EA076B" w:rsidRPr="008F10C7" w:rsidRDefault="00EA076B" w:rsidP="00EA076B">
            <w:pPr>
              <w:pStyle w:val="23"/>
              <w:spacing w:line="240" w:lineRule="auto"/>
              <w:ind w:firstLine="0"/>
              <w:jc w:val="center"/>
              <w:rPr>
                <w:rFonts w:ascii="GHEA Grapalat" w:hAnsi="GHEA Grapalat"/>
                <w:i/>
                <w:lang w:val="hy-AM"/>
              </w:rPr>
            </w:pPr>
            <w:r>
              <w:rPr>
                <w:rFonts w:ascii="GHEA Grapalat" w:hAnsi="GHEA Grapalat"/>
                <w:i/>
                <w:lang w:val="hy-AM"/>
              </w:rPr>
              <w:t>8</w:t>
            </w:r>
          </w:p>
        </w:tc>
        <w:tc>
          <w:tcPr>
            <w:tcW w:w="1275" w:type="dxa"/>
          </w:tcPr>
          <w:p w:rsidR="00EA076B" w:rsidRPr="00BB0090" w:rsidRDefault="00EA076B" w:rsidP="00EA076B">
            <w:pPr>
              <w:pStyle w:val="23"/>
              <w:spacing w:line="240" w:lineRule="auto"/>
              <w:ind w:firstLine="0"/>
              <w:jc w:val="center"/>
              <w:rPr>
                <w:rFonts w:ascii="GHEA Grapalat" w:hAnsi="GHEA Grapalat"/>
                <w:i/>
                <w:iCs/>
              </w:rPr>
            </w:pPr>
          </w:p>
        </w:tc>
        <w:tc>
          <w:tcPr>
            <w:tcW w:w="7515" w:type="dxa"/>
            <w:tcBorders>
              <w:top w:val="nil"/>
              <w:left w:val="single" w:sz="4" w:space="0" w:color="auto"/>
              <w:bottom w:val="single" w:sz="4" w:space="0" w:color="auto"/>
              <w:right w:val="single" w:sz="4" w:space="0" w:color="auto"/>
            </w:tcBorders>
            <w:shd w:val="clear" w:color="auto" w:fill="auto"/>
            <w:vAlign w:val="bottom"/>
          </w:tcPr>
          <w:p w:rsidR="00EA076B" w:rsidRPr="003835C6" w:rsidRDefault="00EA076B" w:rsidP="00EA076B">
            <w:pPr>
              <w:pStyle w:val="23"/>
              <w:spacing w:line="240" w:lineRule="auto"/>
              <w:ind w:firstLine="0"/>
              <w:rPr>
                <w:rFonts w:ascii="Arial LatArm" w:hAnsi="Arial LatArm"/>
                <w:i/>
                <w:iCs/>
                <w:sz w:val="18"/>
                <w:szCs w:val="18"/>
              </w:rPr>
            </w:pPr>
            <w:r w:rsidRPr="003835C6">
              <w:rPr>
                <w:rFonts w:ascii="Arial" w:hAnsi="Arial" w:cs="Arial"/>
                <w:i/>
                <w:iCs/>
                <w:color w:val="000000"/>
                <w:sz w:val="18"/>
                <w:szCs w:val="18"/>
              </w:rPr>
              <w:t>ացետիլսալիցիլաթթու</w:t>
            </w:r>
            <w:r w:rsidRPr="003835C6">
              <w:rPr>
                <w:rFonts w:ascii="Arial LatArm" w:hAnsi="Arial LatArm" w:cs="Calibri"/>
                <w:i/>
                <w:iCs/>
                <w:color w:val="000000"/>
                <w:sz w:val="18"/>
                <w:szCs w:val="18"/>
              </w:rPr>
              <w:t xml:space="preserve">, </w:t>
            </w:r>
            <w:r w:rsidRPr="003835C6">
              <w:rPr>
                <w:rFonts w:ascii="Arial LatArm" w:hAnsi="Arial LatArm" w:cs="Calibri"/>
                <w:i/>
                <w:iCs/>
                <w:color w:val="000000"/>
                <w:sz w:val="18"/>
                <w:szCs w:val="18"/>
              </w:rPr>
              <w:br/>
            </w:r>
            <w:r w:rsidRPr="003835C6">
              <w:rPr>
                <w:rFonts w:ascii="Arial" w:hAnsi="Arial" w:cs="Arial"/>
                <w:i/>
                <w:iCs/>
                <w:color w:val="000000"/>
                <w:sz w:val="18"/>
                <w:szCs w:val="18"/>
              </w:rPr>
              <w:t>մագնեզիումիհիդրօքսիդ</w:t>
            </w:r>
          </w:p>
        </w:tc>
      </w:tr>
      <w:tr w:rsidR="00EA076B" w:rsidRPr="00A71D81" w:rsidTr="00B219DF">
        <w:tc>
          <w:tcPr>
            <w:tcW w:w="1560" w:type="dxa"/>
            <w:vAlign w:val="bottom"/>
          </w:tcPr>
          <w:p w:rsidR="00EA076B" w:rsidRPr="008F10C7" w:rsidRDefault="00EA076B" w:rsidP="00EA076B">
            <w:pPr>
              <w:pStyle w:val="23"/>
              <w:spacing w:line="240" w:lineRule="auto"/>
              <w:ind w:firstLine="0"/>
              <w:jc w:val="center"/>
              <w:rPr>
                <w:rFonts w:ascii="GHEA Grapalat" w:hAnsi="GHEA Grapalat"/>
                <w:i/>
                <w:lang w:val="hy-AM"/>
              </w:rPr>
            </w:pPr>
            <w:r>
              <w:rPr>
                <w:rFonts w:ascii="GHEA Grapalat" w:hAnsi="GHEA Grapalat"/>
                <w:i/>
                <w:lang w:val="hy-AM"/>
              </w:rPr>
              <w:t>9</w:t>
            </w:r>
          </w:p>
        </w:tc>
        <w:tc>
          <w:tcPr>
            <w:tcW w:w="1275" w:type="dxa"/>
          </w:tcPr>
          <w:p w:rsidR="00EA076B" w:rsidRPr="00BB0090" w:rsidRDefault="00EA076B" w:rsidP="00EA076B">
            <w:pPr>
              <w:pStyle w:val="23"/>
              <w:spacing w:line="240" w:lineRule="auto"/>
              <w:ind w:firstLine="0"/>
              <w:jc w:val="center"/>
              <w:rPr>
                <w:rFonts w:ascii="GHEA Grapalat" w:hAnsi="GHEA Grapalat"/>
                <w:i/>
                <w:iCs/>
              </w:rPr>
            </w:pPr>
          </w:p>
        </w:tc>
        <w:tc>
          <w:tcPr>
            <w:tcW w:w="7515" w:type="dxa"/>
            <w:tcBorders>
              <w:top w:val="nil"/>
              <w:left w:val="single" w:sz="4" w:space="0" w:color="auto"/>
              <w:bottom w:val="single" w:sz="4" w:space="0" w:color="auto"/>
              <w:right w:val="single" w:sz="4" w:space="0" w:color="auto"/>
            </w:tcBorders>
            <w:shd w:val="clear" w:color="auto" w:fill="auto"/>
            <w:vAlign w:val="bottom"/>
          </w:tcPr>
          <w:p w:rsidR="00EA076B" w:rsidRPr="003835C6" w:rsidRDefault="00EA076B" w:rsidP="00EA076B">
            <w:pPr>
              <w:pStyle w:val="23"/>
              <w:spacing w:line="240" w:lineRule="auto"/>
              <w:ind w:firstLine="0"/>
              <w:rPr>
                <w:rFonts w:ascii="Arial LatArm" w:hAnsi="Arial LatArm"/>
                <w:i/>
                <w:iCs/>
                <w:sz w:val="18"/>
                <w:szCs w:val="18"/>
              </w:rPr>
            </w:pPr>
            <w:r w:rsidRPr="003835C6">
              <w:rPr>
                <w:rFonts w:ascii="Arial" w:hAnsi="Arial" w:cs="Arial"/>
                <w:i/>
                <w:iCs/>
                <w:color w:val="000000"/>
                <w:sz w:val="18"/>
                <w:szCs w:val="18"/>
              </w:rPr>
              <w:t>սալբուտամոլ</w:t>
            </w:r>
            <w:r w:rsidRPr="003835C6">
              <w:rPr>
                <w:rFonts w:ascii="Arial LatArm" w:hAnsi="Arial LatArm" w:cs="Calibri"/>
                <w:i/>
                <w:iCs/>
                <w:color w:val="000000"/>
                <w:sz w:val="18"/>
                <w:szCs w:val="18"/>
              </w:rPr>
              <w:br/>
              <w:t>(</w:t>
            </w:r>
            <w:r w:rsidRPr="003835C6">
              <w:rPr>
                <w:rFonts w:ascii="Arial" w:hAnsi="Arial" w:cs="Arial"/>
                <w:i/>
                <w:iCs/>
                <w:color w:val="000000"/>
                <w:sz w:val="18"/>
                <w:szCs w:val="18"/>
              </w:rPr>
              <w:t>սալբուտամոլսուլֆատ</w:t>
            </w:r>
            <w:r w:rsidRPr="003835C6">
              <w:rPr>
                <w:rFonts w:ascii="Arial LatArm" w:hAnsi="Arial LatArm" w:cs="Calibri"/>
                <w:i/>
                <w:iCs/>
                <w:color w:val="000000"/>
                <w:sz w:val="18"/>
                <w:szCs w:val="18"/>
              </w:rPr>
              <w:t>)</w:t>
            </w:r>
          </w:p>
        </w:tc>
      </w:tr>
      <w:tr w:rsidR="00EA076B" w:rsidRPr="00A71D81" w:rsidTr="00B219DF">
        <w:tc>
          <w:tcPr>
            <w:tcW w:w="1560" w:type="dxa"/>
            <w:vAlign w:val="bottom"/>
          </w:tcPr>
          <w:p w:rsidR="00EA076B" w:rsidRPr="008F10C7" w:rsidRDefault="00EA076B" w:rsidP="00EA076B">
            <w:pPr>
              <w:pStyle w:val="23"/>
              <w:spacing w:line="240" w:lineRule="auto"/>
              <w:ind w:firstLine="0"/>
              <w:jc w:val="center"/>
              <w:rPr>
                <w:rFonts w:ascii="GHEA Grapalat" w:hAnsi="GHEA Grapalat"/>
                <w:i/>
                <w:lang w:val="hy-AM"/>
              </w:rPr>
            </w:pPr>
            <w:r>
              <w:rPr>
                <w:rFonts w:ascii="GHEA Grapalat" w:hAnsi="GHEA Grapalat"/>
                <w:i/>
                <w:lang w:val="hy-AM"/>
              </w:rPr>
              <w:t>10</w:t>
            </w:r>
          </w:p>
        </w:tc>
        <w:tc>
          <w:tcPr>
            <w:tcW w:w="1275" w:type="dxa"/>
          </w:tcPr>
          <w:p w:rsidR="00EA076B" w:rsidRPr="00BB0090" w:rsidRDefault="00EA076B" w:rsidP="00EA076B">
            <w:pPr>
              <w:pStyle w:val="23"/>
              <w:spacing w:line="240" w:lineRule="auto"/>
              <w:ind w:firstLine="0"/>
              <w:jc w:val="center"/>
              <w:rPr>
                <w:rFonts w:ascii="GHEA Grapalat" w:hAnsi="GHEA Grapalat"/>
                <w:i/>
                <w:iCs/>
              </w:rPr>
            </w:pPr>
          </w:p>
        </w:tc>
        <w:tc>
          <w:tcPr>
            <w:tcW w:w="7515" w:type="dxa"/>
            <w:tcBorders>
              <w:top w:val="nil"/>
              <w:left w:val="single" w:sz="4" w:space="0" w:color="auto"/>
              <w:bottom w:val="single" w:sz="4" w:space="0" w:color="auto"/>
              <w:right w:val="single" w:sz="4" w:space="0" w:color="auto"/>
            </w:tcBorders>
            <w:shd w:val="clear" w:color="auto" w:fill="auto"/>
            <w:vAlign w:val="bottom"/>
          </w:tcPr>
          <w:p w:rsidR="00EA076B" w:rsidRPr="003835C6" w:rsidRDefault="00EA076B" w:rsidP="00EA076B">
            <w:pPr>
              <w:pStyle w:val="23"/>
              <w:spacing w:line="240" w:lineRule="auto"/>
              <w:ind w:firstLine="0"/>
              <w:rPr>
                <w:rFonts w:ascii="Arial LatArm" w:hAnsi="Arial LatArm"/>
                <w:i/>
                <w:iCs/>
                <w:sz w:val="18"/>
                <w:szCs w:val="18"/>
              </w:rPr>
            </w:pPr>
            <w:r w:rsidRPr="003835C6">
              <w:rPr>
                <w:rFonts w:ascii="Arial" w:hAnsi="Arial" w:cs="Arial"/>
                <w:i/>
                <w:iCs/>
                <w:color w:val="000000"/>
                <w:sz w:val="18"/>
                <w:szCs w:val="18"/>
              </w:rPr>
              <w:t>օմեպրազոլ</w:t>
            </w:r>
          </w:p>
        </w:tc>
      </w:tr>
      <w:tr w:rsidR="00EA076B" w:rsidRPr="00A71D81" w:rsidTr="00B219DF">
        <w:tc>
          <w:tcPr>
            <w:tcW w:w="1560" w:type="dxa"/>
            <w:vAlign w:val="bottom"/>
          </w:tcPr>
          <w:p w:rsidR="00EA076B" w:rsidRPr="008F10C7" w:rsidRDefault="00EA076B" w:rsidP="00EA076B">
            <w:pPr>
              <w:pStyle w:val="23"/>
              <w:spacing w:line="240" w:lineRule="auto"/>
              <w:ind w:firstLine="0"/>
              <w:jc w:val="center"/>
              <w:rPr>
                <w:rFonts w:ascii="GHEA Grapalat" w:hAnsi="GHEA Grapalat"/>
                <w:i/>
                <w:lang w:val="hy-AM"/>
              </w:rPr>
            </w:pPr>
            <w:r>
              <w:rPr>
                <w:rFonts w:ascii="GHEA Grapalat" w:hAnsi="GHEA Grapalat"/>
                <w:i/>
                <w:lang w:val="hy-AM"/>
              </w:rPr>
              <w:t>11</w:t>
            </w:r>
          </w:p>
        </w:tc>
        <w:tc>
          <w:tcPr>
            <w:tcW w:w="1275" w:type="dxa"/>
          </w:tcPr>
          <w:p w:rsidR="00EA076B" w:rsidRPr="00BB0090" w:rsidRDefault="00EA076B" w:rsidP="00EA076B">
            <w:pPr>
              <w:pStyle w:val="23"/>
              <w:spacing w:line="240" w:lineRule="auto"/>
              <w:ind w:firstLine="0"/>
              <w:jc w:val="center"/>
              <w:rPr>
                <w:rFonts w:ascii="GHEA Grapalat" w:hAnsi="GHEA Grapalat"/>
                <w:i/>
                <w:iCs/>
              </w:rPr>
            </w:pPr>
          </w:p>
        </w:tc>
        <w:tc>
          <w:tcPr>
            <w:tcW w:w="7515" w:type="dxa"/>
            <w:tcBorders>
              <w:top w:val="nil"/>
              <w:left w:val="single" w:sz="4" w:space="0" w:color="auto"/>
              <w:bottom w:val="single" w:sz="4" w:space="0" w:color="auto"/>
              <w:right w:val="single" w:sz="4" w:space="0" w:color="auto"/>
            </w:tcBorders>
            <w:shd w:val="clear" w:color="auto" w:fill="auto"/>
            <w:vAlign w:val="bottom"/>
          </w:tcPr>
          <w:p w:rsidR="00EA076B" w:rsidRPr="003835C6" w:rsidRDefault="00EA076B" w:rsidP="00EA076B">
            <w:pPr>
              <w:pStyle w:val="23"/>
              <w:spacing w:line="240" w:lineRule="auto"/>
              <w:ind w:firstLine="0"/>
              <w:rPr>
                <w:rFonts w:ascii="Arial LatArm" w:hAnsi="Arial LatArm"/>
                <w:i/>
                <w:iCs/>
                <w:sz w:val="18"/>
                <w:szCs w:val="18"/>
              </w:rPr>
            </w:pPr>
            <w:r w:rsidRPr="003835C6">
              <w:rPr>
                <w:rFonts w:ascii="Arial" w:hAnsi="Arial" w:cs="Arial"/>
                <w:i/>
                <w:iCs/>
                <w:color w:val="000000"/>
                <w:sz w:val="18"/>
                <w:szCs w:val="18"/>
              </w:rPr>
              <w:t>ամլոդիպին</w:t>
            </w:r>
            <w:r w:rsidRPr="003835C6">
              <w:rPr>
                <w:rFonts w:ascii="Arial LatArm" w:hAnsi="Arial LatArm" w:cs="Calibri"/>
                <w:i/>
                <w:iCs/>
                <w:color w:val="000000"/>
                <w:sz w:val="18"/>
                <w:szCs w:val="18"/>
              </w:rPr>
              <w:br/>
              <w:t>(</w:t>
            </w:r>
            <w:r w:rsidRPr="003835C6">
              <w:rPr>
                <w:rFonts w:ascii="Arial" w:hAnsi="Arial" w:cs="Arial"/>
                <w:i/>
                <w:iCs/>
                <w:color w:val="000000"/>
                <w:sz w:val="18"/>
                <w:szCs w:val="18"/>
              </w:rPr>
              <w:t>ամլոդիպինիբեզիլատ</w:t>
            </w:r>
            <w:r w:rsidRPr="003835C6">
              <w:rPr>
                <w:rFonts w:ascii="Arial LatArm" w:hAnsi="Arial LatArm" w:cs="Calibri"/>
                <w:i/>
                <w:iCs/>
                <w:color w:val="000000"/>
                <w:sz w:val="18"/>
                <w:szCs w:val="18"/>
              </w:rPr>
              <w:t>)</w:t>
            </w:r>
          </w:p>
        </w:tc>
      </w:tr>
      <w:tr w:rsidR="00EA076B" w:rsidRPr="00A71D81" w:rsidTr="00B219DF">
        <w:tc>
          <w:tcPr>
            <w:tcW w:w="1560" w:type="dxa"/>
            <w:vAlign w:val="bottom"/>
          </w:tcPr>
          <w:p w:rsidR="00EA076B" w:rsidRPr="008F10C7" w:rsidRDefault="00EA076B" w:rsidP="00EA076B">
            <w:pPr>
              <w:pStyle w:val="23"/>
              <w:spacing w:line="240" w:lineRule="auto"/>
              <w:ind w:firstLine="0"/>
              <w:jc w:val="center"/>
              <w:rPr>
                <w:rFonts w:ascii="GHEA Grapalat" w:hAnsi="GHEA Grapalat"/>
                <w:i/>
                <w:lang w:val="hy-AM"/>
              </w:rPr>
            </w:pPr>
            <w:r>
              <w:rPr>
                <w:rFonts w:ascii="GHEA Grapalat" w:hAnsi="GHEA Grapalat"/>
                <w:i/>
                <w:lang w:val="hy-AM"/>
              </w:rPr>
              <w:t>12</w:t>
            </w:r>
          </w:p>
        </w:tc>
        <w:tc>
          <w:tcPr>
            <w:tcW w:w="1275" w:type="dxa"/>
          </w:tcPr>
          <w:p w:rsidR="00EA076B" w:rsidRPr="00BB0090" w:rsidRDefault="00EA076B" w:rsidP="00EA076B">
            <w:pPr>
              <w:pStyle w:val="23"/>
              <w:spacing w:line="240" w:lineRule="auto"/>
              <w:ind w:firstLine="0"/>
              <w:jc w:val="center"/>
              <w:rPr>
                <w:rFonts w:ascii="GHEA Grapalat" w:hAnsi="GHEA Grapalat"/>
                <w:i/>
                <w:iCs/>
              </w:rPr>
            </w:pPr>
          </w:p>
        </w:tc>
        <w:tc>
          <w:tcPr>
            <w:tcW w:w="7515" w:type="dxa"/>
            <w:tcBorders>
              <w:top w:val="nil"/>
              <w:left w:val="single" w:sz="4" w:space="0" w:color="auto"/>
              <w:bottom w:val="single" w:sz="4" w:space="0" w:color="auto"/>
              <w:right w:val="single" w:sz="4" w:space="0" w:color="auto"/>
            </w:tcBorders>
            <w:shd w:val="clear" w:color="auto" w:fill="auto"/>
            <w:vAlign w:val="bottom"/>
          </w:tcPr>
          <w:p w:rsidR="00EA076B" w:rsidRPr="003835C6" w:rsidRDefault="00EA076B" w:rsidP="00EA076B">
            <w:pPr>
              <w:pStyle w:val="23"/>
              <w:spacing w:line="240" w:lineRule="auto"/>
              <w:ind w:firstLine="0"/>
              <w:rPr>
                <w:rFonts w:ascii="Arial LatArm" w:hAnsi="Arial LatArm"/>
                <w:i/>
                <w:iCs/>
                <w:sz w:val="18"/>
                <w:szCs w:val="18"/>
              </w:rPr>
            </w:pPr>
            <w:r w:rsidRPr="003835C6">
              <w:rPr>
                <w:rFonts w:ascii="Arial" w:hAnsi="Arial" w:cs="Arial"/>
                <w:i/>
                <w:iCs/>
                <w:color w:val="000000"/>
                <w:sz w:val="18"/>
                <w:szCs w:val="18"/>
              </w:rPr>
              <w:t>ամօքսիցիլին</w:t>
            </w:r>
            <w:r w:rsidRPr="003835C6">
              <w:rPr>
                <w:rFonts w:ascii="Arial LatArm" w:hAnsi="Arial LatArm" w:cs="Calibri"/>
                <w:i/>
                <w:iCs/>
                <w:color w:val="000000"/>
                <w:sz w:val="18"/>
                <w:szCs w:val="18"/>
              </w:rPr>
              <w:br/>
              <w:t>(</w:t>
            </w:r>
            <w:r w:rsidRPr="003835C6">
              <w:rPr>
                <w:rFonts w:ascii="Arial" w:hAnsi="Arial" w:cs="Arial"/>
                <w:i/>
                <w:iCs/>
                <w:color w:val="000000"/>
                <w:sz w:val="18"/>
                <w:szCs w:val="18"/>
              </w:rPr>
              <w:t>ամօքսիցիլինիտրիհիդրատ</w:t>
            </w:r>
          </w:p>
        </w:tc>
      </w:tr>
      <w:tr w:rsidR="00EA076B" w:rsidRPr="00A71D81" w:rsidTr="00B219DF">
        <w:tc>
          <w:tcPr>
            <w:tcW w:w="1560" w:type="dxa"/>
            <w:vAlign w:val="bottom"/>
          </w:tcPr>
          <w:p w:rsidR="00EA076B" w:rsidRPr="008F10C7" w:rsidRDefault="00EA076B" w:rsidP="00EA076B">
            <w:pPr>
              <w:pStyle w:val="23"/>
              <w:spacing w:line="240" w:lineRule="auto"/>
              <w:ind w:firstLine="0"/>
              <w:jc w:val="center"/>
              <w:rPr>
                <w:rFonts w:ascii="GHEA Grapalat" w:hAnsi="GHEA Grapalat"/>
                <w:i/>
                <w:lang w:val="hy-AM"/>
              </w:rPr>
            </w:pPr>
            <w:r>
              <w:rPr>
                <w:rFonts w:ascii="GHEA Grapalat" w:hAnsi="GHEA Grapalat"/>
                <w:i/>
                <w:lang w:val="hy-AM"/>
              </w:rPr>
              <w:t>13</w:t>
            </w:r>
          </w:p>
        </w:tc>
        <w:tc>
          <w:tcPr>
            <w:tcW w:w="1275" w:type="dxa"/>
          </w:tcPr>
          <w:p w:rsidR="00EA076B" w:rsidRPr="00BB0090" w:rsidRDefault="00EA076B" w:rsidP="00EA076B">
            <w:pPr>
              <w:pStyle w:val="23"/>
              <w:spacing w:line="240" w:lineRule="auto"/>
              <w:ind w:firstLine="0"/>
              <w:jc w:val="center"/>
              <w:rPr>
                <w:rFonts w:ascii="GHEA Grapalat" w:hAnsi="GHEA Grapalat"/>
                <w:i/>
                <w:iCs/>
              </w:rPr>
            </w:pPr>
          </w:p>
        </w:tc>
        <w:tc>
          <w:tcPr>
            <w:tcW w:w="7515" w:type="dxa"/>
            <w:tcBorders>
              <w:top w:val="nil"/>
              <w:left w:val="single" w:sz="4" w:space="0" w:color="auto"/>
              <w:bottom w:val="single" w:sz="4" w:space="0" w:color="auto"/>
              <w:right w:val="single" w:sz="4" w:space="0" w:color="auto"/>
            </w:tcBorders>
            <w:shd w:val="clear" w:color="auto" w:fill="auto"/>
            <w:vAlign w:val="bottom"/>
          </w:tcPr>
          <w:p w:rsidR="00EA076B" w:rsidRPr="003835C6" w:rsidRDefault="00EA076B" w:rsidP="00EA076B">
            <w:pPr>
              <w:pStyle w:val="23"/>
              <w:spacing w:line="240" w:lineRule="auto"/>
              <w:ind w:firstLine="0"/>
              <w:rPr>
                <w:rFonts w:ascii="Arial LatArm" w:hAnsi="Arial LatArm"/>
                <w:i/>
                <w:iCs/>
                <w:sz w:val="18"/>
                <w:szCs w:val="18"/>
              </w:rPr>
            </w:pPr>
            <w:r w:rsidRPr="003835C6">
              <w:rPr>
                <w:rFonts w:ascii="Arial" w:hAnsi="Arial" w:cs="Arial"/>
                <w:i/>
                <w:iCs/>
                <w:color w:val="000000"/>
                <w:sz w:val="18"/>
                <w:szCs w:val="18"/>
              </w:rPr>
              <w:t>պիրացետամ</w:t>
            </w:r>
          </w:p>
        </w:tc>
      </w:tr>
      <w:tr w:rsidR="00EA076B" w:rsidRPr="00A71D81" w:rsidTr="00B219DF">
        <w:tc>
          <w:tcPr>
            <w:tcW w:w="1560" w:type="dxa"/>
            <w:vAlign w:val="bottom"/>
          </w:tcPr>
          <w:p w:rsidR="00EA076B" w:rsidRPr="008F10C7" w:rsidRDefault="00EA076B" w:rsidP="00EA076B">
            <w:pPr>
              <w:pStyle w:val="23"/>
              <w:spacing w:line="240" w:lineRule="auto"/>
              <w:ind w:firstLine="0"/>
              <w:jc w:val="center"/>
              <w:rPr>
                <w:rFonts w:ascii="GHEA Grapalat" w:hAnsi="GHEA Grapalat"/>
                <w:i/>
                <w:lang w:val="hy-AM"/>
              </w:rPr>
            </w:pPr>
            <w:r>
              <w:rPr>
                <w:rFonts w:ascii="GHEA Grapalat" w:hAnsi="GHEA Grapalat"/>
                <w:i/>
                <w:lang w:val="hy-AM"/>
              </w:rPr>
              <w:t>14</w:t>
            </w:r>
          </w:p>
        </w:tc>
        <w:tc>
          <w:tcPr>
            <w:tcW w:w="1275" w:type="dxa"/>
          </w:tcPr>
          <w:p w:rsidR="00EA076B" w:rsidRPr="00BB0090" w:rsidRDefault="00EA076B" w:rsidP="00EA076B">
            <w:pPr>
              <w:pStyle w:val="23"/>
              <w:spacing w:line="240" w:lineRule="auto"/>
              <w:ind w:firstLine="0"/>
              <w:jc w:val="center"/>
              <w:rPr>
                <w:rFonts w:ascii="GHEA Grapalat" w:hAnsi="GHEA Grapalat"/>
                <w:i/>
                <w:iCs/>
              </w:rPr>
            </w:pPr>
          </w:p>
        </w:tc>
        <w:tc>
          <w:tcPr>
            <w:tcW w:w="7515" w:type="dxa"/>
            <w:tcBorders>
              <w:top w:val="nil"/>
              <w:left w:val="single" w:sz="4" w:space="0" w:color="auto"/>
              <w:bottom w:val="single" w:sz="4" w:space="0" w:color="auto"/>
              <w:right w:val="single" w:sz="4" w:space="0" w:color="auto"/>
            </w:tcBorders>
            <w:shd w:val="clear" w:color="auto" w:fill="auto"/>
            <w:vAlign w:val="bottom"/>
          </w:tcPr>
          <w:p w:rsidR="00EA076B" w:rsidRPr="003835C6" w:rsidRDefault="00EA076B" w:rsidP="00EA076B">
            <w:pPr>
              <w:pStyle w:val="23"/>
              <w:spacing w:line="240" w:lineRule="auto"/>
              <w:ind w:firstLine="0"/>
              <w:rPr>
                <w:rFonts w:ascii="Arial LatArm" w:hAnsi="Arial LatArm"/>
                <w:i/>
                <w:iCs/>
                <w:sz w:val="18"/>
                <w:szCs w:val="18"/>
              </w:rPr>
            </w:pPr>
            <w:r w:rsidRPr="003835C6">
              <w:rPr>
                <w:rFonts w:ascii="Arial" w:hAnsi="Arial" w:cs="Arial"/>
                <w:i/>
                <w:iCs/>
                <w:color w:val="000000"/>
                <w:sz w:val="18"/>
                <w:szCs w:val="18"/>
              </w:rPr>
              <w:t>կապտոպրիլ</w:t>
            </w:r>
          </w:p>
        </w:tc>
      </w:tr>
      <w:tr w:rsidR="00EA076B" w:rsidRPr="00A71D81" w:rsidTr="00B219DF">
        <w:tc>
          <w:tcPr>
            <w:tcW w:w="1560" w:type="dxa"/>
            <w:vAlign w:val="bottom"/>
          </w:tcPr>
          <w:p w:rsidR="00EA076B" w:rsidRPr="008F10C7" w:rsidRDefault="00EA076B" w:rsidP="00EA076B">
            <w:pPr>
              <w:pStyle w:val="23"/>
              <w:spacing w:line="240" w:lineRule="auto"/>
              <w:ind w:firstLine="0"/>
              <w:jc w:val="center"/>
              <w:rPr>
                <w:rFonts w:ascii="GHEA Grapalat" w:hAnsi="GHEA Grapalat"/>
                <w:i/>
                <w:lang w:val="hy-AM"/>
              </w:rPr>
            </w:pPr>
            <w:r>
              <w:rPr>
                <w:rFonts w:ascii="GHEA Grapalat" w:hAnsi="GHEA Grapalat"/>
                <w:i/>
                <w:lang w:val="hy-AM"/>
              </w:rPr>
              <w:t>15</w:t>
            </w:r>
          </w:p>
        </w:tc>
        <w:tc>
          <w:tcPr>
            <w:tcW w:w="1275" w:type="dxa"/>
          </w:tcPr>
          <w:p w:rsidR="00EA076B" w:rsidRPr="00BB0090" w:rsidRDefault="00EA076B" w:rsidP="00EA076B">
            <w:pPr>
              <w:pStyle w:val="23"/>
              <w:spacing w:line="240" w:lineRule="auto"/>
              <w:ind w:firstLine="0"/>
              <w:jc w:val="center"/>
              <w:rPr>
                <w:rFonts w:ascii="GHEA Grapalat" w:hAnsi="GHEA Grapalat"/>
                <w:i/>
                <w:iCs/>
              </w:rPr>
            </w:pPr>
          </w:p>
        </w:tc>
        <w:tc>
          <w:tcPr>
            <w:tcW w:w="7515" w:type="dxa"/>
            <w:tcBorders>
              <w:top w:val="nil"/>
              <w:left w:val="single" w:sz="4" w:space="0" w:color="auto"/>
              <w:bottom w:val="single" w:sz="4" w:space="0" w:color="auto"/>
              <w:right w:val="single" w:sz="4" w:space="0" w:color="auto"/>
            </w:tcBorders>
            <w:shd w:val="clear" w:color="auto" w:fill="auto"/>
            <w:vAlign w:val="bottom"/>
          </w:tcPr>
          <w:p w:rsidR="00EA076B" w:rsidRPr="003835C6" w:rsidRDefault="00EA076B" w:rsidP="00EA076B">
            <w:pPr>
              <w:pStyle w:val="23"/>
              <w:spacing w:line="240" w:lineRule="auto"/>
              <w:ind w:firstLine="0"/>
              <w:rPr>
                <w:rFonts w:ascii="Arial LatArm" w:hAnsi="Arial LatArm"/>
                <w:i/>
                <w:iCs/>
                <w:sz w:val="18"/>
                <w:szCs w:val="18"/>
              </w:rPr>
            </w:pPr>
            <w:r w:rsidRPr="003835C6">
              <w:rPr>
                <w:rFonts w:ascii="Arial" w:hAnsi="Arial" w:cs="Arial"/>
                <w:i/>
                <w:iCs/>
                <w:color w:val="000000"/>
                <w:sz w:val="18"/>
                <w:szCs w:val="18"/>
              </w:rPr>
              <w:t>սպիրոնոլակտոն</w:t>
            </w:r>
          </w:p>
        </w:tc>
      </w:tr>
      <w:tr w:rsidR="00EA076B" w:rsidRPr="00701E41" w:rsidTr="00B219DF">
        <w:tc>
          <w:tcPr>
            <w:tcW w:w="1560" w:type="dxa"/>
            <w:vAlign w:val="bottom"/>
          </w:tcPr>
          <w:p w:rsidR="00EA076B" w:rsidRPr="008F10C7" w:rsidRDefault="00EA076B" w:rsidP="00EA076B">
            <w:pPr>
              <w:pStyle w:val="23"/>
              <w:spacing w:line="240" w:lineRule="auto"/>
              <w:ind w:firstLine="0"/>
              <w:jc w:val="center"/>
              <w:rPr>
                <w:rFonts w:ascii="GHEA Grapalat" w:hAnsi="GHEA Grapalat"/>
                <w:i/>
                <w:lang w:val="hy-AM"/>
              </w:rPr>
            </w:pPr>
            <w:r>
              <w:rPr>
                <w:rFonts w:ascii="GHEA Grapalat" w:hAnsi="GHEA Grapalat"/>
                <w:i/>
                <w:lang w:val="hy-AM"/>
              </w:rPr>
              <w:t>16</w:t>
            </w:r>
          </w:p>
        </w:tc>
        <w:tc>
          <w:tcPr>
            <w:tcW w:w="1275" w:type="dxa"/>
          </w:tcPr>
          <w:p w:rsidR="00EA076B" w:rsidRPr="00BB0090" w:rsidRDefault="00EA076B" w:rsidP="00EA076B">
            <w:pPr>
              <w:pStyle w:val="23"/>
              <w:spacing w:line="240" w:lineRule="auto"/>
              <w:ind w:firstLine="0"/>
              <w:jc w:val="center"/>
              <w:rPr>
                <w:rFonts w:ascii="GHEA Grapalat" w:hAnsi="GHEA Grapalat"/>
                <w:i/>
                <w:iCs/>
              </w:rPr>
            </w:pPr>
          </w:p>
        </w:tc>
        <w:tc>
          <w:tcPr>
            <w:tcW w:w="7515" w:type="dxa"/>
            <w:tcBorders>
              <w:top w:val="nil"/>
              <w:left w:val="single" w:sz="4" w:space="0" w:color="auto"/>
              <w:bottom w:val="single" w:sz="4" w:space="0" w:color="auto"/>
              <w:right w:val="single" w:sz="4" w:space="0" w:color="auto"/>
            </w:tcBorders>
            <w:shd w:val="clear" w:color="auto" w:fill="auto"/>
            <w:vAlign w:val="bottom"/>
          </w:tcPr>
          <w:p w:rsidR="00EA076B" w:rsidRPr="003835C6" w:rsidRDefault="00EA076B" w:rsidP="00EA076B">
            <w:pPr>
              <w:pStyle w:val="23"/>
              <w:spacing w:line="240" w:lineRule="auto"/>
              <w:ind w:firstLine="0"/>
              <w:rPr>
                <w:rFonts w:ascii="Arial LatArm" w:hAnsi="Arial LatArm"/>
                <w:i/>
                <w:iCs/>
                <w:sz w:val="18"/>
                <w:szCs w:val="18"/>
              </w:rPr>
            </w:pPr>
            <w:r w:rsidRPr="003835C6">
              <w:rPr>
                <w:rFonts w:ascii="Arial" w:hAnsi="Arial" w:cs="Arial"/>
                <w:i/>
                <w:iCs/>
                <w:color w:val="000000"/>
                <w:sz w:val="18"/>
                <w:szCs w:val="18"/>
              </w:rPr>
              <w:t>ֆուրոսեմիդ</w:t>
            </w:r>
          </w:p>
        </w:tc>
      </w:tr>
      <w:tr w:rsidR="00EA076B" w:rsidRPr="00A71D81" w:rsidTr="00E36258">
        <w:tc>
          <w:tcPr>
            <w:tcW w:w="1560" w:type="dxa"/>
            <w:vAlign w:val="bottom"/>
          </w:tcPr>
          <w:p w:rsidR="00EA076B" w:rsidRPr="008F10C7" w:rsidRDefault="00EA076B" w:rsidP="00EA076B">
            <w:pPr>
              <w:pStyle w:val="23"/>
              <w:spacing w:line="240" w:lineRule="auto"/>
              <w:ind w:firstLine="0"/>
              <w:jc w:val="center"/>
              <w:rPr>
                <w:rFonts w:ascii="GHEA Grapalat" w:hAnsi="GHEA Grapalat"/>
                <w:i/>
                <w:lang w:val="hy-AM"/>
              </w:rPr>
            </w:pPr>
            <w:r>
              <w:rPr>
                <w:rFonts w:ascii="GHEA Grapalat" w:hAnsi="GHEA Grapalat"/>
                <w:i/>
                <w:lang w:val="hy-AM"/>
              </w:rPr>
              <w:t>17</w:t>
            </w:r>
          </w:p>
        </w:tc>
        <w:tc>
          <w:tcPr>
            <w:tcW w:w="1275" w:type="dxa"/>
          </w:tcPr>
          <w:p w:rsidR="00EA076B" w:rsidRPr="00BB0090" w:rsidRDefault="00EA076B" w:rsidP="00EA076B">
            <w:pPr>
              <w:pStyle w:val="23"/>
              <w:spacing w:line="240" w:lineRule="auto"/>
              <w:ind w:firstLine="0"/>
              <w:jc w:val="center"/>
              <w:rPr>
                <w:rFonts w:ascii="GHEA Grapalat" w:hAnsi="GHEA Grapalat"/>
                <w:i/>
                <w:iCs/>
              </w:rPr>
            </w:pPr>
          </w:p>
        </w:tc>
        <w:tc>
          <w:tcPr>
            <w:tcW w:w="7515" w:type="dxa"/>
            <w:tcBorders>
              <w:top w:val="nil"/>
              <w:left w:val="single" w:sz="4" w:space="0" w:color="auto"/>
              <w:bottom w:val="single" w:sz="4" w:space="0" w:color="auto"/>
              <w:right w:val="single" w:sz="4" w:space="0" w:color="auto"/>
            </w:tcBorders>
            <w:shd w:val="clear" w:color="000000" w:fill="FFFFFF"/>
            <w:vAlign w:val="bottom"/>
          </w:tcPr>
          <w:p w:rsidR="00EA076B" w:rsidRPr="003835C6" w:rsidRDefault="00EA076B" w:rsidP="00EA076B">
            <w:pPr>
              <w:pStyle w:val="23"/>
              <w:spacing w:line="240" w:lineRule="auto"/>
              <w:ind w:firstLine="0"/>
              <w:rPr>
                <w:rFonts w:ascii="Arial LatArm" w:hAnsi="Arial LatArm"/>
                <w:i/>
                <w:iCs/>
                <w:sz w:val="18"/>
                <w:szCs w:val="18"/>
              </w:rPr>
            </w:pPr>
            <w:r w:rsidRPr="003835C6">
              <w:rPr>
                <w:rFonts w:ascii="Arial" w:hAnsi="Arial" w:cs="Arial"/>
                <w:i/>
                <w:iCs/>
                <w:color w:val="000000"/>
                <w:sz w:val="18"/>
                <w:szCs w:val="18"/>
              </w:rPr>
              <w:t>դիֆենհիդրամին</w:t>
            </w:r>
            <w:r w:rsidRPr="003835C6">
              <w:rPr>
                <w:rFonts w:ascii="Arial LatArm" w:hAnsi="Arial LatArm" w:cs="Calibri"/>
                <w:i/>
                <w:iCs/>
                <w:color w:val="000000"/>
                <w:sz w:val="18"/>
                <w:szCs w:val="18"/>
              </w:rPr>
              <w:br/>
              <w:t xml:space="preserve"> (</w:t>
            </w:r>
            <w:r w:rsidRPr="003835C6">
              <w:rPr>
                <w:rFonts w:ascii="Arial" w:hAnsi="Arial" w:cs="Arial"/>
                <w:i/>
                <w:iCs/>
                <w:color w:val="000000"/>
                <w:sz w:val="18"/>
                <w:szCs w:val="18"/>
              </w:rPr>
              <w:t>դիֆենհիդրամինիհիդրոքլորիդ</w:t>
            </w:r>
            <w:r w:rsidRPr="003835C6">
              <w:rPr>
                <w:rFonts w:ascii="Arial LatArm" w:hAnsi="Arial LatArm" w:cs="Calibri"/>
                <w:i/>
                <w:iCs/>
                <w:color w:val="000000"/>
                <w:sz w:val="18"/>
                <w:szCs w:val="18"/>
              </w:rPr>
              <w:t>)</w:t>
            </w:r>
          </w:p>
        </w:tc>
      </w:tr>
      <w:tr w:rsidR="00EA076B" w:rsidRPr="00A71D81" w:rsidTr="00B219DF">
        <w:tc>
          <w:tcPr>
            <w:tcW w:w="1560" w:type="dxa"/>
            <w:vAlign w:val="bottom"/>
          </w:tcPr>
          <w:p w:rsidR="00EA076B" w:rsidRPr="008F10C7" w:rsidRDefault="00EA076B" w:rsidP="00EA076B">
            <w:pPr>
              <w:pStyle w:val="23"/>
              <w:spacing w:line="240" w:lineRule="auto"/>
              <w:ind w:firstLine="0"/>
              <w:jc w:val="center"/>
              <w:rPr>
                <w:rFonts w:ascii="GHEA Grapalat" w:hAnsi="GHEA Grapalat"/>
                <w:i/>
                <w:lang w:val="hy-AM"/>
              </w:rPr>
            </w:pPr>
            <w:r>
              <w:rPr>
                <w:rFonts w:ascii="GHEA Grapalat" w:hAnsi="GHEA Grapalat"/>
                <w:i/>
                <w:lang w:val="hy-AM"/>
              </w:rPr>
              <w:t>18</w:t>
            </w:r>
          </w:p>
        </w:tc>
        <w:tc>
          <w:tcPr>
            <w:tcW w:w="1275" w:type="dxa"/>
          </w:tcPr>
          <w:p w:rsidR="00EA076B" w:rsidRPr="00BB0090" w:rsidRDefault="00EA076B" w:rsidP="00EA076B">
            <w:pPr>
              <w:pStyle w:val="23"/>
              <w:spacing w:line="240" w:lineRule="auto"/>
              <w:ind w:firstLine="0"/>
              <w:jc w:val="center"/>
              <w:rPr>
                <w:rFonts w:ascii="GHEA Grapalat" w:hAnsi="GHEA Grapalat"/>
                <w:i/>
                <w:iCs/>
              </w:rPr>
            </w:pPr>
          </w:p>
        </w:tc>
        <w:tc>
          <w:tcPr>
            <w:tcW w:w="7515" w:type="dxa"/>
            <w:tcBorders>
              <w:top w:val="nil"/>
              <w:left w:val="single" w:sz="4" w:space="0" w:color="auto"/>
              <w:bottom w:val="single" w:sz="4" w:space="0" w:color="auto"/>
              <w:right w:val="single" w:sz="4" w:space="0" w:color="auto"/>
            </w:tcBorders>
            <w:shd w:val="clear" w:color="auto" w:fill="auto"/>
            <w:vAlign w:val="bottom"/>
          </w:tcPr>
          <w:p w:rsidR="00EA076B" w:rsidRPr="003835C6" w:rsidRDefault="00EA076B" w:rsidP="00EA076B">
            <w:pPr>
              <w:pStyle w:val="23"/>
              <w:spacing w:line="240" w:lineRule="auto"/>
              <w:ind w:firstLine="0"/>
              <w:rPr>
                <w:rFonts w:ascii="Arial LatArm" w:hAnsi="Arial LatArm"/>
                <w:i/>
                <w:iCs/>
                <w:sz w:val="18"/>
                <w:szCs w:val="18"/>
              </w:rPr>
            </w:pPr>
            <w:r w:rsidRPr="003835C6">
              <w:rPr>
                <w:rFonts w:ascii="Arial" w:hAnsi="Arial" w:cs="Arial"/>
                <w:i/>
                <w:iCs/>
                <w:color w:val="000000"/>
                <w:sz w:val="18"/>
                <w:szCs w:val="18"/>
              </w:rPr>
              <w:t>պարացետամոլ</w:t>
            </w:r>
          </w:p>
        </w:tc>
      </w:tr>
      <w:tr w:rsidR="00EA076B" w:rsidRPr="00A71D81" w:rsidTr="00B219DF">
        <w:tc>
          <w:tcPr>
            <w:tcW w:w="1560" w:type="dxa"/>
            <w:vAlign w:val="bottom"/>
          </w:tcPr>
          <w:p w:rsidR="00EA076B" w:rsidRPr="008F10C7" w:rsidRDefault="00EA076B" w:rsidP="00EA076B">
            <w:pPr>
              <w:pStyle w:val="23"/>
              <w:spacing w:line="240" w:lineRule="auto"/>
              <w:ind w:firstLine="0"/>
              <w:jc w:val="center"/>
              <w:rPr>
                <w:rFonts w:ascii="GHEA Grapalat" w:hAnsi="GHEA Grapalat"/>
                <w:i/>
                <w:lang w:val="hy-AM"/>
              </w:rPr>
            </w:pPr>
            <w:r>
              <w:rPr>
                <w:rFonts w:ascii="GHEA Grapalat" w:hAnsi="GHEA Grapalat"/>
                <w:i/>
                <w:lang w:val="hy-AM"/>
              </w:rPr>
              <w:t>19</w:t>
            </w:r>
          </w:p>
        </w:tc>
        <w:tc>
          <w:tcPr>
            <w:tcW w:w="1275" w:type="dxa"/>
          </w:tcPr>
          <w:p w:rsidR="00EA076B" w:rsidRPr="00BB0090" w:rsidRDefault="00EA076B" w:rsidP="00EA076B">
            <w:pPr>
              <w:pStyle w:val="23"/>
              <w:spacing w:line="240" w:lineRule="auto"/>
              <w:ind w:firstLine="0"/>
              <w:jc w:val="center"/>
              <w:rPr>
                <w:rFonts w:ascii="GHEA Grapalat" w:hAnsi="GHEA Grapalat"/>
                <w:i/>
                <w:iCs/>
              </w:rPr>
            </w:pPr>
          </w:p>
        </w:tc>
        <w:tc>
          <w:tcPr>
            <w:tcW w:w="7515" w:type="dxa"/>
            <w:tcBorders>
              <w:top w:val="nil"/>
              <w:left w:val="single" w:sz="4" w:space="0" w:color="auto"/>
              <w:bottom w:val="single" w:sz="4" w:space="0" w:color="auto"/>
              <w:right w:val="single" w:sz="4" w:space="0" w:color="auto"/>
            </w:tcBorders>
            <w:shd w:val="clear" w:color="auto" w:fill="auto"/>
            <w:vAlign w:val="bottom"/>
          </w:tcPr>
          <w:p w:rsidR="00EA076B" w:rsidRPr="003835C6" w:rsidRDefault="00EA076B" w:rsidP="00EA076B">
            <w:pPr>
              <w:pStyle w:val="23"/>
              <w:spacing w:line="240" w:lineRule="auto"/>
              <w:ind w:firstLine="0"/>
              <w:rPr>
                <w:rFonts w:ascii="Arial LatArm" w:hAnsi="Arial LatArm"/>
                <w:i/>
                <w:iCs/>
                <w:sz w:val="18"/>
                <w:szCs w:val="18"/>
              </w:rPr>
            </w:pPr>
            <w:r w:rsidRPr="003835C6">
              <w:rPr>
                <w:rFonts w:ascii="Arial" w:hAnsi="Arial" w:cs="Arial"/>
                <w:i/>
                <w:iCs/>
                <w:color w:val="000000"/>
                <w:sz w:val="18"/>
                <w:szCs w:val="18"/>
              </w:rPr>
              <w:t>դեքսամեթազոն</w:t>
            </w:r>
            <w:r w:rsidRPr="003835C6">
              <w:rPr>
                <w:rFonts w:ascii="Arial LatArm" w:hAnsi="Arial LatArm" w:cs="Calibri"/>
                <w:i/>
                <w:iCs/>
                <w:color w:val="000000"/>
                <w:sz w:val="18"/>
                <w:szCs w:val="18"/>
              </w:rPr>
              <w:br/>
              <w:t xml:space="preserve"> (</w:t>
            </w:r>
            <w:r w:rsidRPr="003835C6">
              <w:rPr>
                <w:rFonts w:ascii="Arial" w:hAnsi="Arial" w:cs="Arial"/>
                <w:i/>
                <w:iCs/>
                <w:color w:val="000000"/>
                <w:sz w:val="18"/>
                <w:szCs w:val="18"/>
              </w:rPr>
              <w:t>դեքսամեթազոննատրիումիֆոսֆատ</w:t>
            </w:r>
            <w:r w:rsidRPr="003835C6">
              <w:rPr>
                <w:rFonts w:ascii="Arial LatArm" w:hAnsi="Arial LatArm" w:cs="Calibri"/>
                <w:i/>
                <w:iCs/>
                <w:color w:val="000000"/>
                <w:sz w:val="18"/>
                <w:szCs w:val="18"/>
              </w:rPr>
              <w:t>)</w:t>
            </w:r>
          </w:p>
        </w:tc>
      </w:tr>
      <w:tr w:rsidR="00EA076B" w:rsidRPr="00A71D81" w:rsidTr="00B219DF">
        <w:tc>
          <w:tcPr>
            <w:tcW w:w="1560" w:type="dxa"/>
            <w:vAlign w:val="bottom"/>
          </w:tcPr>
          <w:p w:rsidR="00EA076B" w:rsidRPr="008F10C7" w:rsidRDefault="00EA076B" w:rsidP="00EA076B">
            <w:pPr>
              <w:pStyle w:val="23"/>
              <w:spacing w:line="240" w:lineRule="auto"/>
              <w:ind w:firstLine="0"/>
              <w:jc w:val="center"/>
              <w:rPr>
                <w:rFonts w:ascii="GHEA Grapalat" w:hAnsi="GHEA Grapalat"/>
                <w:i/>
                <w:lang w:val="hy-AM"/>
              </w:rPr>
            </w:pPr>
            <w:r>
              <w:rPr>
                <w:rFonts w:ascii="GHEA Grapalat" w:hAnsi="GHEA Grapalat"/>
                <w:i/>
                <w:lang w:val="hy-AM"/>
              </w:rPr>
              <w:t>20</w:t>
            </w:r>
          </w:p>
        </w:tc>
        <w:tc>
          <w:tcPr>
            <w:tcW w:w="1275" w:type="dxa"/>
          </w:tcPr>
          <w:p w:rsidR="00EA076B" w:rsidRPr="00BB0090" w:rsidRDefault="00EA076B" w:rsidP="00EA076B">
            <w:pPr>
              <w:pStyle w:val="23"/>
              <w:spacing w:line="240" w:lineRule="auto"/>
              <w:ind w:firstLine="0"/>
              <w:jc w:val="center"/>
              <w:rPr>
                <w:rFonts w:ascii="GHEA Grapalat" w:hAnsi="GHEA Grapalat"/>
                <w:i/>
                <w:iCs/>
              </w:rPr>
            </w:pPr>
          </w:p>
        </w:tc>
        <w:tc>
          <w:tcPr>
            <w:tcW w:w="7515" w:type="dxa"/>
            <w:tcBorders>
              <w:top w:val="nil"/>
              <w:left w:val="single" w:sz="4" w:space="0" w:color="auto"/>
              <w:bottom w:val="single" w:sz="4" w:space="0" w:color="auto"/>
              <w:right w:val="single" w:sz="4" w:space="0" w:color="auto"/>
            </w:tcBorders>
            <w:shd w:val="clear" w:color="auto" w:fill="auto"/>
            <w:vAlign w:val="bottom"/>
          </w:tcPr>
          <w:p w:rsidR="00EA076B" w:rsidRPr="003835C6" w:rsidRDefault="00EA076B" w:rsidP="00EA076B">
            <w:pPr>
              <w:pStyle w:val="23"/>
              <w:spacing w:line="240" w:lineRule="auto"/>
              <w:ind w:firstLine="0"/>
              <w:rPr>
                <w:rFonts w:ascii="Arial LatArm" w:hAnsi="Arial LatArm"/>
                <w:i/>
                <w:iCs/>
                <w:sz w:val="18"/>
                <w:szCs w:val="18"/>
              </w:rPr>
            </w:pPr>
            <w:r w:rsidRPr="003835C6">
              <w:rPr>
                <w:rFonts w:ascii="Arial" w:hAnsi="Arial" w:cs="Arial"/>
                <w:i/>
                <w:iCs/>
                <w:color w:val="000000"/>
                <w:sz w:val="18"/>
                <w:szCs w:val="18"/>
              </w:rPr>
              <w:t>վարֆարին</w:t>
            </w:r>
            <w:r w:rsidRPr="003835C6">
              <w:rPr>
                <w:rFonts w:ascii="Arial LatArm" w:hAnsi="Arial LatArm" w:cs="Calibri"/>
                <w:i/>
                <w:iCs/>
                <w:color w:val="000000"/>
                <w:sz w:val="18"/>
                <w:szCs w:val="18"/>
              </w:rPr>
              <w:br/>
              <w:t>(</w:t>
            </w:r>
            <w:r w:rsidRPr="003835C6">
              <w:rPr>
                <w:rFonts w:ascii="Arial" w:hAnsi="Arial" w:cs="Arial"/>
                <w:i/>
                <w:iCs/>
                <w:color w:val="000000"/>
                <w:sz w:val="18"/>
                <w:szCs w:val="18"/>
              </w:rPr>
              <w:t>վարֆարիննատրիում</w:t>
            </w:r>
            <w:r w:rsidRPr="003835C6">
              <w:rPr>
                <w:rFonts w:ascii="Arial LatArm" w:hAnsi="Arial LatArm" w:cs="Calibri"/>
                <w:i/>
                <w:iCs/>
                <w:color w:val="000000"/>
                <w:sz w:val="18"/>
                <w:szCs w:val="18"/>
              </w:rPr>
              <w:t>)</w:t>
            </w:r>
          </w:p>
        </w:tc>
      </w:tr>
      <w:tr w:rsidR="00EA076B" w:rsidRPr="00A71D81" w:rsidTr="00B219DF">
        <w:tc>
          <w:tcPr>
            <w:tcW w:w="1560" w:type="dxa"/>
            <w:vAlign w:val="bottom"/>
          </w:tcPr>
          <w:p w:rsidR="00EA076B" w:rsidRPr="008F10C7" w:rsidRDefault="00EA076B" w:rsidP="00EA076B">
            <w:pPr>
              <w:pStyle w:val="23"/>
              <w:spacing w:line="240" w:lineRule="auto"/>
              <w:ind w:firstLine="0"/>
              <w:jc w:val="center"/>
              <w:rPr>
                <w:rFonts w:ascii="GHEA Grapalat" w:hAnsi="GHEA Grapalat"/>
                <w:i/>
                <w:lang w:val="hy-AM"/>
              </w:rPr>
            </w:pPr>
            <w:r>
              <w:rPr>
                <w:rFonts w:ascii="GHEA Grapalat" w:hAnsi="GHEA Grapalat"/>
                <w:i/>
                <w:lang w:val="hy-AM"/>
              </w:rPr>
              <w:t>21</w:t>
            </w:r>
          </w:p>
        </w:tc>
        <w:tc>
          <w:tcPr>
            <w:tcW w:w="1275" w:type="dxa"/>
          </w:tcPr>
          <w:p w:rsidR="00EA076B" w:rsidRPr="00BB0090" w:rsidRDefault="00EA076B" w:rsidP="00EA076B">
            <w:pPr>
              <w:pStyle w:val="23"/>
              <w:spacing w:line="240" w:lineRule="auto"/>
              <w:ind w:firstLine="0"/>
              <w:jc w:val="center"/>
              <w:rPr>
                <w:rFonts w:ascii="GHEA Grapalat" w:hAnsi="GHEA Grapalat"/>
                <w:i/>
                <w:iCs/>
              </w:rPr>
            </w:pPr>
          </w:p>
        </w:tc>
        <w:tc>
          <w:tcPr>
            <w:tcW w:w="7515" w:type="dxa"/>
            <w:tcBorders>
              <w:top w:val="nil"/>
              <w:left w:val="single" w:sz="4" w:space="0" w:color="auto"/>
              <w:bottom w:val="single" w:sz="4" w:space="0" w:color="auto"/>
              <w:right w:val="single" w:sz="4" w:space="0" w:color="auto"/>
            </w:tcBorders>
            <w:shd w:val="clear" w:color="auto" w:fill="auto"/>
            <w:vAlign w:val="bottom"/>
          </w:tcPr>
          <w:p w:rsidR="00EA076B" w:rsidRPr="003835C6" w:rsidRDefault="00EA076B" w:rsidP="00EA076B">
            <w:pPr>
              <w:pStyle w:val="23"/>
              <w:spacing w:line="240" w:lineRule="auto"/>
              <w:ind w:firstLine="0"/>
              <w:rPr>
                <w:rFonts w:ascii="Arial LatArm" w:hAnsi="Arial LatArm"/>
                <w:i/>
                <w:iCs/>
                <w:sz w:val="18"/>
                <w:szCs w:val="18"/>
              </w:rPr>
            </w:pPr>
            <w:r w:rsidRPr="003835C6">
              <w:rPr>
                <w:rFonts w:ascii="Arial" w:hAnsi="Arial" w:cs="Arial"/>
                <w:i/>
                <w:iCs/>
                <w:color w:val="000000"/>
                <w:sz w:val="18"/>
                <w:szCs w:val="18"/>
              </w:rPr>
              <w:t>ֆլուկոնազոլ</w:t>
            </w:r>
          </w:p>
        </w:tc>
      </w:tr>
      <w:tr w:rsidR="00EA076B" w:rsidRPr="00A71D81" w:rsidTr="00B219DF">
        <w:tc>
          <w:tcPr>
            <w:tcW w:w="1560" w:type="dxa"/>
            <w:vAlign w:val="bottom"/>
          </w:tcPr>
          <w:p w:rsidR="00EA076B" w:rsidRPr="008F10C7" w:rsidRDefault="00EA076B" w:rsidP="00EA076B">
            <w:pPr>
              <w:pStyle w:val="23"/>
              <w:spacing w:line="240" w:lineRule="auto"/>
              <w:ind w:firstLine="0"/>
              <w:jc w:val="center"/>
              <w:rPr>
                <w:rFonts w:ascii="GHEA Grapalat" w:hAnsi="GHEA Grapalat"/>
                <w:i/>
                <w:lang w:val="hy-AM"/>
              </w:rPr>
            </w:pPr>
            <w:r>
              <w:rPr>
                <w:rFonts w:ascii="GHEA Grapalat" w:hAnsi="GHEA Grapalat"/>
                <w:i/>
                <w:lang w:val="hy-AM"/>
              </w:rPr>
              <w:t>22</w:t>
            </w:r>
          </w:p>
        </w:tc>
        <w:tc>
          <w:tcPr>
            <w:tcW w:w="1275" w:type="dxa"/>
          </w:tcPr>
          <w:p w:rsidR="00EA076B" w:rsidRPr="00BB0090" w:rsidRDefault="00EA076B" w:rsidP="00EA076B">
            <w:pPr>
              <w:pStyle w:val="23"/>
              <w:spacing w:line="240" w:lineRule="auto"/>
              <w:ind w:firstLine="0"/>
              <w:jc w:val="center"/>
              <w:rPr>
                <w:rFonts w:ascii="GHEA Grapalat" w:hAnsi="GHEA Grapalat"/>
                <w:i/>
                <w:iCs/>
              </w:rPr>
            </w:pPr>
          </w:p>
        </w:tc>
        <w:tc>
          <w:tcPr>
            <w:tcW w:w="7515" w:type="dxa"/>
            <w:tcBorders>
              <w:top w:val="nil"/>
              <w:left w:val="single" w:sz="4" w:space="0" w:color="auto"/>
              <w:bottom w:val="single" w:sz="4" w:space="0" w:color="auto"/>
              <w:right w:val="single" w:sz="4" w:space="0" w:color="auto"/>
            </w:tcBorders>
            <w:shd w:val="clear" w:color="auto" w:fill="auto"/>
            <w:vAlign w:val="bottom"/>
          </w:tcPr>
          <w:p w:rsidR="00EA076B" w:rsidRPr="003835C6" w:rsidRDefault="00EA076B" w:rsidP="00EA076B">
            <w:pPr>
              <w:pStyle w:val="23"/>
              <w:spacing w:line="240" w:lineRule="auto"/>
              <w:ind w:firstLine="0"/>
              <w:rPr>
                <w:rFonts w:ascii="Arial LatArm" w:hAnsi="Arial LatArm"/>
                <w:i/>
                <w:iCs/>
                <w:sz w:val="18"/>
                <w:szCs w:val="18"/>
              </w:rPr>
            </w:pPr>
            <w:r w:rsidRPr="003835C6">
              <w:rPr>
                <w:rFonts w:ascii="Arial" w:hAnsi="Arial" w:cs="Arial"/>
                <w:i/>
                <w:iCs/>
                <w:color w:val="000000"/>
                <w:sz w:val="18"/>
                <w:szCs w:val="18"/>
              </w:rPr>
              <w:t>ատորվաստատին</w:t>
            </w:r>
            <w:r w:rsidRPr="003835C6">
              <w:rPr>
                <w:rFonts w:ascii="Arial LatArm" w:hAnsi="Arial LatArm" w:cs="Calibri"/>
                <w:i/>
                <w:iCs/>
                <w:color w:val="000000"/>
                <w:sz w:val="18"/>
                <w:szCs w:val="18"/>
              </w:rPr>
              <w:br/>
              <w:t>(</w:t>
            </w:r>
            <w:r w:rsidRPr="003835C6">
              <w:rPr>
                <w:rFonts w:ascii="Arial" w:hAnsi="Arial" w:cs="Arial"/>
                <w:i/>
                <w:iCs/>
                <w:color w:val="000000"/>
                <w:sz w:val="18"/>
                <w:szCs w:val="18"/>
              </w:rPr>
              <w:t>ատորվաստատինկալցիում</w:t>
            </w:r>
            <w:r w:rsidRPr="003835C6">
              <w:rPr>
                <w:rFonts w:ascii="Arial LatArm" w:hAnsi="Arial LatArm" w:cs="Calibri"/>
                <w:i/>
                <w:iCs/>
                <w:color w:val="000000"/>
                <w:sz w:val="18"/>
                <w:szCs w:val="18"/>
              </w:rPr>
              <w:t>)</w:t>
            </w:r>
          </w:p>
        </w:tc>
      </w:tr>
      <w:tr w:rsidR="00EA076B" w:rsidRPr="00A71D81" w:rsidTr="00B219DF">
        <w:tc>
          <w:tcPr>
            <w:tcW w:w="1560" w:type="dxa"/>
            <w:vAlign w:val="bottom"/>
          </w:tcPr>
          <w:p w:rsidR="00EA076B" w:rsidRPr="008F10C7" w:rsidRDefault="00EA076B" w:rsidP="00EA076B">
            <w:pPr>
              <w:pStyle w:val="23"/>
              <w:spacing w:line="240" w:lineRule="auto"/>
              <w:ind w:firstLine="0"/>
              <w:jc w:val="center"/>
              <w:rPr>
                <w:rFonts w:ascii="GHEA Grapalat" w:hAnsi="GHEA Grapalat"/>
                <w:i/>
                <w:lang w:val="hy-AM"/>
              </w:rPr>
            </w:pPr>
            <w:r>
              <w:rPr>
                <w:rFonts w:ascii="GHEA Grapalat" w:hAnsi="GHEA Grapalat"/>
                <w:i/>
                <w:lang w:val="hy-AM"/>
              </w:rPr>
              <w:t>23</w:t>
            </w:r>
          </w:p>
        </w:tc>
        <w:tc>
          <w:tcPr>
            <w:tcW w:w="1275" w:type="dxa"/>
          </w:tcPr>
          <w:p w:rsidR="00EA076B" w:rsidRPr="00BB0090" w:rsidRDefault="00EA076B" w:rsidP="00EA076B">
            <w:pPr>
              <w:pStyle w:val="23"/>
              <w:spacing w:line="240" w:lineRule="auto"/>
              <w:ind w:firstLine="0"/>
              <w:jc w:val="center"/>
              <w:rPr>
                <w:rFonts w:ascii="GHEA Grapalat" w:hAnsi="GHEA Grapalat"/>
                <w:i/>
                <w:iCs/>
              </w:rPr>
            </w:pPr>
          </w:p>
        </w:tc>
        <w:tc>
          <w:tcPr>
            <w:tcW w:w="7515" w:type="dxa"/>
            <w:tcBorders>
              <w:top w:val="nil"/>
              <w:left w:val="single" w:sz="4" w:space="0" w:color="auto"/>
              <w:bottom w:val="single" w:sz="4" w:space="0" w:color="auto"/>
              <w:right w:val="single" w:sz="4" w:space="0" w:color="auto"/>
            </w:tcBorders>
            <w:shd w:val="clear" w:color="auto" w:fill="auto"/>
            <w:vAlign w:val="bottom"/>
          </w:tcPr>
          <w:p w:rsidR="00EA076B" w:rsidRPr="003835C6" w:rsidRDefault="00EA076B" w:rsidP="00EA076B">
            <w:pPr>
              <w:pStyle w:val="23"/>
              <w:spacing w:line="240" w:lineRule="auto"/>
              <w:ind w:firstLine="0"/>
              <w:rPr>
                <w:rFonts w:ascii="Arial LatArm" w:hAnsi="Arial LatArm"/>
                <w:i/>
                <w:iCs/>
                <w:sz w:val="18"/>
                <w:szCs w:val="18"/>
              </w:rPr>
            </w:pPr>
            <w:r w:rsidRPr="003835C6">
              <w:rPr>
                <w:rFonts w:ascii="Arial" w:hAnsi="Arial" w:cs="Arial"/>
                <w:i/>
                <w:iCs/>
                <w:color w:val="000000"/>
                <w:sz w:val="18"/>
                <w:szCs w:val="18"/>
              </w:rPr>
              <w:t>ացետիլսալիցիլաթթու</w:t>
            </w:r>
            <w:r w:rsidRPr="003835C6">
              <w:rPr>
                <w:rFonts w:ascii="Arial LatArm" w:hAnsi="Arial LatArm" w:cs="Calibri"/>
                <w:i/>
                <w:iCs/>
                <w:color w:val="000000"/>
                <w:sz w:val="18"/>
                <w:szCs w:val="18"/>
              </w:rPr>
              <w:t xml:space="preserve">, </w:t>
            </w:r>
            <w:r w:rsidRPr="003835C6">
              <w:rPr>
                <w:rFonts w:ascii="Arial LatArm" w:hAnsi="Arial LatArm" w:cs="Calibri"/>
                <w:i/>
                <w:iCs/>
                <w:color w:val="000000"/>
                <w:sz w:val="18"/>
                <w:szCs w:val="18"/>
              </w:rPr>
              <w:br/>
            </w:r>
            <w:r w:rsidRPr="003835C6">
              <w:rPr>
                <w:rFonts w:ascii="Arial" w:hAnsi="Arial" w:cs="Arial"/>
                <w:i/>
                <w:iCs/>
                <w:color w:val="000000"/>
                <w:sz w:val="18"/>
                <w:szCs w:val="18"/>
              </w:rPr>
              <w:t>մագնեզիումիհիդրօքսիդ</w:t>
            </w:r>
          </w:p>
        </w:tc>
      </w:tr>
      <w:tr w:rsidR="00EA076B" w:rsidRPr="00A71D81" w:rsidTr="00B219DF">
        <w:tc>
          <w:tcPr>
            <w:tcW w:w="1560" w:type="dxa"/>
            <w:vAlign w:val="bottom"/>
          </w:tcPr>
          <w:p w:rsidR="00EA076B" w:rsidRPr="008F10C7" w:rsidRDefault="00EA076B" w:rsidP="00EA076B">
            <w:pPr>
              <w:pStyle w:val="23"/>
              <w:spacing w:line="240" w:lineRule="auto"/>
              <w:ind w:firstLine="0"/>
              <w:jc w:val="center"/>
              <w:rPr>
                <w:rFonts w:ascii="GHEA Grapalat" w:hAnsi="GHEA Grapalat"/>
                <w:i/>
                <w:lang w:val="hy-AM"/>
              </w:rPr>
            </w:pPr>
            <w:r>
              <w:rPr>
                <w:rFonts w:ascii="GHEA Grapalat" w:hAnsi="GHEA Grapalat"/>
                <w:i/>
                <w:lang w:val="hy-AM"/>
              </w:rPr>
              <w:t>24</w:t>
            </w:r>
          </w:p>
        </w:tc>
        <w:tc>
          <w:tcPr>
            <w:tcW w:w="1275" w:type="dxa"/>
          </w:tcPr>
          <w:p w:rsidR="00EA076B" w:rsidRPr="00BB0090" w:rsidRDefault="00EA076B" w:rsidP="00EA076B">
            <w:pPr>
              <w:pStyle w:val="23"/>
              <w:spacing w:line="240" w:lineRule="auto"/>
              <w:ind w:firstLine="0"/>
              <w:jc w:val="center"/>
              <w:rPr>
                <w:rFonts w:ascii="GHEA Grapalat" w:hAnsi="GHEA Grapalat"/>
                <w:i/>
                <w:iCs/>
              </w:rPr>
            </w:pPr>
          </w:p>
        </w:tc>
        <w:tc>
          <w:tcPr>
            <w:tcW w:w="7515" w:type="dxa"/>
            <w:tcBorders>
              <w:top w:val="nil"/>
              <w:left w:val="single" w:sz="4" w:space="0" w:color="auto"/>
              <w:bottom w:val="single" w:sz="4" w:space="0" w:color="auto"/>
              <w:right w:val="single" w:sz="4" w:space="0" w:color="auto"/>
            </w:tcBorders>
            <w:shd w:val="clear" w:color="auto" w:fill="auto"/>
            <w:vAlign w:val="bottom"/>
          </w:tcPr>
          <w:p w:rsidR="00EA076B" w:rsidRPr="003835C6" w:rsidRDefault="00EA076B" w:rsidP="00EA076B">
            <w:pPr>
              <w:pStyle w:val="23"/>
              <w:spacing w:line="240" w:lineRule="auto"/>
              <w:ind w:firstLine="0"/>
              <w:rPr>
                <w:rFonts w:ascii="Arial LatArm" w:hAnsi="Arial LatArm"/>
                <w:i/>
                <w:iCs/>
                <w:sz w:val="18"/>
                <w:szCs w:val="18"/>
              </w:rPr>
            </w:pPr>
            <w:r w:rsidRPr="003835C6">
              <w:rPr>
                <w:rFonts w:ascii="Arial" w:hAnsi="Arial" w:cs="Arial"/>
                <w:i/>
                <w:iCs/>
                <w:color w:val="000000"/>
                <w:sz w:val="18"/>
                <w:szCs w:val="18"/>
              </w:rPr>
              <w:t>պերինդոպրիլ</w:t>
            </w:r>
            <w:r w:rsidRPr="003835C6">
              <w:rPr>
                <w:rFonts w:ascii="Arial LatArm" w:hAnsi="Arial LatArm" w:cs="Calibri"/>
                <w:i/>
                <w:iCs/>
                <w:color w:val="000000"/>
                <w:sz w:val="18"/>
                <w:szCs w:val="18"/>
              </w:rPr>
              <w:t xml:space="preserve"> (</w:t>
            </w:r>
            <w:r w:rsidRPr="003835C6">
              <w:rPr>
                <w:rFonts w:ascii="Arial" w:hAnsi="Arial" w:cs="Arial"/>
                <w:i/>
                <w:iCs/>
                <w:color w:val="000000"/>
                <w:sz w:val="18"/>
                <w:szCs w:val="18"/>
              </w:rPr>
              <w:t>պերինդոպրիլէրբումին</w:t>
            </w:r>
            <w:r w:rsidRPr="003835C6">
              <w:rPr>
                <w:rFonts w:ascii="Arial LatArm" w:hAnsi="Arial LatArm" w:cs="Calibri"/>
                <w:i/>
                <w:iCs/>
                <w:color w:val="000000"/>
                <w:sz w:val="18"/>
                <w:szCs w:val="18"/>
              </w:rPr>
              <w:t xml:space="preserve">), </w:t>
            </w:r>
            <w:r w:rsidRPr="003835C6">
              <w:rPr>
                <w:rFonts w:ascii="Arial" w:hAnsi="Arial" w:cs="Arial"/>
                <w:i/>
                <w:iCs/>
                <w:color w:val="000000"/>
                <w:sz w:val="18"/>
                <w:szCs w:val="18"/>
              </w:rPr>
              <w:t>ինդապամիդ</w:t>
            </w:r>
          </w:p>
        </w:tc>
      </w:tr>
      <w:tr w:rsidR="00EA076B" w:rsidRPr="00A71D81" w:rsidTr="00B219DF">
        <w:tc>
          <w:tcPr>
            <w:tcW w:w="1560" w:type="dxa"/>
            <w:vAlign w:val="bottom"/>
          </w:tcPr>
          <w:p w:rsidR="00EA076B" w:rsidRPr="008F10C7" w:rsidRDefault="00EA076B" w:rsidP="00EA076B">
            <w:pPr>
              <w:pStyle w:val="23"/>
              <w:spacing w:line="240" w:lineRule="auto"/>
              <w:ind w:firstLine="0"/>
              <w:jc w:val="center"/>
              <w:rPr>
                <w:rFonts w:ascii="GHEA Grapalat" w:hAnsi="GHEA Grapalat"/>
                <w:i/>
                <w:lang w:val="hy-AM"/>
              </w:rPr>
            </w:pPr>
            <w:r>
              <w:rPr>
                <w:rFonts w:ascii="GHEA Grapalat" w:hAnsi="GHEA Grapalat"/>
                <w:i/>
                <w:lang w:val="hy-AM"/>
              </w:rPr>
              <w:t>25</w:t>
            </w:r>
          </w:p>
        </w:tc>
        <w:tc>
          <w:tcPr>
            <w:tcW w:w="1275" w:type="dxa"/>
          </w:tcPr>
          <w:p w:rsidR="00EA076B" w:rsidRPr="00BB0090" w:rsidRDefault="00EA076B" w:rsidP="00EA076B">
            <w:pPr>
              <w:pStyle w:val="23"/>
              <w:spacing w:line="240" w:lineRule="auto"/>
              <w:ind w:firstLine="0"/>
              <w:jc w:val="center"/>
              <w:rPr>
                <w:rFonts w:ascii="GHEA Grapalat" w:hAnsi="GHEA Grapalat"/>
                <w:i/>
                <w:iCs/>
              </w:rPr>
            </w:pPr>
          </w:p>
        </w:tc>
        <w:tc>
          <w:tcPr>
            <w:tcW w:w="7515" w:type="dxa"/>
            <w:tcBorders>
              <w:top w:val="nil"/>
              <w:left w:val="single" w:sz="4" w:space="0" w:color="auto"/>
              <w:bottom w:val="single" w:sz="4" w:space="0" w:color="auto"/>
              <w:right w:val="single" w:sz="4" w:space="0" w:color="auto"/>
            </w:tcBorders>
            <w:shd w:val="clear" w:color="auto" w:fill="auto"/>
            <w:vAlign w:val="bottom"/>
          </w:tcPr>
          <w:p w:rsidR="00EA076B" w:rsidRPr="003835C6" w:rsidRDefault="00EA076B" w:rsidP="00EA076B">
            <w:pPr>
              <w:pStyle w:val="23"/>
              <w:spacing w:line="240" w:lineRule="auto"/>
              <w:ind w:firstLine="0"/>
              <w:rPr>
                <w:rFonts w:ascii="Arial LatArm" w:hAnsi="Arial LatArm"/>
                <w:i/>
                <w:iCs/>
                <w:sz w:val="18"/>
                <w:szCs w:val="18"/>
              </w:rPr>
            </w:pPr>
            <w:r w:rsidRPr="003835C6">
              <w:rPr>
                <w:rFonts w:ascii="Arial" w:hAnsi="Arial" w:cs="Arial"/>
                <w:i/>
                <w:iCs/>
                <w:color w:val="000000"/>
                <w:sz w:val="18"/>
                <w:szCs w:val="18"/>
              </w:rPr>
              <w:t>բիսոպրոլոլ</w:t>
            </w:r>
            <w:r w:rsidRPr="003835C6">
              <w:rPr>
                <w:rFonts w:ascii="Arial LatArm" w:hAnsi="Arial LatArm" w:cs="Calibri"/>
                <w:i/>
                <w:iCs/>
                <w:color w:val="000000"/>
                <w:sz w:val="18"/>
                <w:szCs w:val="18"/>
              </w:rPr>
              <w:t xml:space="preserve"> (</w:t>
            </w:r>
            <w:r w:rsidRPr="003835C6">
              <w:rPr>
                <w:rFonts w:ascii="Arial" w:hAnsi="Arial" w:cs="Arial"/>
                <w:i/>
                <w:iCs/>
                <w:color w:val="000000"/>
                <w:sz w:val="18"/>
                <w:szCs w:val="18"/>
              </w:rPr>
              <w:t>բիսոպրոլոլի</w:t>
            </w:r>
            <w:r w:rsidRPr="003835C6">
              <w:rPr>
                <w:rFonts w:ascii="Arial LatArm" w:hAnsi="Arial LatArm" w:cs="Calibri"/>
                <w:i/>
                <w:iCs/>
                <w:color w:val="000000"/>
                <w:sz w:val="18"/>
                <w:szCs w:val="18"/>
              </w:rPr>
              <w:br/>
            </w:r>
            <w:r w:rsidRPr="003835C6">
              <w:rPr>
                <w:rFonts w:ascii="Arial" w:hAnsi="Arial" w:cs="Arial"/>
                <w:i/>
                <w:iCs/>
                <w:color w:val="000000"/>
                <w:sz w:val="18"/>
                <w:szCs w:val="18"/>
              </w:rPr>
              <w:t>ֆումարատ</w:t>
            </w:r>
            <w:r w:rsidRPr="003835C6">
              <w:rPr>
                <w:rFonts w:ascii="Arial LatArm" w:hAnsi="Arial LatArm" w:cs="Calibri"/>
                <w:i/>
                <w:iCs/>
                <w:color w:val="000000"/>
                <w:sz w:val="18"/>
                <w:szCs w:val="18"/>
              </w:rPr>
              <w:t>)</w:t>
            </w:r>
          </w:p>
        </w:tc>
      </w:tr>
      <w:tr w:rsidR="00EA076B" w:rsidRPr="00A71D81" w:rsidTr="00B219DF">
        <w:tc>
          <w:tcPr>
            <w:tcW w:w="1560" w:type="dxa"/>
            <w:vAlign w:val="bottom"/>
          </w:tcPr>
          <w:p w:rsidR="00EA076B" w:rsidRPr="008F10C7" w:rsidRDefault="00EA076B" w:rsidP="00EA076B">
            <w:pPr>
              <w:pStyle w:val="23"/>
              <w:spacing w:line="240" w:lineRule="auto"/>
              <w:ind w:firstLine="0"/>
              <w:jc w:val="center"/>
              <w:rPr>
                <w:rFonts w:ascii="GHEA Grapalat" w:hAnsi="GHEA Grapalat"/>
                <w:i/>
                <w:lang w:val="hy-AM"/>
              </w:rPr>
            </w:pPr>
            <w:r>
              <w:rPr>
                <w:rFonts w:ascii="GHEA Grapalat" w:hAnsi="GHEA Grapalat"/>
                <w:i/>
                <w:lang w:val="hy-AM"/>
              </w:rPr>
              <w:t>26</w:t>
            </w:r>
          </w:p>
        </w:tc>
        <w:tc>
          <w:tcPr>
            <w:tcW w:w="1275" w:type="dxa"/>
          </w:tcPr>
          <w:p w:rsidR="00EA076B" w:rsidRPr="00BB0090" w:rsidRDefault="00EA076B" w:rsidP="00EA076B">
            <w:pPr>
              <w:pStyle w:val="23"/>
              <w:spacing w:line="240" w:lineRule="auto"/>
              <w:ind w:firstLine="0"/>
              <w:jc w:val="center"/>
              <w:rPr>
                <w:rFonts w:ascii="GHEA Grapalat" w:hAnsi="GHEA Grapalat"/>
                <w:i/>
                <w:iCs/>
              </w:rPr>
            </w:pPr>
          </w:p>
        </w:tc>
        <w:tc>
          <w:tcPr>
            <w:tcW w:w="7515" w:type="dxa"/>
            <w:tcBorders>
              <w:top w:val="nil"/>
              <w:left w:val="single" w:sz="4" w:space="0" w:color="auto"/>
              <w:bottom w:val="single" w:sz="4" w:space="0" w:color="auto"/>
              <w:right w:val="single" w:sz="4" w:space="0" w:color="auto"/>
            </w:tcBorders>
            <w:shd w:val="clear" w:color="auto" w:fill="auto"/>
            <w:vAlign w:val="bottom"/>
          </w:tcPr>
          <w:p w:rsidR="00EA076B" w:rsidRPr="003835C6" w:rsidRDefault="00EA076B" w:rsidP="00EA076B">
            <w:pPr>
              <w:pStyle w:val="23"/>
              <w:spacing w:line="240" w:lineRule="auto"/>
              <w:ind w:firstLine="0"/>
              <w:rPr>
                <w:rFonts w:ascii="Arial LatArm" w:hAnsi="Arial LatArm"/>
                <w:i/>
                <w:iCs/>
                <w:sz w:val="18"/>
                <w:szCs w:val="18"/>
              </w:rPr>
            </w:pPr>
            <w:r w:rsidRPr="003835C6">
              <w:rPr>
                <w:rFonts w:ascii="Arial" w:hAnsi="Arial" w:cs="Arial"/>
                <w:i/>
                <w:iCs/>
                <w:color w:val="000000"/>
                <w:sz w:val="18"/>
                <w:szCs w:val="18"/>
              </w:rPr>
              <w:t>կարվեդիլոլ</w:t>
            </w:r>
          </w:p>
        </w:tc>
      </w:tr>
      <w:tr w:rsidR="00EA076B" w:rsidRPr="00A71D81" w:rsidTr="00B219DF">
        <w:tc>
          <w:tcPr>
            <w:tcW w:w="1560" w:type="dxa"/>
            <w:vAlign w:val="bottom"/>
          </w:tcPr>
          <w:p w:rsidR="00EA076B" w:rsidRDefault="00EA076B" w:rsidP="00EA076B">
            <w:pPr>
              <w:pStyle w:val="23"/>
              <w:spacing w:line="240" w:lineRule="auto"/>
              <w:ind w:firstLine="0"/>
              <w:jc w:val="center"/>
              <w:rPr>
                <w:rFonts w:ascii="GHEA Grapalat" w:hAnsi="GHEA Grapalat"/>
                <w:i/>
                <w:lang w:val="hy-AM"/>
              </w:rPr>
            </w:pPr>
            <w:r>
              <w:rPr>
                <w:rFonts w:ascii="GHEA Grapalat" w:hAnsi="GHEA Grapalat"/>
                <w:i/>
                <w:lang w:val="hy-AM"/>
              </w:rPr>
              <w:t>27</w:t>
            </w:r>
          </w:p>
        </w:tc>
        <w:tc>
          <w:tcPr>
            <w:tcW w:w="1275" w:type="dxa"/>
          </w:tcPr>
          <w:p w:rsidR="00EA076B" w:rsidRPr="00BB0090" w:rsidRDefault="00EA076B" w:rsidP="00EA076B">
            <w:pPr>
              <w:pStyle w:val="23"/>
              <w:spacing w:line="240" w:lineRule="auto"/>
              <w:ind w:firstLine="0"/>
              <w:jc w:val="center"/>
              <w:rPr>
                <w:rFonts w:ascii="GHEA Grapalat" w:hAnsi="GHEA Grapalat"/>
                <w:i/>
                <w:iCs/>
              </w:rPr>
            </w:pPr>
          </w:p>
        </w:tc>
        <w:tc>
          <w:tcPr>
            <w:tcW w:w="7515" w:type="dxa"/>
            <w:tcBorders>
              <w:top w:val="nil"/>
              <w:left w:val="single" w:sz="4" w:space="0" w:color="auto"/>
              <w:bottom w:val="single" w:sz="4" w:space="0" w:color="auto"/>
              <w:right w:val="single" w:sz="4" w:space="0" w:color="auto"/>
            </w:tcBorders>
            <w:shd w:val="clear" w:color="auto" w:fill="auto"/>
            <w:vAlign w:val="bottom"/>
          </w:tcPr>
          <w:p w:rsidR="00EA076B" w:rsidRPr="003835C6" w:rsidRDefault="00EA076B" w:rsidP="00EA076B">
            <w:pPr>
              <w:pStyle w:val="23"/>
              <w:spacing w:line="240" w:lineRule="auto"/>
              <w:ind w:firstLine="0"/>
              <w:rPr>
                <w:rFonts w:ascii="Arial LatArm" w:hAnsi="Arial LatArm"/>
                <w:i/>
                <w:iCs/>
                <w:sz w:val="18"/>
                <w:szCs w:val="18"/>
              </w:rPr>
            </w:pPr>
            <w:r w:rsidRPr="003835C6">
              <w:rPr>
                <w:rFonts w:ascii="Arial" w:hAnsi="Arial" w:cs="Arial"/>
                <w:i/>
                <w:iCs/>
                <w:color w:val="000000"/>
                <w:sz w:val="18"/>
                <w:szCs w:val="18"/>
              </w:rPr>
              <w:t>պրեդնիզոլոն</w:t>
            </w:r>
          </w:p>
        </w:tc>
      </w:tr>
      <w:tr w:rsidR="00EA076B" w:rsidRPr="00A71D81" w:rsidTr="00B219DF">
        <w:tc>
          <w:tcPr>
            <w:tcW w:w="1560" w:type="dxa"/>
            <w:vAlign w:val="bottom"/>
          </w:tcPr>
          <w:p w:rsidR="00EA076B" w:rsidRDefault="00EA076B" w:rsidP="00EA076B">
            <w:pPr>
              <w:pStyle w:val="23"/>
              <w:spacing w:line="240" w:lineRule="auto"/>
              <w:ind w:firstLine="0"/>
              <w:jc w:val="center"/>
              <w:rPr>
                <w:rFonts w:ascii="GHEA Grapalat" w:hAnsi="GHEA Grapalat"/>
                <w:i/>
                <w:lang w:val="hy-AM"/>
              </w:rPr>
            </w:pPr>
            <w:r>
              <w:rPr>
                <w:rFonts w:ascii="GHEA Grapalat" w:hAnsi="GHEA Grapalat"/>
                <w:i/>
                <w:lang w:val="hy-AM"/>
              </w:rPr>
              <w:t>28</w:t>
            </w:r>
          </w:p>
        </w:tc>
        <w:tc>
          <w:tcPr>
            <w:tcW w:w="1275" w:type="dxa"/>
          </w:tcPr>
          <w:p w:rsidR="00EA076B" w:rsidRPr="00BB0090" w:rsidRDefault="00EA076B" w:rsidP="00EA076B">
            <w:pPr>
              <w:pStyle w:val="23"/>
              <w:spacing w:line="240" w:lineRule="auto"/>
              <w:ind w:firstLine="0"/>
              <w:jc w:val="center"/>
              <w:rPr>
                <w:rFonts w:ascii="GHEA Grapalat" w:hAnsi="GHEA Grapalat"/>
                <w:i/>
                <w:iCs/>
              </w:rPr>
            </w:pPr>
          </w:p>
        </w:tc>
        <w:tc>
          <w:tcPr>
            <w:tcW w:w="7515" w:type="dxa"/>
            <w:tcBorders>
              <w:top w:val="nil"/>
              <w:left w:val="single" w:sz="4" w:space="0" w:color="auto"/>
              <w:bottom w:val="single" w:sz="4" w:space="0" w:color="auto"/>
              <w:right w:val="single" w:sz="4" w:space="0" w:color="auto"/>
            </w:tcBorders>
            <w:shd w:val="clear" w:color="auto" w:fill="auto"/>
            <w:vAlign w:val="bottom"/>
          </w:tcPr>
          <w:p w:rsidR="00EA076B" w:rsidRPr="003835C6" w:rsidRDefault="00EA076B" w:rsidP="00EA076B">
            <w:pPr>
              <w:pStyle w:val="23"/>
              <w:spacing w:line="240" w:lineRule="auto"/>
              <w:ind w:firstLine="0"/>
              <w:rPr>
                <w:rFonts w:ascii="Arial LatArm" w:hAnsi="Arial LatArm"/>
                <w:i/>
                <w:iCs/>
                <w:sz w:val="18"/>
                <w:szCs w:val="18"/>
              </w:rPr>
            </w:pPr>
            <w:r w:rsidRPr="003835C6">
              <w:rPr>
                <w:rFonts w:ascii="Arial" w:hAnsi="Arial" w:cs="Arial"/>
                <w:i/>
                <w:iCs/>
                <w:color w:val="000000"/>
                <w:sz w:val="18"/>
                <w:szCs w:val="18"/>
              </w:rPr>
              <w:t>դիկլոֆենակ</w:t>
            </w:r>
            <w:r w:rsidRPr="003835C6">
              <w:rPr>
                <w:rFonts w:ascii="Arial LatArm" w:hAnsi="Arial LatArm" w:cs="Calibri"/>
                <w:i/>
                <w:iCs/>
                <w:color w:val="000000"/>
                <w:sz w:val="18"/>
                <w:szCs w:val="18"/>
              </w:rPr>
              <w:t xml:space="preserve"> (</w:t>
            </w:r>
            <w:r w:rsidRPr="003835C6">
              <w:rPr>
                <w:rFonts w:ascii="Arial" w:hAnsi="Arial" w:cs="Arial"/>
                <w:i/>
                <w:iCs/>
                <w:color w:val="000000"/>
                <w:sz w:val="18"/>
                <w:szCs w:val="18"/>
              </w:rPr>
              <w:t>դիկլոֆենակ</w:t>
            </w:r>
            <w:r w:rsidRPr="003835C6">
              <w:rPr>
                <w:rFonts w:ascii="Arial LatArm" w:hAnsi="Arial LatArm" w:cs="Calibri"/>
                <w:i/>
                <w:iCs/>
                <w:color w:val="000000"/>
                <w:sz w:val="18"/>
                <w:szCs w:val="18"/>
              </w:rPr>
              <w:br/>
            </w:r>
            <w:r w:rsidRPr="003835C6">
              <w:rPr>
                <w:rFonts w:ascii="Arial" w:hAnsi="Arial" w:cs="Arial"/>
                <w:i/>
                <w:iCs/>
                <w:color w:val="000000"/>
                <w:sz w:val="18"/>
                <w:szCs w:val="18"/>
              </w:rPr>
              <w:t>նատրիում</w:t>
            </w:r>
            <w:r w:rsidRPr="003835C6">
              <w:rPr>
                <w:rFonts w:ascii="Arial LatArm" w:hAnsi="Arial LatArm" w:cs="Calibri"/>
                <w:i/>
                <w:iCs/>
                <w:color w:val="000000"/>
                <w:sz w:val="18"/>
                <w:szCs w:val="18"/>
              </w:rPr>
              <w:t>)</w:t>
            </w:r>
          </w:p>
        </w:tc>
      </w:tr>
      <w:tr w:rsidR="00EA076B" w:rsidRPr="00230D10" w:rsidTr="00B219DF">
        <w:tc>
          <w:tcPr>
            <w:tcW w:w="1560" w:type="dxa"/>
            <w:vAlign w:val="bottom"/>
          </w:tcPr>
          <w:p w:rsidR="00EA076B" w:rsidRDefault="00EA076B" w:rsidP="00EA076B">
            <w:pPr>
              <w:pStyle w:val="23"/>
              <w:spacing w:line="240" w:lineRule="auto"/>
              <w:ind w:firstLine="0"/>
              <w:jc w:val="center"/>
              <w:rPr>
                <w:rFonts w:ascii="GHEA Grapalat" w:hAnsi="GHEA Grapalat"/>
                <w:i/>
                <w:lang w:val="hy-AM"/>
              </w:rPr>
            </w:pPr>
            <w:r>
              <w:rPr>
                <w:rFonts w:ascii="GHEA Grapalat" w:hAnsi="GHEA Grapalat"/>
                <w:i/>
                <w:lang w:val="hy-AM"/>
              </w:rPr>
              <w:t>29</w:t>
            </w:r>
          </w:p>
        </w:tc>
        <w:tc>
          <w:tcPr>
            <w:tcW w:w="1275" w:type="dxa"/>
          </w:tcPr>
          <w:p w:rsidR="00EA076B" w:rsidRPr="00BB0090" w:rsidRDefault="00EA076B" w:rsidP="00EA076B">
            <w:pPr>
              <w:pStyle w:val="23"/>
              <w:spacing w:line="240" w:lineRule="auto"/>
              <w:ind w:firstLine="0"/>
              <w:jc w:val="center"/>
              <w:rPr>
                <w:rFonts w:ascii="GHEA Grapalat" w:hAnsi="GHEA Grapalat"/>
                <w:i/>
                <w:iCs/>
              </w:rPr>
            </w:pPr>
          </w:p>
        </w:tc>
        <w:tc>
          <w:tcPr>
            <w:tcW w:w="7515" w:type="dxa"/>
            <w:tcBorders>
              <w:top w:val="nil"/>
              <w:left w:val="single" w:sz="4" w:space="0" w:color="auto"/>
              <w:bottom w:val="single" w:sz="4" w:space="0" w:color="auto"/>
              <w:right w:val="single" w:sz="4" w:space="0" w:color="auto"/>
            </w:tcBorders>
            <w:shd w:val="clear" w:color="auto" w:fill="auto"/>
            <w:vAlign w:val="bottom"/>
          </w:tcPr>
          <w:p w:rsidR="00EA076B" w:rsidRPr="003835C6" w:rsidRDefault="00EA076B" w:rsidP="00EA076B">
            <w:pPr>
              <w:pStyle w:val="23"/>
              <w:spacing w:line="240" w:lineRule="auto"/>
              <w:ind w:firstLine="0"/>
              <w:rPr>
                <w:rFonts w:ascii="Arial LatArm" w:hAnsi="Arial LatArm"/>
                <w:i/>
                <w:iCs/>
                <w:sz w:val="18"/>
                <w:szCs w:val="18"/>
              </w:rPr>
            </w:pPr>
            <w:r w:rsidRPr="003835C6">
              <w:rPr>
                <w:rFonts w:ascii="Arial" w:hAnsi="Arial" w:cs="Arial"/>
                <w:i/>
                <w:iCs/>
                <w:color w:val="000000"/>
                <w:sz w:val="18"/>
                <w:szCs w:val="18"/>
              </w:rPr>
              <w:t>բիսոպրոլոլ</w:t>
            </w:r>
            <w:r w:rsidRPr="003835C6">
              <w:rPr>
                <w:rFonts w:ascii="Arial LatArm" w:hAnsi="Arial LatArm" w:cs="Calibri"/>
                <w:i/>
                <w:iCs/>
                <w:color w:val="000000"/>
                <w:sz w:val="18"/>
                <w:szCs w:val="18"/>
              </w:rPr>
              <w:t xml:space="preserve"> (</w:t>
            </w:r>
            <w:r w:rsidRPr="003835C6">
              <w:rPr>
                <w:rFonts w:ascii="Arial" w:hAnsi="Arial" w:cs="Arial"/>
                <w:i/>
                <w:iCs/>
                <w:color w:val="000000"/>
                <w:sz w:val="18"/>
                <w:szCs w:val="18"/>
              </w:rPr>
              <w:t>բիսոպրոլոլիֆումարատ</w:t>
            </w:r>
            <w:r w:rsidRPr="003835C6">
              <w:rPr>
                <w:rFonts w:ascii="Arial LatArm" w:hAnsi="Arial LatArm" w:cs="Calibri"/>
                <w:i/>
                <w:iCs/>
                <w:color w:val="000000"/>
                <w:sz w:val="18"/>
                <w:szCs w:val="18"/>
              </w:rPr>
              <w:t xml:space="preserve">), </w:t>
            </w:r>
            <w:r w:rsidRPr="003835C6">
              <w:rPr>
                <w:rFonts w:ascii="Arial" w:hAnsi="Arial" w:cs="Arial"/>
                <w:i/>
                <w:iCs/>
                <w:color w:val="000000"/>
                <w:sz w:val="18"/>
                <w:szCs w:val="18"/>
              </w:rPr>
              <w:t>ամլոդիպին</w:t>
            </w:r>
            <w:r w:rsidRPr="003835C6">
              <w:rPr>
                <w:rFonts w:ascii="Arial LatArm" w:hAnsi="Arial LatArm" w:cs="Calibri"/>
                <w:i/>
                <w:iCs/>
                <w:color w:val="000000"/>
                <w:sz w:val="18"/>
                <w:szCs w:val="18"/>
              </w:rPr>
              <w:t xml:space="preserve"> (</w:t>
            </w:r>
            <w:r w:rsidRPr="003835C6">
              <w:rPr>
                <w:rFonts w:ascii="Arial" w:hAnsi="Arial" w:cs="Arial"/>
                <w:i/>
                <w:iCs/>
                <w:color w:val="000000"/>
                <w:sz w:val="18"/>
                <w:szCs w:val="18"/>
              </w:rPr>
              <w:t>ամլոդիպինիբեզիլատ</w:t>
            </w:r>
            <w:r w:rsidRPr="003835C6">
              <w:rPr>
                <w:rFonts w:ascii="Arial LatArm" w:hAnsi="Arial LatArm" w:cs="Calibri"/>
                <w:i/>
                <w:iCs/>
                <w:color w:val="000000"/>
                <w:sz w:val="18"/>
                <w:szCs w:val="18"/>
              </w:rPr>
              <w:t>)</w:t>
            </w:r>
          </w:p>
        </w:tc>
      </w:tr>
      <w:tr w:rsidR="00EA076B" w:rsidRPr="00A71D81" w:rsidTr="00B219DF">
        <w:tc>
          <w:tcPr>
            <w:tcW w:w="1560" w:type="dxa"/>
            <w:vAlign w:val="bottom"/>
          </w:tcPr>
          <w:p w:rsidR="00EA076B" w:rsidRDefault="00EA076B" w:rsidP="00EA076B">
            <w:pPr>
              <w:pStyle w:val="23"/>
              <w:spacing w:line="240" w:lineRule="auto"/>
              <w:ind w:firstLine="0"/>
              <w:jc w:val="center"/>
              <w:rPr>
                <w:rFonts w:ascii="GHEA Grapalat" w:hAnsi="GHEA Grapalat"/>
                <w:i/>
                <w:lang w:val="hy-AM"/>
              </w:rPr>
            </w:pPr>
            <w:r>
              <w:rPr>
                <w:rFonts w:ascii="GHEA Grapalat" w:hAnsi="GHEA Grapalat"/>
                <w:i/>
                <w:lang w:val="hy-AM"/>
              </w:rPr>
              <w:t>30</w:t>
            </w:r>
          </w:p>
        </w:tc>
        <w:tc>
          <w:tcPr>
            <w:tcW w:w="1275" w:type="dxa"/>
          </w:tcPr>
          <w:p w:rsidR="00EA076B" w:rsidRPr="00BB0090" w:rsidRDefault="00EA076B" w:rsidP="00EA076B">
            <w:pPr>
              <w:pStyle w:val="23"/>
              <w:spacing w:line="240" w:lineRule="auto"/>
              <w:ind w:firstLine="0"/>
              <w:jc w:val="center"/>
              <w:rPr>
                <w:rFonts w:ascii="GHEA Grapalat" w:hAnsi="GHEA Grapalat"/>
                <w:i/>
                <w:iCs/>
              </w:rPr>
            </w:pPr>
          </w:p>
        </w:tc>
        <w:tc>
          <w:tcPr>
            <w:tcW w:w="7515" w:type="dxa"/>
            <w:tcBorders>
              <w:top w:val="nil"/>
              <w:left w:val="single" w:sz="4" w:space="0" w:color="auto"/>
              <w:bottom w:val="single" w:sz="4" w:space="0" w:color="auto"/>
              <w:right w:val="single" w:sz="4" w:space="0" w:color="auto"/>
            </w:tcBorders>
            <w:shd w:val="clear" w:color="auto" w:fill="auto"/>
            <w:vAlign w:val="bottom"/>
          </w:tcPr>
          <w:p w:rsidR="00EA076B" w:rsidRPr="003835C6" w:rsidRDefault="00EA076B" w:rsidP="00EA076B">
            <w:pPr>
              <w:pStyle w:val="23"/>
              <w:spacing w:line="240" w:lineRule="auto"/>
              <w:ind w:firstLine="0"/>
              <w:rPr>
                <w:rFonts w:ascii="Arial LatArm" w:hAnsi="Arial LatArm"/>
                <w:i/>
                <w:iCs/>
                <w:sz w:val="18"/>
                <w:szCs w:val="18"/>
              </w:rPr>
            </w:pPr>
            <w:r w:rsidRPr="003835C6">
              <w:rPr>
                <w:rFonts w:ascii="Arial" w:hAnsi="Arial" w:cs="Arial"/>
                <w:i/>
                <w:iCs/>
                <w:color w:val="000000"/>
                <w:sz w:val="18"/>
                <w:szCs w:val="18"/>
              </w:rPr>
              <w:t>պերինդոպրիլ</w:t>
            </w:r>
            <w:r w:rsidRPr="003835C6">
              <w:rPr>
                <w:rFonts w:ascii="Arial LatArm" w:hAnsi="Arial LatArm" w:cs="Calibri"/>
                <w:i/>
                <w:iCs/>
                <w:color w:val="000000"/>
                <w:sz w:val="18"/>
                <w:szCs w:val="18"/>
              </w:rPr>
              <w:t xml:space="preserve"> (</w:t>
            </w:r>
            <w:r w:rsidRPr="003835C6">
              <w:rPr>
                <w:rFonts w:ascii="Arial" w:hAnsi="Arial" w:cs="Arial"/>
                <w:i/>
                <w:iCs/>
                <w:color w:val="000000"/>
                <w:sz w:val="18"/>
                <w:szCs w:val="18"/>
              </w:rPr>
              <w:t>պերինդոպրիլարգինին</w:t>
            </w:r>
            <w:r w:rsidRPr="003835C6">
              <w:rPr>
                <w:rFonts w:ascii="Arial LatArm" w:hAnsi="Arial LatArm" w:cs="Calibri"/>
                <w:i/>
                <w:iCs/>
                <w:color w:val="000000"/>
                <w:sz w:val="18"/>
                <w:szCs w:val="18"/>
              </w:rPr>
              <w:t xml:space="preserve">), </w:t>
            </w:r>
            <w:r w:rsidRPr="003835C6">
              <w:rPr>
                <w:rFonts w:ascii="Arial" w:hAnsi="Arial" w:cs="Arial"/>
                <w:i/>
                <w:iCs/>
                <w:color w:val="000000"/>
                <w:sz w:val="18"/>
                <w:szCs w:val="18"/>
              </w:rPr>
              <w:t>ինդապամիդ</w:t>
            </w:r>
          </w:p>
        </w:tc>
      </w:tr>
      <w:tr w:rsidR="00EA076B" w:rsidRPr="00A71D81" w:rsidTr="00B219DF">
        <w:tc>
          <w:tcPr>
            <w:tcW w:w="1560" w:type="dxa"/>
            <w:vAlign w:val="bottom"/>
          </w:tcPr>
          <w:p w:rsidR="00EA076B" w:rsidRDefault="00EA076B" w:rsidP="00EA076B">
            <w:pPr>
              <w:pStyle w:val="23"/>
              <w:spacing w:line="240" w:lineRule="auto"/>
              <w:ind w:firstLine="0"/>
              <w:jc w:val="center"/>
              <w:rPr>
                <w:rFonts w:ascii="GHEA Grapalat" w:hAnsi="GHEA Grapalat"/>
                <w:i/>
                <w:lang w:val="hy-AM"/>
              </w:rPr>
            </w:pPr>
            <w:r>
              <w:rPr>
                <w:rFonts w:ascii="GHEA Grapalat" w:hAnsi="GHEA Grapalat"/>
                <w:i/>
                <w:lang w:val="hy-AM"/>
              </w:rPr>
              <w:t>31</w:t>
            </w:r>
          </w:p>
        </w:tc>
        <w:tc>
          <w:tcPr>
            <w:tcW w:w="1275" w:type="dxa"/>
          </w:tcPr>
          <w:p w:rsidR="00EA076B" w:rsidRPr="00BB0090" w:rsidRDefault="00EA076B" w:rsidP="00EA076B">
            <w:pPr>
              <w:pStyle w:val="23"/>
              <w:spacing w:line="240" w:lineRule="auto"/>
              <w:ind w:firstLine="0"/>
              <w:jc w:val="center"/>
              <w:rPr>
                <w:rFonts w:ascii="GHEA Grapalat" w:hAnsi="GHEA Grapalat"/>
                <w:i/>
                <w:iCs/>
              </w:rPr>
            </w:pPr>
          </w:p>
        </w:tc>
        <w:tc>
          <w:tcPr>
            <w:tcW w:w="7515" w:type="dxa"/>
            <w:tcBorders>
              <w:top w:val="nil"/>
              <w:left w:val="single" w:sz="4" w:space="0" w:color="auto"/>
              <w:bottom w:val="single" w:sz="4" w:space="0" w:color="auto"/>
              <w:right w:val="single" w:sz="4" w:space="0" w:color="auto"/>
            </w:tcBorders>
            <w:shd w:val="clear" w:color="auto" w:fill="auto"/>
            <w:vAlign w:val="bottom"/>
          </w:tcPr>
          <w:p w:rsidR="00EA076B" w:rsidRPr="003835C6" w:rsidRDefault="00EA076B" w:rsidP="00EA076B">
            <w:pPr>
              <w:pStyle w:val="23"/>
              <w:spacing w:line="240" w:lineRule="auto"/>
              <w:ind w:firstLine="0"/>
              <w:rPr>
                <w:rFonts w:ascii="Arial LatArm" w:hAnsi="Arial LatArm"/>
                <w:i/>
                <w:iCs/>
                <w:sz w:val="18"/>
                <w:szCs w:val="18"/>
              </w:rPr>
            </w:pPr>
            <w:r w:rsidRPr="003835C6">
              <w:rPr>
                <w:rFonts w:ascii="Arial" w:hAnsi="Arial" w:cs="Arial"/>
                <w:i/>
                <w:iCs/>
                <w:color w:val="000000"/>
                <w:sz w:val="18"/>
                <w:szCs w:val="18"/>
              </w:rPr>
              <w:t>պարացետամոլ</w:t>
            </w:r>
          </w:p>
        </w:tc>
      </w:tr>
      <w:tr w:rsidR="00EA076B" w:rsidRPr="00A71D81" w:rsidTr="00B219DF">
        <w:tc>
          <w:tcPr>
            <w:tcW w:w="1560" w:type="dxa"/>
            <w:vAlign w:val="bottom"/>
          </w:tcPr>
          <w:p w:rsidR="00EA076B" w:rsidRDefault="00EA076B" w:rsidP="00EA076B">
            <w:pPr>
              <w:pStyle w:val="23"/>
              <w:spacing w:line="240" w:lineRule="auto"/>
              <w:ind w:firstLine="0"/>
              <w:jc w:val="center"/>
              <w:rPr>
                <w:rFonts w:ascii="GHEA Grapalat" w:hAnsi="GHEA Grapalat"/>
                <w:i/>
                <w:lang w:val="hy-AM"/>
              </w:rPr>
            </w:pPr>
            <w:r>
              <w:rPr>
                <w:rFonts w:ascii="GHEA Grapalat" w:hAnsi="GHEA Grapalat"/>
                <w:i/>
                <w:lang w:val="hy-AM"/>
              </w:rPr>
              <w:t>32</w:t>
            </w:r>
          </w:p>
        </w:tc>
        <w:tc>
          <w:tcPr>
            <w:tcW w:w="1275" w:type="dxa"/>
          </w:tcPr>
          <w:p w:rsidR="00EA076B" w:rsidRPr="00BB0090" w:rsidRDefault="00EA076B" w:rsidP="00EA076B">
            <w:pPr>
              <w:pStyle w:val="23"/>
              <w:spacing w:line="240" w:lineRule="auto"/>
              <w:ind w:firstLine="0"/>
              <w:jc w:val="center"/>
              <w:rPr>
                <w:rFonts w:ascii="GHEA Grapalat" w:hAnsi="GHEA Grapalat"/>
                <w:i/>
                <w:iCs/>
              </w:rPr>
            </w:pPr>
          </w:p>
        </w:tc>
        <w:tc>
          <w:tcPr>
            <w:tcW w:w="7515" w:type="dxa"/>
            <w:tcBorders>
              <w:top w:val="nil"/>
              <w:left w:val="single" w:sz="4" w:space="0" w:color="auto"/>
              <w:bottom w:val="single" w:sz="4" w:space="0" w:color="auto"/>
              <w:right w:val="single" w:sz="4" w:space="0" w:color="auto"/>
            </w:tcBorders>
            <w:shd w:val="clear" w:color="auto" w:fill="auto"/>
            <w:vAlign w:val="bottom"/>
          </w:tcPr>
          <w:p w:rsidR="00EA076B" w:rsidRPr="003835C6" w:rsidRDefault="00EA076B" w:rsidP="00EA076B">
            <w:pPr>
              <w:pStyle w:val="23"/>
              <w:spacing w:line="240" w:lineRule="auto"/>
              <w:ind w:firstLine="0"/>
              <w:rPr>
                <w:rFonts w:ascii="Arial LatArm" w:hAnsi="Arial LatArm"/>
                <w:i/>
                <w:iCs/>
                <w:sz w:val="18"/>
                <w:szCs w:val="18"/>
              </w:rPr>
            </w:pPr>
            <w:r w:rsidRPr="003835C6">
              <w:rPr>
                <w:rFonts w:ascii="Arial" w:hAnsi="Arial" w:cs="Arial"/>
                <w:i/>
                <w:iCs/>
                <w:color w:val="000000"/>
                <w:sz w:val="18"/>
                <w:szCs w:val="18"/>
              </w:rPr>
              <w:t>պարացետամոլ</w:t>
            </w:r>
          </w:p>
        </w:tc>
      </w:tr>
      <w:tr w:rsidR="00EA076B" w:rsidRPr="00A71D81" w:rsidTr="00B219DF">
        <w:tc>
          <w:tcPr>
            <w:tcW w:w="1560" w:type="dxa"/>
            <w:vAlign w:val="bottom"/>
          </w:tcPr>
          <w:p w:rsidR="00EA076B" w:rsidRDefault="00EA076B" w:rsidP="00EA076B">
            <w:pPr>
              <w:pStyle w:val="23"/>
              <w:spacing w:line="240" w:lineRule="auto"/>
              <w:ind w:firstLine="0"/>
              <w:jc w:val="center"/>
              <w:rPr>
                <w:rFonts w:ascii="GHEA Grapalat" w:hAnsi="GHEA Grapalat"/>
                <w:i/>
                <w:lang w:val="hy-AM"/>
              </w:rPr>
            </w:pPr>
            <w:r>
              <w:rPr>
                <w:rFonts w:ascii="GHEA Grapalat" w:hAnsi="GHEA Grapalat"/>
                <w:i/>
                <w:lang w:val="hy-AM"/>
              </w:rPr>
              <w:t>33</w:t>
            </w:r>
          </w:p>
        </w:tc>
        <w:tc>
          <w:tcPr>
            <w:tcW w:w="1275" w:type="dxa"/>
          </w:tcPr>
          <w:p w:rsidR="00EA076B" w:rsidRPr="00BB0090" w:rsidRDefault="00EA076B" w:rsidP="00EA076B">
            <w:pPr>
              <w:pStyle w:val="23"/>
              <w:spacing w:line="240" w:lineRule="auto"/>
              <w:ind w:firstLine="0"/>
              <w:jc w:val="center"/>
              <w:rPr>
                <w:rFonts w:ascii="GHEA Grapalat" w:hAnsi="GHEA Grapalat"/>
                <w:i/>
                <w:iCs/>
              </w:rPr>
            </w:pPr>
          </w:p>
        </w:tc>
        <w:tc>
          <w:tcPr>
            <w:tcW w:w="7515" w:type="dxa"/>
            <w:tcBorders>
              <w:top w:val="nil"/>
              <w:left w:val="single" w:sz="4" w:space="0" w:color="auto"/>
              <w:bottom w:val="single" w:sz="4" w:space="0" w:color="auto"/>
              <w:right w:val="single" w:sz="4" w:space="0" w:color="auto"/>
            </w:tcBorders>
            <w:shd w:val="clear" w:color="auto" w:fill="auto"/>
            <w:vAlign w:val="bottom"/>
          </w:tcPr>
          <w:p w:rsidR="00EA076B" w:rsidRPr="003835C6" w:rsidRDefault="00EA076B" w:rsidP="00EA076B">
            <w:pPr>
              <w:pStyle w:val="23"/>
              <w:spacing w:line="240" w:lineRule="auto"/>
              <w:ind w:firstLine="0"/>
              <w:rPr>
                <w:rFonts w:ascii="Arial LatArm" w:hAnsi="Arial LatArm"/>
                <w:i/>
                <w:iCs/>
                <w:sz w:val="18"/>
                <w:szCs w:val="18"/>
              </w:rPr>
            </w:pPr>
            <w:r w:rsidRPr="003835C6">
              <w:rPr>
                <w:rFonts w:ascii="Arial" w:hAnsi="Arial" w:cs="Arial"/>
                <w:i/>
                <w:iCs/>
                <w:color w:val="000000"/>
                <w:sz w:val="18"/>
                <w:szCs w:val="18"/>
              </w:rPr>
              <w:t>պանտոպրազոլ</w:t>
            </w:r>
            <w:r w:rsidRPr="003835C6">
              <w:rPr>
                <w:rFonts w:ascii="Arial LatArm" w:hAnsi="Arial LatArm" w:cs="Calibri"/>
                <w:i/>
                <w:iCs/>
                <w:color w:val="000000"/>
                <w:sz w:val="18"/>
                <w:szCs w:val="18"/>
              </w:rPr>
              <w:t xml:space="preserve"> (</w:t>
            </w:r>
            <w:r w:rsidRPr="003835C6">
              <w:rPr>
                <w:rFonts w:ascii="Arial" w:hAnsi="Arial" w:cs="Arial"/>
                <w:i/>
                <w:iCs/>
                <w:color w:val="000000"/>
                <w:sz w:val="18"/>
                <w:szCs w:val="18"/>
              </w:rPr>
              <w:t>պանտոպրազոլ</w:t>
            </w:r>
            <w:r w:rsidRPr="003835C6">
              <w:rPr>
                <w:rFonts w:ascii="Arial LatArm" w:hAnsi="Arial LatArm" w:cs="Calibri"/>
                <w:i/>
                <w:iCs/>
                <w:color w:val="000000"/>
                <w:sz w:val="18"/>
                <w:szCs w:val="18"/>
              </w:rPr>
              <w:br/>
            </w:r>
            <w:r w:rsidRPr="003835C6">
              <w:rPr>
                <w:rFonts w:ascii="Arial" w:hAnsi="Arial" w:cs="Arial"/>
                <w:i/>
                <w:iCs/>
                <w:color w:val="000000"/>
                <w:sz w:val="18"/>
                <w:szCs w:val="18"/>
              </w:rPr>
              <w:t>նատրիումսեսկվիհիդրատ</w:t>
            </w:r>
            <w:r w:rsidRPr="003835C6">
              <w:rPr>
                <w:rFonts w:ascii="Arial LatArm" w:hAnsi="Arial LatArm" w:cs="Calibri"/>
                <w:i/>
                <w:iCs/>
                <w:color w:val="000000"/>
                <w:sz w:val="18"/>
                <w:szCs w:val="18"/>
              </w:rPr>
              <w:t>)</w:t>
            </w:r>
          </w:p>
        </w:tc>
      </w:tr>
      <w:tr w:rsidR="00EA076B" w:rsidRPr="006D339C" w:rsidTr="00B219DF">
        <w:tc>
          <w:tcPr>
            <w:tcW w:w="1560" w:type="dxa"/>
            <w:vAlign w:val="bottom"/>
          </w:tcPr>
          <w:p w:rsidR="00EA076B" w:rsidRDefault="00EA076B" w:rsidP="00EA076B">
            <w:pPr>
              <w:pStyle w:val="23"/>
              <w:spacing w:line="240" w:lineRule="auto"/>
              <w:ind w:firstLine="0"/>
              <w:jc w:val="center"/>
              <w:rPr>
                <w:rFonts w:ascii="GHEA Grapalat" w:hAnsi="GHEA Grapalat"/>
                <w:i/>
                <w:lang w:val="hy-AM"/>
              </w:rPr>
            </w:pPr>
            <w:r>
              <w:rPr>
                <w:rFonts w:ascii="GHEA Grapalat" w:hAnsi="GHEA Grapalat"/>
                <w:i/>
                <w:lang w:val="hy-AM"/>
              </w:rPr>
              <w:t>34</w:t>
            </w:r>
          </w:p>
        </w:tc>
        <w:tc>
          <w:tcPr>
            <w:tcW w:w="1275" w:type="dxa"/>
          </w:tcPr>
          <w:p w:rsidR="00EA076B" w:rsidRPr="00BB0090" w:rsidRDefault="00EA076B" w:rsidP="00EA076B">
            <w:pPr>
              <w:pStyle w:val="23"/>
              <w:spacing w:line="240" w:lineRule="auto"/>
              <w:ind w:firstLine="0"/>
              <w:jc w:val="center"/>
              <w:rPr>
                <w:rFonts w:ascii="GHEA Grapalat" w:hAnsi="GHEA Grapalat"/>
                <w:i/>
                <w:iCs/>
              </w:rPr>
            </w:pPr>
          </w:p>
        </w:tc>
        <w:tc>
          <w:tcPr>
            <w:tcW w:w="7515" w:type="dxa"/>
            <w:tcBorders>
              <w:top w:val="nil"/>
              <w:left w:val="single" w:sz="4" w:space="0" w:color="auto"/>
              <w:bottom w:val="single" w:sz="4" w:space="0" w:color="auto"/>
              <w:right w:val="single" w:sz="4" w:space="0" w:color="auto"/>
            </w:tcBorders>
            <w:shd w:val="clear" w:color="auto" w:fill="auto"/>
            <w:vAlign w:val="bottom"/>
          </w:tcPr>
          <w:p w:rsidR="00EA076B" w:rsidRPr="003835C6" w:rsidRDefault="00EA076B" w:rsidP="00EA076B">
            <w:pPr>
              <w:pStyle w:val="23"/>
              <w:spacing w:line="240" w:lineRule="auto"/>
              <w:ind w:firstLine="0"/>
              <w:rPr>
                <w:rFonts w:ascii="Arial LatArm" w:hAnsi="Arial LatArm"/>
                <w:i/>
                <w:iCs/>
                <w:sz w:val="18"/>
                <w:szCs w:val="18"/>
              </w:rPr>
            </w:pPr>
            <w:r w:rsidRPr="003835C6">
              <w:rPr>
                <w:rFonts w:ascii="Arial" w:hAnsi="Arial" w:cs="Arial"/>
                <w:i/>
                <w:iCs/>
                <w:color w:val="000000"/>
                <w:sz w:val="18"/>
                <w:szCs w:val="18"/>
              </w:rPr>
              <w:t>ամլոդիպին</w:t>
            </w:r>
            <w:r w:rsidRPr="003835C6">
              <w:rPr>
                <w:rFonts w:ascii="Arial LatArm" w:hAnsi="Arial LatArm" w:cs="Calibri"/>
                <w:i/>
                <w:iCs/>
                <w:color w:val="000000"/>
                <w:sz w:val="18"/>
                <w:szCs w:val="18"/>
              </w:rPr>
              <w:t xml:space="preserve"> (</w:t>
            </w:r>
            <w:r w:rsidRPr="003835C6">
              <w:rPr>
                <w:rFonts w:ascii="Arial" w:hAnsi="Arial" w:cs="Arial"/>
                <w:i/>
                <w:iCs/>
                <w:color w:val="000000"/>
                <w:sz w:val="18"/>
                <w:szCs w:val="18"/>
              </w:rPr>
              <w:t>ամլոդիպինիբեզիլատ</w:t>
            </w:r>
            <w:r w:rsidRPr="003835C6">
              <w:rPr>
                <w:rFonts w:ascii="Arial LatArm" w:hAnsi="Arial LatArm" w:cs="Calibri"/>
                <w:i/>
                <w:iCs/>
                <w:color w:val="000000"/>
                <w:sz w:val="18"/>
                <w:szCs w:val="18"/>
              </w:rPr>
              <w:t xml:space="preserve">), </w:t>
            </w:r>
            <w:r w:rsidRPr="003835C6">
              <w:rPr>
                <w:rFonts w:ascii="Arial" w:hAnsi="Arial" w:cs="Arial"/>
                <w:i/>
                <w:iCs/>
                <w:color w:val="000000"/>
                <w:sz w:val="18"/>
                <w:szCs w:val="18"/>
              </w:rPr>
              <w:t>ինդապամիդ</w:t>
            </w:r>
            <w:r w:rsidRPr="003835C6">
              <w:rPr>
                <w:rFonts w:ascii="Arial LatArm" w:hAnsi="Arial LatArm" w:cs="Calibri"/>
                <w:i/>
                <w:iCs/>
                <w:color w:val="000000"/>
                <w:sz w:val="18"/>
                <w:szCs w:val="18"/>
              </w:rPr>
              <w:t xml:space="preserve">, </w:t>
            </w:r>
            <w:r w:rsidRPr="003835C6">
              <w:rPr>
                <w:rFonts w:ascii="Arial" w:hAnsi="Arial" w:cs="Arial"/>
                <w:i/>
                <w:iCs/>
                <w:color w:val="000000"/>
                <w:sz w:val="18"/>
                <w:szCs w:val="18"/>
              </w:rPr>
              <w:t>պերինդոպրիլ</w:t>
            </w:r>
            <w:r w:rsidRPr="003835C6">
              <w:rPr>
                <w:rFonts w:ascii="Arial LatArm" w:hAnsi="Arial LatArm" w:cs="Calibri"/>
                <w:i/>
                <w:iCs/>
                <w:color w:val="000000"/>
                <w:sz w:val="18"/>
                <w:szCs w:val="18"/>
              </w:rPr>
              <w:t xml:space="preserve"> (</w:t>
            </w:r>
            <w:r w:rsidRPr="003835C6">
              <w:rPr>
                <w:rFonts w:ascii="Arial" w:hAnsi="Arial" w:cs="Arial"/>
                <w:i/>
                <w:iCs/>
                <w:color w:val="000000"/>
                <w:sz w:val="18"/>
                <w:szCs w:val="18"/>
              </w:rPr>
              <w:t>պերինդոպրիլիարգինին</w:t>
            </w:r>
            <w:r w:rsidRPr="003835C6">
              <w:rPr>
                <w:rFonts w:ascii="Arial LatArm" w:hAnsi="Arial LatArm" w:cs="Calibri"/>
                <w:i/>
                <w:iCs/>
                <w:color w:val="000000"/>
                <w:sz w:val="18"/>
                <w:szCs w:val="18"/>
              </w:rPr>
              <w:t>)</w:t>
            </w:r>
          </w:p>
        </w:tc>
      </w:tr>
      <w:tr w:rsidR="00EA076B" w:rsidRPr="00230D10" w:rsidTr="00B219DF">
        <w:tc>
          <w:tcPr>
            <w:tcW w:w="1560" w:type="dxa"/>
            <w:vAlign w:val="bottom"/>
          </w:tcPr>
          <w:p w:rsidR="00EA076B" w:rsidRDefault="00EA076B" w:rsidP="00EA076B">
            <w:pPr>
              <w:pStyle w:val="23"/>
              <w:spacing w:line="240" w:lineRule="auto"/>
              <w:ind w:firstLine="0"/>
              <w:jc w:val="center"/>
              <w:rPr>
                <w:rFonts w:ascii="GHEA Grapalat" w:hAnsi="GHEA Grapalat"/>
                <w:i/>
                <w:lang w:val="hy-AM"/>
              </w:rPr>
            </w:pPr>
            <w:r>
              <w:rPr>
                <w:rFonts w:ascii="GHEA Grapalat" w:hAnsi="GHEA Grapalat"/>
                <w:i/>
                <w:lang w:val="hy-AM"/>
              </w:rPr>
              <w:t>35</w:t>
            </w:r>
          </w:p>
        </w:tc>
        <w:tc>
          <w:tcPr>
            <w:tcW w:w="1275" w:type="dxa"/>
          </w:tcPr>
          <w:p w:rsidR="00EA076B" w:rsidRPr="00BB0090" w:rsidRDefault="00EA076B" w:rsidP="00EA076B">
            <w:pPr>
              <w:pStyle w:val="23"/>
              <w:spacing w:line="240" w:lineRule="auto"/>
              <w:ind w:firstLine="0"/>
              <w:jc w:val="center"/>
              <w:rPr>
                <w:rFonts w:ascii="GHEA Grapalat" w:hAnsi="GHEA Grapalat"/>
                <w:i/>
                <w:iCs/>
              </w:rPr>
            </w:pPr>
          </w:p>
        </w:tc>
        <w:tc>
          <w:tcPr>
            <w:tcW w:w="7515" w:type="dxa"/>
            <w:tcBorders>
              <w:top w:val="nil"/>
              <w:left w:val="single" w:sz="4" w:space="0" w:color="auto"/>
              <w:bottom w:val="single" w:sz="4" w:space="0" w:color="auto"/>
              <w:right w:val="single" w:sz="4" w:space="0" w:color="auto"/>
            </w:tcBorders>
            <w:shd w:val="clear" w:color="auto" w:fill="auto"/>
            <w:vAlign w:val="bottom"/>
          </w:tcPr>
          <w:p w:rsidR="00EA076B" w:rsidRPr="003835C6" w:rsidRDefault="00EA076B" w:rsidP="00EA076B">
            <w:pPr>
              <w:pStyle w:val="23"/>
              <w:spacing w:line="240" w:lineRule="auto"/>
              <w:ind w:firstLine="0"/>
              <w:rPr>
                <w:rFonts w:ascii="Arial LatArm" w:hAnsi="Arial LatArm"/>
                <w:i/>
                <w:iCs/>
                <w:sz w:val="18"/>
                <w:szCs w:val="18"/>
              </w:rPr>
            </w:pPr>
            <w:r w:rsidRPr="003835C6">
              <w:rPr>
                <w:rFonts w:ascii="Arial" w:hAnsi="Arial" w:cs="Arial"/>
                <w:i/>
                <w:iCs/>
                <w:color w:val="000000"/>
                <w:sz w:val="18"/>
                <w:szCs w:val="18"/>
              </w:rPr>
              <w:t>ամօքսիցիլին</w:t>
            </w:r>
            <w:r w:rsidRPr="003835C6">
              <w:rPr>
                <w:rFonts w:ascii="Arial LatArm" w:hAnsi="Arial LatArm" w:cs="Calibri"/>
                <w:i/>
                <w:iCs/>
                <w:color w:val="000000"/>
                <w:sz w:val="18"/>
                <w:szCs w:val="18"/>
              </w:rPr>
              <w:t xml:space="preserve"> (</w:t>
            </w:r>
            <w:r w:rsidRPr="003835C6">
              <w:rPr>
                <w:rFonts w:ascii="Arial" w:hAnsi="Arial" w:cs="Arial"/>
                <w:i/>
                <w:iCs/>
                <w:color w:val="000000"/>
                <w:sz w:val="18"/>
                <w:szCs w:val="18"/>
              </w:rPr>
              <w:t>ամօքսիցիլինիտրիհիդրատ</w:t>
            </w:r>
            <w:r w:rsidRPr="003835C6">
              <w:rPr>
                <w:rFonts w:ascii="Arial LatArm" w:hAnsi="Arial LatArm" w:cs="Calibri"/>
                <w:i/>
                <w:iCs/>
                <w:color w:val="000000"/>
                <w:sz w:val="18"/>
                <w:szCs w:val="18"/>
              </w:rPr>
              <w:t xml:space="preserve">), </w:t>
            </w:r>
            <w:r w:rsidRPr="003835C6">
              <w:rPr>
                <w:rFonts w:ascii="Arial" w:hAnsi="Arial" w:cs="Arial"/>
                <w:i/>
                <w:iCs/>
                <w:color w:val="000000"/>
                <w:sz w:val="18"/>
                <w:szCs w:val="18"/>
              </w:rPr>
              <w:t>քլավուլանաթթու</w:t>
            </w:r>
            <w:r w:rsidRPr="003835C6">
              <w:rPr>
                <w:rFonts w:ascii="Arial LatArm" w:hAnsi="Arial LatArm" w:cs="Calibri"/>
                <w:i/>
                <w:iCs/>
                <w:color w:val="000000"/>
                <w:sz w:val="18"/>
                <w:szCs w:val="18"/>
              </w:rPr>
              <w:t xml:space="preserve"> (</w:t>
            </w:r>
            <w:r w:rsidRPr="003835C6">
              <w:rPr>
                <w:rFonts w:ascii="Arial" w:hAnsi="Arial" w:cs="Arial"/>
                <w:i/>
                <w:iCs/>
                <w:color w:val="000000"/>
                <w:sz w:val="18"/>
                <w:szCs w:val="18"/>
              </w:rPr>
              <w:t>կալիումիքլավուլանատ</w:t>
            </w:r>
          </w:p>
        </w:tc>
      </w:tr>
      <w:tr w:rsidR="00EA076B" w:rsidRPr="00A71D81" w:rsidTr="00B219DF">
        <w:tc>
          <w:tcPr>
            <w:tcW w:w="1560" w:type="dxa"/>
            <w:vAlign w:val="bottom"/>
          </w:tcPr>
          <w:p w:rsidR="00EA076B" w:rsidRDefault="00EA076B" w:rsidP="00EA076B">
            <w:pPr>
              <w:pStyle w:val="23"/>
              <w:spacing w:line="240" w:lineRule="auto"/>
              <w:ind w:firstLine="0"/>
              <w:jc w:val="center"/>
              <w:rPr>
                <w:rFonts w:ascii="GHEA Grapalat" w:hAnsi="GHEA Grapalat"/>
                <w:i/>
                <w:lang w:val="hy-AM"/>
              </w:rPr>
            </w:pPr>
            <w:r>
              <w:rPr>
                <w:rFonts w:ascii="GHEA Grapalat" w:hAnsi="GHEA Grapalat"/>
                <w:i/>
                <w:lang w:val="hy-AM"/>
              </w:rPr>
              <w:t>36</w:t>
            </w:r>
          </w:p>
        </w:tc>
        <w:tc>
          <w:tcPr>
            <w:tcW w:w="1275" w:type="dxa"/>
          </w:tcPr>
          <w:p w:rsidR="00EA076B" w:rsidRPr="00BB0090" w:rsidRDefault="00EA076B" w:rsidP="00EA076B">
            <w:pPr>
              <w:pStyle w:val="23"/>
              <w:spacing w:line="240" w:lineRule="auto"/>
              <w:ind w:firstLine="0"/>
              <w:jc w:val="center"/>
              <w:rPr>
                <w:rFonts w:ascii="GHEA Grapalat" w:hAnsi="GHEA Grapalat"/>
                <w:i/>
                <w:iCs/>
              </w:rPr>
            </w:pPr>
          </w:p>
        </w:tc>
        <w:tc>
          <w:tcPr>
            <w:tcW w:w="7515" w:type="dxa"/>
            <w:tcBorders>
              <w:top w:val="nil"/>
              <w:left w:val="single" w:sz="4" w:space="0" w:color="auto"/>
              <w:bottom w:val="single" w:sz="4" w:space="0" w:color="auto"/>
              <w:right w:val="single" w:sz="4" w:space="0" w:color="auto"/>
            </w:tcBorders>
            <w:shd w:val="clear" w:color="auto" w:fill="auto"/>
            <w:vAlign w:val="bottom"/>
          </w:tcPr>
          <w:p w:rsidR="00EA076B" w:rsidRPr="003835C6" w:rsidRDefault="00EA076B" w:rsidP="00EA076B">
            <w:pPr>
              <w:pStyle w:val="23"/>
              <w:spacing w:line="240" w:lineRule="auto"/>
              <w:ind w:firstLine="0"/>
              <w:rPr>
                <w:rFonts w:ascii="Arial LatArm" w:hAnsi="Arial LatArm"/>
                <w:i/>
                <w:iCs/>
                <w:sz w:val="18"/>
                <w:szCs w:val="18"/>
              </w:rPr>
            </w:pPr>
            <w:r w:rsidRPr="003835C6">
              <w:rPr>
                <w:rFonts w:ascii="Arial" w:hAnsi="Arial" w:cs="Arial"/>
                <w:i/>
                <w:iCs/>
                <w:color w:val="000000"/>
                <w:sz w:val="18"/>
                <w:szCs w:val="18"/>
              </w:rPr>
              <w:t>ցեֆտրիաքսոն</w:t>
            </w:r>
            <w:r w:rsidRPr="003835C6">
              <w:rPr>
                <w:rFonts w:ascii="Arial LatArm" w:hAnsi="Arial LatArm" w:cs="Calibri"/>
                <w:i/>
                <w:iCs/>
                <w:color w:val="000000"/>
                <w:sz w:val="18"/>
                <w:szCs w:val="18"/>
              </w:rPr>
              <w:t xml:space="preserve"> (</w:t>
            </w:r>
            <w:r w:rsidRPr="003835C6">
              <w:rPr>
                <w:rFonts w:ascii="Arial" w:hAnsi="Arial" w:cs="Arial"/>
                <w:i/>
                <w:iCs/>
                <w:color w:val="000000"/>
                <w:sz w:val="18"/>
                <w:szCs w:val="18"/>
              </w:rPr>
              <w:t>ցեֆտրիաքսոննատրիում</w:t>
            </w:r>
            <w:r w:rsidRPr="003835C6">
              <w:rPr>
                <w:rFonts w:ascii="Arial LatArm" w:hAnsi="Arial LatArm" w:cs="Calibri"/>
                <w:i/>
                <w:iCs/>
                <w:color w:val="000000"/>
                <w:sz w:val="18"/>
                <w:szCs w:val="18"/>
              </w:rPr>
              <w:t>)</w:t>
            </w:r>
          </w:p>
        </w:tc>
      </w:tr>
      <w:tr w:rsidR="00EA076B" w:rsidRPr="00A71D81" w:rsidTr="00B219DF">
        <w:tc>
          <w:tcPr>
            <w:tcW w:w="1560" w:type="dxa"/>
            <w:vAlign w:val="bottom"/>
          </w:tcPr>
          <w:p w:rsidR="00EA076B" w:rsidRDefault="00EA076B" w:rsidP="00EA076B">
            <w:pPr>
              <w:pStyle w:val="23"/>
              <w:spacing w:line="240" w:lineRule="auto"/>
              <w:ind w:firstLine="0"/>
              <w:jc w:val="center"/>
              <w:rPr>
                <w:rFonts w:ascii="GHEA Grapalat" w:hAnsi="GHEA Grapalat"/>
                <w:i/>
                <w:lang w:val="hy-AM"/>
              </w:rPr>
            </w:pPr>
            <w:r>
              <w:rPr>
                <w:rFonts w:ascii="GHEA Grapalat" w:hAnsi="GHEA Grapalat"/>
                <w:i/>
                <w:lang w:val="hy-AM"/>
              </w:rPr>
              <w:t>37</w:t>
            </w:r>
          </w:p>
        </w:tc>
        <w:tc>
          <w:tcPr>
            <w:tcW w:w="1275" w:type="dxa"/>
          </w:tcPr>
          <w:p w:rsidR="00EA076B" w:rsidRPr="00BB0090" w:rsidRDefault="00EA076B" w:rsidP="00EA076B">
            <w:pPr>
              <w:pStyle w:val="23"/>
              <w:spacing w:line="240" w:lineRule="auto"/>
              <w:ind w:firstLine="0"/>
              <w:jc w:val="center"/>
              <w:rPr>
                <w:rFonts w:ascii="GHEA Grapalat" w:hAnsi="GHEA Grapalat"/>
                <w:i/>
                <w:iCs/>
              </w:rPr>
            </w:pPr>
          </w:p>
        </w:tc>
        <w:tc>
          <w:tcPr>
            <w:tcW w:w="7515" w:type="dxa"/>
            <w:tcBorders>
              <w:top w:val="nil"/>
              <w:left w:val="single" w:sz="4" w:space="0" w:color="auto"/>
              <w:bottom w:val="single" w:sz="4" w:space="0" w:color="auto"/>
              <w:right w:val="single" w:sz="4" w:space="0" w:color="auto"/>
            </w:tcBorders>
            <w:shd w:val="clear" w:color="auto" w:fill="auto"/>
            <w:vAlign w:val="bottom"/>
          </w:tcPr>
          <w:p w:rsidR="00EA076B" w:rsidRPr="003835C6" w:rsidRDefault="00EA076B" w:rsidP="00EA076B">
            <w:pPr>
              <w:pStyle w:val="23"/>
              <w:spacing w:line="240" w:lineRule="auto"/>
              <w:ind w:firstLine="0"/>
              <w:rPr>
                <w:rFonts w:ascii="Arial LatArm" w:hAnsi="Arial LatArm"/>
                <w:i/>
                <w:iCs/>
                <w:sz w:val="18"/>
                <w:szCs w:val="18"/>
              </w:rPr>
            </w:pPr>
            <w:r w:rsidRPr="003835C6">
              <w:rPr>
                <w:rFonts w:ascii="Arial" w:hAnsi="Arial" w:cs="Arial"/>
                <w:i/>
                <w:iCs/>
                <w:color w:val="000000"/>
                <w:sz w:val="18"/>
                <w:szCs w:val="18"/>
              </w:rPr>
              <w:t>ամօքսիցիլին</w:t>
            </w:r>
          </w:p>
        </w:tc>
      </w:tr>
      <w:tr w:rsidR="00EA076B" w:rsidRPr="00A71D81" w:rsidTr="00B219DF">
        <w:tc>
          <w:tcPr>
            <w:tcW w:w="1560" w:type="dxa"/>
            <w:vAlign w:val="bottom"/>
          </w:tcPr>
          <w:p w:rsidR="00EA076B" w:rsidRDefault="00EA076B" w:rsidP="00EA076B">
            <w:pPr>
              <w:pStyle w:val="23"/>
              <w:spacing w:line="240" w:lineRule="auto"/>
              <w:ind w:firstLine="0"/>
              <w:jc w:val="center"/>
              <w:rPr>
                <w:rFonts w:ascii="GHEA Grapalat" w:hAnsi="GHEA Grapalat"/>
                <w:i/>
                <w:lang w:val="hy-AM"/>
              </w:rPr>
            </w:pPr>
            <w:r>
              <w:rPr>
                <w:rFonts w:ascii="GHEA Grapalat" w:hAnsi="GHEA Grapalat"/>
                <w:i/>
                <w:lang w:val="hy-AM"/>
              </w:rPr>
              <w:t>38</w:t>
            </w:r>
          </w:p>
        </w:tc>
        <w:tc>
          <w:tcPr>
            <w:tcW w:w="1275" w:type="dxa"/>
          </w:tcPr>
          <w:p w:rsidR="00EA076B" w:rsidRPr="00BB0090" w:rsidRDefault="00EA076B" w:rsidP="00EA076B">
            <w:pPr>
              <w:pStyle w:val="23"/>
              <w:spacing w:line="240" w:lineRule="auto"/>
              <w:ind w:firstLine="0"/>
              <w:jc w:val="center"/>
              <w:rPr>
                <w:rFonts w:ascii="GHEA Grapalat" w:hAnsi="GHEA Grapalat"/>
                <w:i/>
                <w:iCs/>
              </w:rPr>
            </w:pPr>
          </w:p>
        </w:tc>
        <w:tc>
          <w:tcPr>
            <w:tcW w:w="7515" w:type="dxa"/>
            <w:tcBorders>
              <w:top w:val="nil"/>
              <w:left w:val="single" w:sz="4" w:space="0" w:color="auto"/>
              <w:bottom w:val="single" w:sz="4" w:space="0" w:color="auto"/>
              <w:right w:val="single" w:sz="4" w:space="0" w:color="auto"/>
            </w:tcBorders>
            <w:shd w:val="clear" w:color="auto" w:fill="auto"/>
            <w:vAlign w:val="bottom"/>
          </w:tcPr>
          <w:p w:rsidR="00EA076B" w:rsidRPr="003835C6" w:rsidRDefault="00EA076B" w:rsidP="00EA076B">
            <w:pPr>
              <w:pStyle w:val="23"/>
              <w:spacing w:line="240" w:lineRule="auto"/>
              <w:ind w:firstLine="0"/>
              <w:rPr>
                <w:rFonts w:ascii="Arial LatArm" w:hAnsi="Arial LatArm"/>
                <w:i/>
                <w:iCs/>
                <w:sz w:val="18"/>
                <w:szCs w:val="18"/>
              </w:rPr>
            </w:pPr>
            <w:r w:rsidRPr="003835C6">
              <w:rPr>
                <w:rFonts w:ascii="Arial" w:hAnsi="Arial" w:cs="Arial"/>
                <w:i/>
                <w:iCs/>
                <w:color w:val="000000"/>
                <w:sz w:val="18"/>
                <w:szCs w:val="18"/>
              </w:rPr>
              <w:t>մետամիզոլ</w:t>
            </w:r>
            <w:r w:rsidRPr="003835C6">
              <w:rPr>
                <w:rFonts w:ascii="Arial LatArm" w:hAnsi="Arial LatArm" w:cs="Calibri"/>
                <w:i/>
                <w:iCs/>
                <w:color w:val="000000"/>
                <w:sz w:val="18"/>
                <w:szCs w:val="18"/>
              </w:rPr>
              <w:br/>
              <w:t>(</w:t>
            </w:r>
            <w:r w:rsidRPr="003835C6">
              <w:rPr>
                <w:rFonts w:ascii="Arial" w:hAnsi="Arial" w:cs="Arial"/>
                <w:i/>
                <w:iCs/>
                <w:color w:val="000000"/>
                <w:sz w:val="18"/>
                <w:szCs w:val="18"/>
              </w:rPr>
              <w:t>մետամիզոլնատրիում</w:t>
            </w:r>
            <w:r w:rsidRPr="003835C6">
              <w:rPr>
                <w:rFonts w:ascii="Arial LatArm" w:hAnsi="Arial LatArm" w:cs="Calibri"/>
                <w:i/>
                <w:iCs/>
                <w:color w:val="000000"/>
                <w:sz w:val="18"/>
                <w:szCs w:val="18"/>
              </w:rPr>
              <w:t>)</w:t>
            </w:r>
          </w:p>
        </w:tc>
      </w:tr>
      <w:tr w:rsidR="00EA076B" w:rsidRPr="00A71D81" w:rsidTr="00B219DF">
        <w:tc>
          <w:tcPr>
            <w:tcW w:w="1560" w:type="dxa"/>
            <w:vAlign w:val="bottom"/>
          </w:tcPr>
          <w:p w:rsidR="00EA076B" w:rsidRDefault="00EA076B" w:rsidP="00EA076B">
            <w:pPr>
              <w:pStyle w:val="23"/>
              <w:spacing w:line="240" w:lineRule="auto"/>
              <w:ind w:firstLine="0"/>
              <w:jc w:val="center"/>
              <w:rPr>
                <w:rFonts w:ascii="GHEA Grapalat" w:hAnsi="GHEA Grapalat"/>
                <w:i/>
                <w:lang w:val="hy-AM"/>
              </w:rPr>
            </w:pPr>
            <w:r>
              <w:rPr>
                <w:rFonts w:ascii="GHEA Grapalat" w:hAnsi="GHEA Grapalat"/>
                <w:i/>
                <w:lang w:val="hy-AM"/>
              </w:rPr>
              <w:lastRenderedPageBreak/>
              <w:t>39</w:t>
            </w:r>
          </w:p>
        </w:tc>
        <w:tc>
          <w:tcPr>
            <w:tcW w:w="1275" w:type="dxa"/>
          </w:tcPr>
          <w:p w:rsidR="00EA076B" w:rsidRPr="00BB0090" w:rsidRDefault="00EA076B" w:rsidP="00EA076B">
            <w:pPr>
              <w:pStyle w:val="23"/>
              <w:spacing w:line="240" w:lineRule="auto"/>
              <w:ind w:firstLine="0"/>
              <w:jc w:val="center"/>
              <w:rPr>
                <w:rFonts w:ascii="GHEA Grapalat" w:hAnsi="GHEA Grapalat"/>
                <w:i/>
                <w:iCs/>
              </w:rPr>
            </w:pPr>
          </w:p>
        </w:tc>
        <w:tc>
          <w:tcPr>
            <w:tcW w:w="7515" w:type="dxa"/>
            <w:tcBorders>
              <w:top w:val="nil"/>
              <w:left w:val="single" w:sz="4" w:space="0" w:color="auto"/>
              <w:bottom w:val="single" w:sz="4" w:space="0" w:color="auto"/>
              <w:right w:val="single" w:sz="4" w:space="0" w:color="auto"/>
            </w:tcBorders>
            <w:shd w:val="clear" w:color="auto" w:fill="auto"/>
            <w:vAlign w:val="bottom"/>
          </w:tcPr>
          <w:p w:rsidR="00EA076B" w:rsidRPr="003835C6" w:rsidRDefault="00EA076B" w:rsidP="00EA076B">
            <w:pPr>
              <w:pStyle w:val="23"/>
              <w:spacing w:line="240" w:lineRule="auto"/>
              <w:ind w:firstLine="0"/>
              <w:rPr>
                <w:rFonts w:ascii="Arial LatArm" w:hAnsi="Arial LatArm"/>
                <w:i/>
                <w:iCs/>
                <w:sz w:val="18"/>
                <w:szCs w:val="18"/>
              </w:rPr>
            </w:pPr>
            <w:r w:rsidRPr="003835C6">
              <w:rPr>
                <w:rFonts w:ascii="Arial" w:hAnsi="Arial" w:cs="Arial"/>
                <w:i/>
                <w:iCs/>
                <w:color w:val="000000"/>
                <w:sz w:val="18"/>
                <w:szCs w:val="18"/>
              </w:rPr>
              <w:t>սուլֆամեթօքսազոլ</w:t>
            </w:r>
            <w:r w:rsidRPr="003835C6">
              <w:rPr>
                <w:rFonts w:ascii="Arial LatArm" w:hAnsi="Arial LatArm" w:cs="Calibri"/>
                <w:i/>
                <w:iCs/>
                <w:color w:val="000000"/>
                <w:sz w:val="18"/>
                <w:szCs w:val="18"/>
              </w:rPr>
              <w:t xml:space="preserve">, </w:t>
            </w:r>
            <w:r w:rsidRPr="003835C6">
              <w:rPr>
                <w:rFonts w:ascii="Arial" w:hAnsi="Arial" w:cs="Arial"/>
                <w:i/>
                <w:iCs/>
                <w:color w:val="000000"/>
                <w:sz w:val="18"/>
                <w:szCs w:val="18"/>
              </w:rPr>
              <w:t>տրիմեթոպրիմ</w:t>
            </w:r>
          </w:p>
        </w:tc>
      </w:tr>
      <w:tr w:rsidR="00EA076B" w:rsidRPr="00A71D81" w:rsidTr="00B219DF">
        <w:tc>
          <w:tcPr>
            <w:tcW w:w="1560" w:type="dxa"/>
            <w:vAlign w:val="bottom"/>
          </w:tcPr>
          <w:p w:rsidR="00EA076B" w:rsidRDefault="00EA076B" w:rsidP="00EA076B">
            <w:pPr>
              <w:pStyle w:val="23"/>
              <w:spacing w:line="240" w:lineRule="auto"/>
              <w:ind w:firstLine="0"/>
              <w:jc w:val="center"/>
              <w:rPr>
                <w:rFonts w:ascii="GHEA Grapalat" w:hAnsi="GHEA Grapalat"/>
                <w:i/>
                <w:lang w:val="hy-AM"/>
              </w:rPr>
            </w:pPr>
            <w:r>
              <w:rPr>
                <w:rFonts w:ascii="GHEA Grapalat" w:hAnsi="GHEA Grapalat"/>
                <w:i/>
                <w:lang w:val="hy-AM"/>
              </w:rPr>
              <w:t>40</w:t>
            </w:r>
          </w:p>
        </w:tc>
        <w:tc>
          <w:tcPr>
            <w:tcW w:w="1275" w:type="dxa"/>
          </w:tcPr>
          <w:p w:rsidR="00EA076B" w:rsidRPr="00BB0090" w:rsidRDefault="00EA076B" w:rsidP="00EA076B">
            <w:pPr>
              <w:pStyle w:val="23"/>
              <w:spacing w:line="240" w:lineRule="auto"/>
              <w:ind w:firstLine="0"/>
              <w:jc w:val="center"/>
              <w:rPr>
                <w:rFonts w:ascii="GHEA Grapalat" w:hAnsi="GHEA Grapalat"/>
                <w:i/>
                <w:iCs/>
              </w:rPr>
            </w:pPr>
          </w:p>
        </w:tc>
        <w:tc>
          <w:tcPr>
            <w:tcW w:w="7515" w:type="dxa"/>
            <w:tcBorders>
              <w:top w:val="nil"/>
              <w:left w:val="single" w:sz="4" w:space="0" w:color="auto"/>
              <w:bottom w:val="single" w:sz="4" w:space="0" w:color="auto"/>
              <w:right w:val="single" w:sz="4" w:space="0" w:color="auto"/>
            </w:tcBorders>
            <w:shd w:val="clear" w:color="auto" w:fill="auto"/>
            <w:vAlign w:val="bottom"/>
          </w:tcPr>
          <w:p w:rsidR="00EA076B" w:rsidRPr="003835C6" w:rsidRDefault="00EA076B" w:rsidP="00EA076B">
            <w:pPr>
              <w:pStyle w:val="23"/>
              <w:spacing w:line="240" w:lineRule="auto"/>
              <w:ind w:firstLine="0"/>
              <w:rPr>
                <w:rFonts w:ascii="Arial LatArm" w:hAnsi="Arial LatArm"/>
                <w:i/>
                <w:iCs/>
                <w:sz w:val="18"/>
                <w:szCs w:val="18"/>
              </w:rPr>
            </w:pPr>
            <w:r w:rsidRPr="003835C6">
              <w:rPr>
                <w:rFonts w:ascii="Arial" w:hAnsi="Arial" w:cs="Arial"/>
                <w:i/>
                <w:iCs/>
                <w:color w:val="000000"/>
                <w:sz w:val="18"/>
                <w:szCs w:val="18"/>
              </w:rPr>
              <w:t>ցետիրիզին</w:t>
            </w:r>
            <w:r w:rsidRPr="003835C6">
              <w:rPr>
                <w:rFonts w:ascii="Arial LatArm" w:hAnsi="Arial LatArm" w:cs="Calibri"/>
                <w:i/>
                <w:iCs/>
                <w:color w:val="000000"/>
                <w:sz w:val="18"/>
                <w:szCs w:val="18"/>
              </w:rPr>
              <w:t xml:space="preserve"> (</w:t>
            </w:r>
            <w:r w:rsidRPr="003835C6">
              <w:rPr>
                <w:rFonts w:ascii="Arial" w:hAnsi="Arial" w:cs="Arial"/>
                <w:i/>
                <w:iCs/>
                <w:color w:val="000000"/>
                <w:sz w:val="18"/>
                <w:szCs w:val="18"/>
              </w:rPr>
              <w:t>ցետիրիզինիդիհիդրոքլորիդ</w:t>
            </w:r>
            <w:r w:rsidRPr="003835C6">
              <w:rPr>
                <w:rFonts w:ascii="Arial LatArm" w:hAnsi="Arial LatArm" w:cs="Calibri"/>
                <w:i/>
                <w:iCs/>
                <w:color w:val="000000"/>
                <w:sz w:val="18"/>
                <w:szCs w:val="18"/>
              </w:rPr>
              <w:t>)</w:t>
            </w:r>
          </w:p>
        </w:tc>
      </w:tr>
      <w:tr w:rsidR="00EA076B" w:rsidRPr="00A71D81" w:rsidTr="00E36258">
        <w:tc>
          <w:tcPr>
            <w:tcW w:w="1560" w:type="dxa"/>
            <w:vAlign w:val="bottom"/>
          </w:tcPr>
          <w:p w:rsidR="00EA076B" w:rsidRPr="008F10C7" w:rsidRDefault="00EA076B" w:rsidP="00EA076B">
            <w:pPr>
              <w:pStyle w:val="23"/>
              <w:spacing w:line="240" w:lineRule="auto"/>
              <w:ind w:firstLine="0"/>
              <w:jc w:val="center"/>
              <w:rPr>
                <w:rFonts w:ascii="GHEA Grapalat" w:hAnsi="GHEA Grapalat"/>
                <w:i/>
                <w:lang w:val="hy-AM"/>
              </w:rPr>
            </w:pPr>
            <w:r>
              <w:rPr>
                <w:rFonts w:ascii="GHEA Grapalat" w:hAnsi="GHEA Grapalat"/>
                <w:i/>
                <w:lang w:val="hy-AM"/>
              </w:rPr>
              <w:t>41</w:t>
            </w:r>
          </w:p>
        </w:tc>
        <w:tc>
          <w:tcPr>
            <w:tcW w:w="1275" w:type="dxa"/>
          </w:tcPr>
          <w:p w:rsidR="00EA076B" w:rsidRPr="00BB0090" w:rsidRDefault="00EA076B" w:rsidP="00EA076B">
            <w:pPr>
              <w:pStyle w:val="23"/>
              <w:spacing w:line="240" w:lineRule="auto"/>
              <w:ind w:firstLine="0"/>
              <w:jc w:val="center"/>
              <w:rPr>
                <w:rFonts w:ascii="GHEA Grapalat" w:hAnsi="GHEA Grapalat"/>
                <w:i/>
                <w:iCs/>
              </w:rPr>
            </w:pPr>
          </w:p>
        </w:tc>
        <w:tc>
          <w:tcPr>
            <w:tcW w:w="7515" w:type="dxa"/>
            <w:tcBorders>
              <w:top w:val="nil"/>
              <w:left w:val="single" w:sz="4" w:space="0" w:color="auto"/>
              <w:bottom w:val="single" w:sz="4" w:space="0" w:color="auto"/>
              <w:right w:val="single" w:sz="4" w:space="0" w:color="auto"/>
            </w:tcBorders>
            <w:shd w:val="clear" w:color="auto" w:fill="auto"/>
            <w:vAlign w:val="bottom"/>
          </w:tcPr>
          <w:p w:rsidR="00EA076B" w:rsidRPr="003835C6" w:rsidRDefault="00EA076B" w:rsidP="00EA076B">
            <w:pPr>
              <w:pStyle w:val="23"/>
              <w:spacing w:line="240" w:lineRule="auto"/>
              <w:ind w:firstLine="0"/>
              <w:rPr>
                <w:rFonts w:ascii="Arial LatArm" w:hAnsi="Arial LatArm"/>
                <w:i/>
                <w:iCs/>
                <w:sz w:val="18"/>
                <w:szCs w:val="18"/>
              </w:rPr>
            </w:pPr>
            <w:r w:rsidRPr="003835C6">
              <w:rPr>
                <w:rFonts w:ascii="Arial" w:hAnsi="Arial" w:cs="Arial"/>
                <w:i/>
                <w:iCs/>
                <w:color w:val="000000"/>
                <w:sz w:val="18"/>
                <w:szCs w:val="18"/>
              </w:rPr>
              <w:t>պիրացետամդ</w:t>
            </w:r>
            <w:r w:rsidRPr="003835C6">
              <w:rPr>
                <w:rFonts w:ascii="Arial LatArm" w:hAnsi="Arial LatArm" w:cs="Calibri"/>
                <w:i/>
                <w:iCs/>
                <w:color w:val="000000"/>
                <w:sz w:val="18"/>
                <w:szCs w:val="18"/>
              </w:rPr>
              <w:t>/</w:t>
            </w:r>
            <w:r w:rsidRPr="003835C6">
              <w:rPr>
                <w:rFonts w:ascii="Arial" w:hAnsi="Arial" w:cs="Arial"/>
                <w:i/>
                <w:iCs/>
                <w:color w:val="000000"/>
                <w:sz w:val="18"/>
                <w:szCs w:val="18"/>
              </w:rPr>
              <w:t>պ</w:t>
            </w:r>
          </w:p>
        </w:tc>
      </w:tr>
      <w:tr w:rsidR="00EA076B" w:rsidRPr="00046F36" w:rsidTr="00B219DF">
        <w:tc>
          <w:tcPr>
            <w:tcW w:w="1560" w:type="dxa"/>
            <w:vAlign w:val="bottom"/>
          </w:tcPr>
          <w:p w:rsidR="00EA076B" w:rsidRPr="008F10C7" w:rsidRDefault="00EA076B" w:rsidP="00EA076B">
            <w:pPr>
              <w:pStyle w:val="23"/>
              <w:spacing w:line="240" w:lineRule="auto"/>
              <w:ind w:firstLine="0"/>
              <w:jc w:val="center"/>
              <w:rPr>
                <w:rFonts w:ascii="GHEA Grapalat" w:hAnsi="GHEA Grapalat"/>
                <w:i/>
                <w:lang w:val="hy-AM"/>
              </w:rPr>
            </w:pPr>
            <w:r>
              <w:rPr>
                <w:rFonts w:ascii="GHEA Grapalat" w:hAnsi="GHEA Grapalat"/>
                <w:i/>
                <w:lang w:val="hy-AM"/>
              </w:rPr>
              <w:t>42</w:t>
            </w:r>
          </w:p>
        </w:tc>
        <w:tc>
          <w:tcPr>
            <w:tcW w:w="1275" w:type="dxa"/>
          </w:tcPr>
          <w:p w:rsidR="00EA076B" w:rsidRPr="00BB0090" w:rsidRDefault="00EA076B" w:rsidP="00EA076B">
            <w:pPr>
              <w:pStyle w:val="23"/>
              <w:spacing w:line="240" w:lineRule="auto"/>
              <w:ind w:firstLine="0"/>
              <w:jc w:val="center"/>
              <w:rPr>
                <w:rFonts w:ascii="GHEA Grapalat" w:hAnsi="GHEA Grapalat"/>
                <w:i/>
                <w:iCs/>
              </w:rPr>
            </w:pPr>
          </w:p>
        </w:tc>
        <w:tc>
          <w:tcPr>
            <w:tcW w:w="7515" w:type="dxa"/>
            <w:tcBorders>
              <w:top w:val="nil"/>
              <w:left w:val="single" w:sz="4" w:space="0" w:color="auto"/>
              <w:bottom w:val="single" w:sz="4" w:space="0" w:color="auto"/>
              <w:right w:val="single" w:sz="4" w:space="0" w:color="auto"/>
            </w:tcBorders>
            <w:shd w:val="clear" w:color="auto" w:fill="auto"/>
            <w:vAlign w:val="bottom"/>
          </w:tcPr>
          <w:p w:rsidR="00EA076B" w:rsidRPr="003835C6" w:rsidRDefault="00EA076B" w:rsidP="00EA076B">
            <w:pPr>
              <w:pStyle w:val="23"/>
              <w:spacing w:line="240" w:lineRule="auto"/>
              <w:ind w:firstLine="0"/>
              <w:rPr>
                <w:rFonts w:ascii="Arial LatArm" w:hAnsi="Arial LatArm"/>
                <w:i/>
                <w:iCs/>
                <w:sz w:val="18"/>
                <w:szCs w:val="18"/>
              </w:rPr>
            </w:pPr>
            <w:r w:rsidRPr="003835C6">
              <w:rPr>
                <w:rFonts w:ascii="Arial" w:hAnsi="Arial" w:cs="Arial"/>
                <w:i/>
                <w:iCs/>
                <w:color w:val="000000"/>
                <w:sz w:val="18"/>
                <w:szCs w:val="18"/>
              </w:rPr>
              <w:t>դիկլոֆենակ</w:t>
            </w:r>
            <w:r w:rsidRPr="003835C6">
              <w:rPr>
                <w:rFonts w:ascii="Arial LatArm" w:hAnsi="Arial LatArm" w:cs="Calibri"/>
                <w:i/>
                <w:iCs/>
                <w:color w:val="000000"/>
                <w:sz w:val="18"/>
                <w:szCs w:val="18"/>
              </w:rPr>
              <w:t xml:space="preserve"> (</w:t>
            </w:r>
            <w:r w:rsidRPr="003835C6">
              <w:rPr>
                <w:rFonts w:ascii="Arial" w:hAnsi="Arial" w:cs="Arial"/>
                <w:i/>
                <w:iCs/>
                <w:color w:val="000000"/>
                <w:sz w:val="18"/>
                <w:szCs w:val="18"/>
              </w:rPr>
              <w:t>դիկլոֆենակնատրիում</w:t>
            </w:r>
            <w:r w:rsidRPr="003835C6">
              <w:rPr>
                <w:rFonts w:ascii="Arial LatArm" w:hAnsi="Arial LatArm" w:cs="Calibri"/>
                <w:i/>
                <w:iCs/>
                <w:color w:val="000000"/>
                <w:sz w:val="18"/>
                <w:szCs w:val="18"/>
              </w:rPr>
              <w:t>)</w:t>
            </w:r>
          </w:p>
        </w:tc>
      </w:tr>
      <w:tr w:rsidR="00EA076B" w:rsidRPr="00701E41" w:rsidTr="00B219DF">
        <w:tc>
          <w:tcPr>
            <w:tcW w:w="1560" w:type="dxa"/>
            <w:vAlign w:val="bottom"/>
          </w:tcPr>
          <w:p w:rsidR="00EA076B" w:rsidRPr="008F10C7" w:rsidRDefault="00EA076B" w:rsidP="00EA076B">
            <w:pPr>
              <w:pStyle w:val="23"/>
              <w:spacing w:line="240" w:lineRule="auto"/>
              <w:ind w:firstLine="0"/>
              <w:jc w:val="center"/>
              <w:rPr>
                <w:rFonts w:ascii="GHEA Grapalat" w:hAnsi="GHEA Grapalat"/>
                <w:i/>
                <w:lang w:val="hy-AM"/>
              </w:rPr>
            </w:pPr>
            <w:r>
              <w:rPr>
                <w:rFonts w:ascii="GHEA Grapalat" w:hAnsi="GHEA Grapalat"/>
                <w:i/>
                <w:lang w:val="hy-AM"/>
              </w:rPr>
              <w:t>43</w:t>
            </w:r>
          </w:p>
        </w:tc>
        <w:tc>
          <w:tcPr>
            <w:tcW w:w="1275" w:type="dxa"/>
          </w:tcPr>
          <w:p w:rsidR="00EA076B" w:rsidRPr="00BB0090" w:rsidRDefault="00EA076B" w:rsidP="00EA076B">
            <w:pPr>
              <w:pStyle w:val="23"/>
              <w:spacing w:line="240" w:lineRule="auto"/>
              <w:ind w:firstLine="0"/>
              <w:jc w:val="center"/>
              <w:rPr>
                <w:rFonts w:ascii="GHEA Grapalat" w:hAnsi="GHEA Grapalat"/>
                <w:i/>
                <w:iCs/>
              </w:rPr>
            </w:pPr>
          </w:p>
        </w:tc>
        <w:tc>
          <w:tcPr>
            <w:tcW w:w="7515" w:type="dxa"/>
            <w:tcBorders>
              <w:top w:val="nil"/>
              <w:left w:val="single" w:sz="4" w:space="0" w:color="auto"/>
              <w:bottom w:val="single" w:sz="4" w:space="0" w:color="auto"/>
              <w:right w:val="single" w:sz="4" w:space="0" w:color="auto"/>
            </w:tcBorders>
            <w:shd w:val="clear" w:color="auto" w:fill="auto"/>
            <w:vAlign w:val="bottom"/>
          </w:tcPr>
          <w:p w:rsidR="00EA076B" w:rsidRPr="003835C6" w:rsidRDefault="00EA076B" w:rsidP="00EA076B">
            <w:pPr>
              <w:pStyle w:val="23"/>
              <w:spacing w:line="240" w:lineRule="auto"/>
              <w:ind w:firstLine="0"/>
              <w:rPr>
                <w:rFonts w:ascii="Arial LatArm" w:hAnsi="Arial LatArm"/>
                <w:i/>
                <w:iCs/>
                <w:sz w:val="18"/>
                <w:szCs w:val="18"/>
                <w:lang w:val="hy-AM"/>
              </w:rPr>
            </w:pPr>
            <w:r w:rsidRPr="003835C6">
              <w:rPr>
                <w:rFonts w:ascii="Arial" w:hAnsi="Arial" w:cs="Arial"/>
                <w:i/>
                <w:iCs/>
                <w:color w:val="000000"/>
                <w:sz w:val="18"/>
                <w:szCs w:val="18"/>
              </w:rPr>
              <w:t>կալցիում</w:t>
            </w:r>
            <w:r w:rsidRPr="003835C6">
              <w:rPr>
                <w:rFonts w:ascii="Arial LatArm" w:hAnsi="Arial LatArm" w:cs="Calibri"/>
                <w:i/>
                <w:iCs/>
                <w:color w:val="000000"/>
                <w:sz w:val="18"/>
                <w:szCs w:val="18"/>
              </w:rPr>
              <w:t xml:space="preserve"> (</w:t>
            </w:r>
            <w:r w:rsidRPr="003835C6">
              <w:rPr>
                <w:rFonts w:ascii="Arial" w:hAnsi="Arial" w:cs="Arial"/>
                <w:i/>
                <w:iCs/>
                <w:color w:val="000000"/>
                <w:sz w:val="18"/>
                <w:szCs w:val="18"/>
              </w:rPr>
              <w:t>կալցիումկարբոնատ</w:t>
            </w:r>
            <w:r w:rsidRPr="003835C6">
              <w:rPr>
                <w:rFonts w:ascii="Arial LatArm" w:hAnsi="Arial LatArm" w:cs="Calibri"/>
                <w:i/>
                <w:iCs/>
                <w:color w:val="000000"/>
                <w:sz w:val="18"/>
                <w:szCs w:val="18"/>
              </w:rPr>
              <w:t xml:space="preserve">), </w:t>
            </w:r>
            <w:r w:rsidRPr="003835C6">
              <w:rPr>
                <w:rFonts w:ascii="Arial" w:hAnsi="Arial" w:cs="Arial"/>
                <w:i/>
                <w:iCs/>
                <w:color w:val="000000"/>
                <w:sz w:val="18"/>
                <w:szCs w:val="18"/>
              </w:rPr>
              <w:t>քոլեկալցիֆերոլ</w:t>
            </w:r>
          </w:p>
        </w:tc>
      </w:tr>
      <w:tr w:rsidR="00EA076B" w:rsidRPr="00701E41" w:rsidTr="00B219DF">
        <w:tc>
          <w:tcPr>
            <w:tcW w:w="1560" w:type="dxa"/>
            <w:vAlign w:val="bottom"/>
          </w:tcPr>
          <w:p w:rsidR="00EA076B" w:rsidRPr="008F10C7" w:rsidRDefault="00EA076B" w:rsidP="00EA076B">
            <w:pPr>
              <w:pStyle w:val="23"/>
              <w:spacing w:line="240" w:lineRule="auto"/>
              <w:ind w:firstLine="0"/>
              <w:jc w:val="center"/>
              <w:rPr>
                <w:rFonts w:ascii="GHEA Grapalat" w:hAnsi="GHEA Grapalat"/>
                <w:i/>
                <w:lang w:val="hy-AM"/>
              </w:rPr>
            </w:pPr>
            <w:r>
              <w:rPr>
                <w:rFonts w:ascii="GHEA Grapalat" w:hAnsi="GHEA Grapalat"/>
                <w:i/>
                <w:lang w:val="hy-AM"/>
              </w:rPr>
              <w:t>44</w:t>
            </w:r>
          </w:p>
        </w:tc>
        <w:tc>
          <w:tcPr>
            <w:tcW w:w="1275" w:type="dxa"/>
          </w:tcPr>
          <w:p w:rsidR="00EA076B" w:rsidRPr="00BB0090" w:rsidRDefault="00EA076B" w:rsidP="00EA076B">
            <w:pPr>
              <w:pStyle w:val="23"/>
              <w:spacing w:line="240" w:lineRule="auto"/>
              <w:ind w:firstLine="0"/>
              <w:jc w:val="center"/>
              <w:rPr>
                <w:rFonts w:ascii="GHEA Grapalat" w:hAnsi="GHEA Grapalat"/>
                <w:i/>
                <w:iCs/>
              </w:rPr>
            </w:pPr>
          </w:p>
        </w:tc>
        <w:tc>
          <w:tcPr>
            <w:tcW w:w="7515" w:type="dxa"/>
            <w:tcBorders>
              <w:top w:val="nil"/>
              <w:left w:val="single" w:sz="4" w:space="0" w:color="auto"/>
              <w:bottom w:val="single" w:sz="4" w:space="0" w:color="auto"/>
              <w:right w:val="single" w:sz="4" w:space="0" w:color="auto"/>
            </w:tcBorders>
            <w:shd w:val="clear" w:color="auto" w:fill="auto"/>
            <w:vAlign w:val="bottom"/>
          </w:tcPr>
          <w:p w:rsidR="00EA076B" w:rsidRPr="003835C6" w:rsidRDefault="00EA076B" w:rsidP="00EA076B">
            <w:pPr>
              <w:pStyle w:val="23"/>
              <w:spacing w:line="240" w:lineRule="auto"/>
              <w:ind w:firstLine="0"/>
              <w:rPr>
                <w:rFonts w:ascii="Arial LatArm" w:hAnsi="Arial LatArm"/>
                <w:i/>
                <w:iCs/>
                <w:sz w:val="18"/>
                <w:szCs w:val="18"/>
              </w:rPr>
            </w:pPr>
            <w:r w:rsidRPr="003835C6">
              <w:rPr>
                <w:rFonts w:ascii="Arial" w:hAnsi="Arial" w:cs="Arial"/>
                <w:i/>
                <w:iCs/>
                <w:color w:val="000000"/>
                <w:sz w:val="18"/>
                <w:szCs w:val="18"/>
              </w:rPr>
              <w:t>իբուպրոֆեն</w:t>
            </w:r>
            <w:r w:rsidRPr="003835C6">
              <w:rPr>
                <w:rFonts w:ascii="Arial LatArm" w:hAnsi="Arial LatArm" w:cs="Calibri"/>
                <w:i/>
                <w:iCs/>
                <w:color w:val="000000"/>
                <w:sz w:val="18"/>
                <w:szCs w:val="18"/>
              </w:rPr>
              <w:t xml:space="preserve">    400</w:t>
            </w:r>
            <w:r w:rsidRPr="003835C6">
              <w:rPr>
                <w:rFonts w:ascii="Arial" w:hAnsi="Arial" w:cs="Arial"/>
                <w:i/>
                <w:iCs/>
                <w:color w:val="000000"/>
                <w:sz w:val="18"/>
                <w:szCs w:val="18"/>
              </w:rPr>
              <w:t>մգ</w:t>
            </w:r>
          </w:p>
        </w:tc>
      </w:tr>
      <w:tr w:rsidR="00EA076B" w:rsidRPr="00701E41" w:rsidTr="00B219DF">
        <w:tc>
          <w:tcPr>
            <w:tcW w:w="1560" w:type="dxa"/>
            <w:vAlign w:val="bottom"/>
          </w:tcPr>
          <w:p w:rsidR="00EA076B" w:rsidRPr="008F10C7" w:rsidRDefault="00EA076B" w:rsidP="00EA076B">
            <w:pPr>
              <w:pStyle w:val="23"/>
              <w:spacing w:line="240" w:lineRule="auto"/>
              <w:ind w:firstLine="0"/>
              <w:jc w:val="center"/>
              <w:rPr>
                <w:rFonts w:ascii="GHEA Grapalat" w:hAnsi="GHEA Grapalat"/>
                <w:i/>
                <w:lang w:val="hy-AM"/>
              </w:rPr>
            </w:pPr>
            <w:r>
              <w:rPr>
                <w:rFonts w:ascii="GHEA Grapalat" w:hAnsi="GHEA Grapalat"/>
                <w:i/>
                <w:lang w:val="hy-AM"/>
              </w:rPr>
              <w:t>45</w:t>
            </w:r>
          </w:p>
        </w:tc>
        <w:tc>
          <w:tcPr>
            <w:tcW w:w="1275" w:type="dxa"/>
          </w:tcPr>
          <w:p w:rsidR="00EA076B" w:rsidRPr="00BB0090" w:rsidRDefault="00EA076B" w:rsidP="00EA076B">
            <w:pPr>
              <w:pStyle w:val="23"/>
              <w:spacing w:line="240" w:lineRule="auto"/>
              <w:ind w:firstLine="0"/>
              <w:jc w:val="center"/>
              <w:rPr>
                <w:rFonts w:ascii="GHEA Grapalat" w:hAnsi="GHEA Grapalat"/>
                <w:i/>
                <w:iCs/>
              </w:rPr>
            </w:pPr>
          </w:p>
        </w:tc>
        <w:tc>
          <w:tcPr>
            <w:tcW w:w="7515" w:type="dxa"/>
            <w:tcBorders>
              <w:top w:val="nil"/>
              <w:left w:val="single" w:sz="4" w:space="0" w:color="auto"/>
              <w:bottom w:val="single" w:sz="4" w:space="0" w:color="auto"/>
              <w:right w:val="single" w:sz="4" w:space="0" w:color="auto"/>
            </w:tcBorders>
            <w:shd w:val="clear" w:color="auto" w:fill="auto"/>
            <w:vAlign w:val="bottom"/>
          </w:tcPr>
          <w:p w:rsidR="00EA076B" w:rsidRPr="003835C6" w:rsidRDefault="00EA076B" w:rsidP="00EA076B">
            <w:pPr>
              <w:pStyle w:val="23"/>
              <w:spacing w:line="240" w:lineRule="auto"/>
              <w:ind w:firstLine="0"/>
              <w:rPr>
                <w:rFonts w:ascii="Arial LatArm" w:hAnsi="Arial LatArm"/>
                <w:i/>
                <w:iCs/>
                <w:sz w:val="18"/>
                <w:szCs w:val="18"/>
              </w:rPr>
            </w:pPr>
            <w:r w:rsidRPr="003835C6">
              <w:rPr>
                <w:rFonts w:ascii="Arial" w:hAnsi="Arial" w:cs="Arial"/>
                <w:i/>
                <w:iCs/>
                <w:color w:val="000000"/>
                <w:sz w:val="18"/>
                <w:szCs w:val="18"/>
              </w:rPr>
              <w:t>ասկորբինաթթու</w:t>
            </w:r>
            <w:r w:rsidRPr="003835C6">
              <w:rPr>
                <w:rFonts w:ascii="Arial LatArm" w:hAnsi="Arial LatArm" w:cs="Calibri"/>
                <w:i/>
                <w:iCs/>
                <w:color w:val="000000"/>
                <w:sz w:val="18"/>
                <w:szCs w:val="18"/>
              </w:rPr>
              <w:t xml:space="preserve">  5%  5</w:t>
            </w:r>
            <w:r w:rsidRPr="003835C6">
              <w:rPr>
                <w:rFonts w:ascii="Arial" w:hAnsi="Arial" w:cs="Arial"/>
                <w:i/>
                <w:iCs/>
                <w:color w:val="000000"/>
                <w:sz w:val="18"/>
                <w:szCs w:val="18"/>
              </w:rPr>
              <w:t>մլ</w:t>
            </w:r>
          </w:p>
        </w:tc>
      </w:tr>
      <w:tr w:rsidR="00EA076B" w:rsidRPr="00230D10" w:rsidTr="00E36258">
        <w:tc>
          <w:tcPr>
            <w:tcW w:w="1560" w:type="dxa"/>
            <w:vAlign w:val="bottom"/>
          </w:tcPr>
          <w:p w:rsidR="00EA076B" w:rsidRPr="008F10C7" w:rsidRDefault="00EA076B" w:rsidP="00EA076B">
            <w:pPr>
              <w:pStyle w:val="23"/>
              <w:spacing w:line="240" w:lineRule="auto"/>
              <w:ind w:firstLine="0"/>
              <w:jc w:val="center"/>
              <w:rPr>
                <w:rFonts w:ascii="GHEA Grapalat" w:hAnsi="GHEA Grapalat"/>
                <w:i/>
                <w:lang w:val="hy-AM"/>
              </w:rPr>
            </w:pPr>
            <w:r>
              <w:rPr>
                <w:rFonts w:ascii="GHEA Grapalat" w:hAnsi="GHEA Grapalat"/>
                <w:i/>
                <w:lang w:val="hy-AM"/>
              </w:rPr>
              <w:t>46</w:t>
            </w:r>
          </w:p>
        </w:tc>
        <w:tc>
          <w:tcPr>
            <w:tcW w:w="1275" w:type="dxa"/>
          </w:tcPr>
          <w:p w:rsidR="00EA076B" w:rsidRPr="00BB0090" w:rsidRDefault="00EA076B" w:rsidP="00EA076B">
            <w:pPr>
              <w:pStyle w:val="23"/>
              <w:spacing w:line="240" w:lineRule="auto"/>
              <w:ind w:firstLine="0"/>
              <w:jc w:val="center"/>
              <w:rPr>
                <w:rFonts w:ascii="GHEA Grapalat" w:hAnsi="GHEA Grapalat"/>
                <w:i/>
                <w:iCs/>
              </w:rPr>
            </w:pPr>
          </w:p>
        </w:tc>
        <w:tc>
          <w:tcPr>
            <w:tcW w:w="7515" w:type="dxa"/>
            <w:tcBorders>
              <w:top w:val="nil"/>
              <w:left w:val="single" w:sz="4" w:space="0" w:color="auto"/>
              <w:bottom w:val="single" w:sz="4" w:space="0" w:color="auto"/>
              <w:right w:val="single" w:sz="4" w:space="0" w:color="auto"/>
            </w:tcBorders>
            <w:shd w:val="clear" w:color="auto" w:fill="auto"/>
            <w:vAlign w:val="bottom"/>
          </w:tcPr>
          <w:p w:rsidR="00EA076B" w:rsidRPr="003835C6" w:rsidRDefault="00EA076B" w:rsidP="00EA076B">
            <w:pPr>
              <w:pStyle w:val="23"/>
              <w:spacing w:line="240" w:lineRule="auto"/>
              <w:ind w:firstLine="0"/>
              <w:rPr>
                <w:rFonts w:ascii="Arial LatArm" w:hAnsi="Arial LatArm"/>
                <w:i/>
                <w:iCs/>
                <w:sz w:val="18"/>
                <w:szCs w:val="18"/>
              </w:rPr>
            </w:pPr>
            <w:r w:rsidRPr="003835C6">
              <w:rPr>
                <w:rFonts w:ascii="Arial" w:hAnsi="Arial" w:cs="Arial"/>
                <w:i/>
                <w:iCs/>
                <w:color w:val="000000"/>
                <w:sz w:val="18"/>
                <w:szCs w:val="18"/>
              </w:rPr>
              <w:t>բիսոպրոլոլ</w:t>
            </w:r>
            <w:r w:rsidRPr="003835C6">
              <w:rPr>
                <w:rFonts w:ascii="Arial LatArm" w:hAnsi="Arial LatArm" w:cs="Calibri"/>
                <w:i/>
                <w:iCs/>
                <w:color w:val="000000"/>
                <w:sz w:val="18"/>
                <w:szCs w:val="18"/>
              </w:rPr>
              <w:t xml:space="preserve"> (</w:t>
            </w:r>
            <w:r w:rsidRPr="003835C6">
              <w:rPr>
                <w:rFonts w:ascii="Arial" w:hAnsi="Arial" w:cs="Arial"/>
                <w:i/>
                <w:iCs/>
                <w:color w:val="000000"/>
                <w:sz w:val="18"/>
                <w:szCs w:val="18"/>
              </w:rPr>
              <w:t>բիսոպրոլոլիֆումարատ</w:t>
            </w:r>
            <w:r w:rsidRPr="003835C6">
              <w:rPr>
                <w:rFonts w:ascii="Arial LatArm" w:hAnsi="Arial LatArm" w:cs="Calibri"/>
                <w:i/>
                <w:iCs/>
                <w:color w:val="000000"/>
                <w:sz w:val="18"/>
                <w:szCs w:val="18"/>
              </w:rPr>
              <w:t xml:space="preserve">), </w:t>
            </w:r>
            <w:r w:rsidRPr="003835C6">
              <w:rPr>
                <w:rFonts w:ascii="Arial" w:hAnsi="Arial" w:cs="Arial"/>
                <w:i/>
                <w:iCs/>
                <w:color w:val="000000"/>
                <w:sz w:val="18"/>
                <w:szCs w:val="18"/>
              </w:rPr>
              <w:t>պերինդոպրիլ</w:t>
            </w:r>
            <w:r w:rsidRPr="003835C6">
              <w:rPr>
                <w:rFonts w:ascii="Arial LatArm" w:hAnsi="Arial LatArm" w:cs="Calibri"/>
                <w:i/>
                <w:iCs/>
                <w:color w:val="000000"/>
                <w:sz w:val="18"/>
                <w:szCs w:val="18"/>
              </w:rPr>
              <w:t xml:space="preserve"> (</w:t>
            </w:r>
            <w:r w:rsidRPr="003835C6">
              <w:rPr>
                <w:rFonts w:ascii="Arial" w:hAnsi="Arial" w:cs="Arial"/>
                <w:i/>
                <w:iCs/>
                <w:color w:val="000000"/>
                <w:sz w:val="18"/>
                <w:szCs w:val="18"/>
              </w:rPr>
              <w:t>պերինդոպրիլարգինին</w:t>
            </w:r>
            <w:r w:rsidRPr="003835C6">
              <w:rPr>
                <w:rFonts w:ascii="Arial LatArm" w:hAnsi="Arial LatArm" w:cs="Calibri"/>
                <w:i/>
                <w:iCs/>
                <w:color w:val="000000"/>
                <w:sz w:val="18"/>
                <w:szCs w:val="18"/>
              </w:rPr>
              <w:t>)</w:t>
            </w:r>
          </w:p>
        </w:tc>
      </w:tr>
      <w:tr w:rsidR="00EA076B" w:rsidRPr="00230D10" w:rsidTr="00B219DF">
        <w:tc>
          <w:tcPr>
            <w:tcW w:w="1560" w:type="dxa"/>
            <w:vAlign w:val="bottom"/>
          </w:tcPr>
          <w:p w:rsidR="00EA076B" w:rsidRPr="008F10C7" w:rsidRDefault="00EA076B" w:rsidP="00EA076B">
            <w:pPr>
              <w:pStyle w:val="23"/>
              <w:spacing w:line="240" w:lineRule="auto"/>
              <w:ind w:firstLine="0"/>
              <w:jc w:val="center"/>
              <w:rPr>
                <w:rFonts w:ascii="GHEA Grapalat" w:hAnsi="GHEA Grapalat"/>
                <w:i/>
                <w:lang w:val="hy-AM"/>
              </w:rPr>
            </w:pPr>
            <w:r>
              <w:rPr>
                <w:rFonts w:ascii="GHEA Grapalat" w:hAnsi="GHEA Grapalat"/>
                <w:i/>
                <w:lang w:val="hy-AM"/>
              </w:rPr>
              <w:t>47</w:t>
            </w:r>
          </w:p>
        </w:tc>
        <w:tc>
          <w:tcPr>
            <w:tcW w:w="1275" w:type="dxa"/>
          </w:tcPr>
          <w:p w:rsidR="00EA076B" w:rsidRPr="00BB0090" w:rsidRDefault="00EA076B" w:rsidP="00EA076B">
            <w:pPr>
              <w:pStyle w:val="23"/>
              <w:spacing w:line="240" w:lineRule="auto"/>
              <w:ind w:firstLine="0"/>
              <w:jc w:val="center"/>
              <w:rPr>
                <w:rFonts w:ascii="GHEA Grapalat" w:hAnsi="GHEA Grapalat"/>
                <w:i/>
                <w:iCs/>
              </w:rPr>
            </w:pPr>
          </w:p>
        </w:tc>
        <w:tc>
          <w:tcPr>
            <w:tcW w:w="7515" w:type="dxa"/>
            <w:tcBorders>
              <w:top w:val="nil"/>
              <w:left w:val="single" w:sz="4" w:space="0" w:color="auto"/>
              <w:bottom w:val="single" w:sz="4" w:space="0" w:color="auto"/>
              <w:right w:val="single" w:sz="4" w:space="0" w:color="auto"/>
            </w:tcBorders>
            <w:shd w:val="clear" w:color="auto" w:fill="auto"/>
            <w:vAlign w:val="bottom"/>
          </w:tcPr>
          <w:p w:rsidR="00EA076B" w:rsidRPr="003835C6" w:rsidRDefault="00EA076B" w:rsidP="00EA076B">
            <w:pPr>
              <w:pStyle w:val="23"/>
              <w:spacing w:line="240" w:lineRule="auto"/>
              <w:ind w:firstLine="0"/>
              <w:rPr>
                <w:rFonts w:ascii="Arial LatArm" w:hAnsi="Arial LatArm"/>
                <w:i/>
                <w:iCs/>
                <w:sz w:val="18"/>
                <w:szCs w:val="18"/>
              </w:rPr>
            </w:pPr>
            <w:r w:rsidRPr="003835C6">
              <w:rPr>
                <w:rFonts w:ascii="Arial" w:hAnsi="Arial" w:cs="Arial"/>
                <w:i/>
                <w:iCs/>
                <w:color w:val="000000"/>
                <w:sz w:val="18"/>
                <w:szCs w:val="18"/>
              </w:rPr>
              <w:t>սալմետերոլ</w:t>
            </w:r>
            <w:r w:rsidRPr="003835C6">
              <w:rPr>
                <w:rFonts w:ascii="Arial LatArm" w:hAnsi="Arial LatArm" w:cs="Calibri"/>
                <w:i/>
                <w:iCs/>
                <w:color w:val="000000"/>
                <w:sz w:val="18"/>
                <w:szCs w:val="18"/>
              </w:rPr>
              <w:t xml:space="preserve"> (</w:t>
            </w:r>
            <w:r w:rsidRPr="003835C6">
              <w:rPr>
                <w:rFonts w:ascii="Arial" w:hAnsi="Arial" w:cs="Arial"/>
                <w:i/>
                <w:iCs/>
                <w:color w:val="000000"/>
                <w:sz w:val="18"/>
                <w:szCs w:val="18"/>
              </w:rPr>
              <w:t>սալմետերոլիքսինաֆոատ</w:t>
            </w:r>
            <w:r w:rsidRPr="003835C6">
              <w:rPr>
                <w:rFonts w:ascii="Arial LatArm" w:hAnsi="Arial LatArm" w:cs="Calibri"/>
                <w:i/>
                <w:iCs/>
                <w:color w:val="000000"/>
                <w:sz w:val="18"/>
                <w:szCs w:val="18"/>
              </w:rPr>
              <w:t xml:space="preserve">), </w:t>
            </w:r>
            <w:r w:rsidRPr="003835C6">
              <w:rPr>
                <w:rFonts w:ascii="Arial" w:hAnsi="Arial" w:cs="Arial"/>
                <w:i/>
                <w:iCs/>
                <w:color w:val="000000"/>
                <w:sz w:val="18"/>
                <w:szCs w:val="18"/>
              </w:rPr>
              <w:t>ֆլուտիկազոն</w:t>
            </w:r>
            <w:r w:rsidRPr="003835C6">
              <w:rPr>
                <w:rFonts w:ascii="Arial LatArm" w:hAnsi="Arial LatArm" w:cs="Calibri"/>
                <w:i/>
                <w:iCs/>
                <w:color w:val="000000"/>
                <w:sz w:val="18"/>
                <w:szCs w:val="18"/>
              </w:rPr>
              <w:t xml:space="preserve"> (</w:t>
            </w:r>
            <w:r w:rsidRPr="003835C6">
              <w:rPr>
                <w:rFonts w:ascii="Arial" w:hAnsi="Arial" w:cs="Arial"/>
                <w:i/>
                <w:iCs/>
                <w:color w:val="000000"/>
                <w:sz w:val="18"/>
                <w:szCs w:val="18"/>
              </w:rPr>
              <w:t>ֆլուտիկազոնիպրոպիոնատ</w:t>
            </w:r>
            <w:r w:rsidRPr="003835C6">
              <w:rPr>
                <w:rFonts w:ascii="Arial LatArm" w:hAnsi="Arial LatArm" w:cs="Calibri"/>
                <w:i/>
                <w:iCs/>
                <w:color w:val="000000"/>
                <w:sz w:val="18"/>
                <w:szCs w:val="18"/>
              </w:rPr>
              <w:t>)</w:t>
            </w:r>
          </w:p>
        </w:tc>
      </w:tr>
      <w:tr w:rsidR="00EA076B" w:rsidRPr="00A71D81" w:rsidTr="00E8516F">
        <w:tc>
          <w:tcPr>
            <w:tcW w:w="1560" w:type="dxa"/>
            <w:vAlign w:val="bottom"/>
          </w:tcPr>
          <w:p w:rsidR="00EA076B" w:rsidRDefault="00EA076B" w:rsidP="00EA076B">
            <w:pPr>
              <w:pStyle w:val="23"/>
              <w:spacing w:line="240" w:lineRule="auto"/>
              <w:ind w:firstLine="0"/>
              <w:jc w:val="center"/>
              <w:rPr>
                <w:rFonts w:ascii="GHEA Grapalat" w:hAnsi="GHEA Grapalat"/>
                <w:i/>
                <w:lang w:val="hy-AM"/>
              </w:rPr>
            </w:pPr>
          </w:p>
        </w:tc>
        <w:tc>
          <w:tcPr>
            <w:tcW w:w="1275" w:type="dxa"/>
          </w:tcPr>
          <w:p w:rsidR="00EA076B" w:rsidRPr="00BB0090" w:rsidRDefault="00EA076B" w:rsidP="00EA076B">
            <w:pPr>
              <w:pStyle w:val="23"/>
              <w:spacing w:line="240" w:lineRule="auto"/>
              <w:ind w:firstLine="0"/>
              <w:jc w:val="center"/>
              <w:rPr>
                <w:rFonts w:ascii="GHEA Grapalat" w:hAnsi="GHEA Grapalat"/>
                <w:i/>
                <w:iCs/>
              </w:rPr>
            </w:pPr>
          </w:p>
        </w:tc>
        <w:tc>
          <w:tcPr>
            <w:tcW w:w="7515" w:type="dxa"/>
            <w:tcBorders>
              <w:top w:val="nil"/>
              <w:left w:val="nil"/>
              <w:bottom w:val="single" w:sz="8" w:space="0" w:color="auto"/>
              <w:right w:val="single" w:sz="8" w:space="0" w:color="auto"/>
            </w:tcBorders>
            <w:shd w:val="clear" w:color="auto" w:fill="auto"/>
            <w:vAlign w:val="center"/>
          </w:tcPr>
          <w:p w:rsidR="00EA076B" w:rsidRPr="003835C6" w:rsidRDefault="00EA076B" w:rsidP="00EA076B">
            <w:pPr>
              <w:pStyle w:val="23"/>
              <w:spacing w:line="240" w:lineRule="auto"/>
              <w:ind w:firstLine="0"/>
              <w:rPr>
                <w:rFonts w:ascii="Arial LatArm" w:hAnsi="Arial LatArm" w:cs="Calibri"/>
                <w:i/>
                <w:iCs/>
                <w:color w:val="000000"/>
                <w:sz w:val="18"/>
                <w:szCs w:val="18"/>
              </w:rPr>
            </w:pPr>
            <w:r w:rsidRPr="003835C6">
              <w:rPr>
                <w:rFonts w:ascii="Arial" w:hAnsi="Arial" w:cs="Arial"/>
                <w:i/>
                <w:iCs/>
                <w:sz w:val="18"/>
                <w:szCs w:val="18"/>
                <w:highlight w:val="yellow"/>
              </w:rPr>
              <w:t>Առաջինանհրաժեշտությանպարագաներ</w:t>
            </w:r>
          </w:p>
        </w:tc>
      </w:tr>
      <w:tr w:rsidR="00EA076B" w:rsidRPr="00A71D81" w:rsidTr="008B6EAE">
        <w:tc>
          <w:tcPr>
            <w:tcW w:w="1560" w:type="dxa"/>
            <w:vAlign w:val="bottom"/>
          </w:tcPr>
          <w:p w:rsidR="00EA076B" w:rsidRPr="008F10C7" w:rsidRDefault="00EA076B" w:rsidP="00EA076B">
            <w:pPr>
              <w:pStyle w:val="23"/>
              <w:spacing w:line="240" w:lineRule="auto"/>
              <w:ind w:firstLine="0"/>
              <w:jc w:val="center"/>
              <w:rPr>
                <w:rFonts w:ascii="GHEA Grapalat" w:hAnsi="GHEA Grapalat"/>
                <w:i/>
                <w:lang w:val="hy-AM"/>
              </w:rPr>
            </w:pPr>
            <w:r>
              <w:rPr>
                <w:rFonts w:ascii="GHEA Grapalat" w:hAnsi="GHEA Grapalat"/>
                <w:i/>
                <w:lang w:val="hy-AM"/>
              </w:rPr>
              <w:t>48</w:t>
            </w:r>
          </w:p>
        </w:tc>
        <w:tc>
          <w:tcPr>
            <w:tcW w:w="1275" w:type="dxa"/>
          </w:tcPr>
          <w:p w:rsidR="00EA076B" w:rsidRPr="00BB0090" w:rsidRDefault="00EA076B" w:rsidP="00EA076B">
            <w:pPr>
              <w:pStyle w:val="23"/>
              <w:spacing w:line="240" w:lineRule="auto"/>
              <w:ind w:firstLine="0"/>
              <w:jc w:val="center"/>
              <w:rPr>
                <w:rFonts w:ascii="GHEA Grapalat" w:hAnsi="GHEA Grapalat"/>
                <w:i/>
                <w:iCs/>
              </w:rPr>
            </w:pPr>
          </w:p>
        </w:tc>
        <w:tc>
          <w:tcPr>
            <w:tcW w:w="7515" w:type="dxa"/>
            <w:tcBorders>
              <w:top w:val="single" w:sz="4" w:space="0" w:color="auto"/>
              <w:left w:val="single" w:sz="4" w:space="0" w:color="auto"/>
              <w:bottom w:val="single" w:sz="4" w:space="0" w:color="auto"/>
              <w:right w:val="single" w:sz="4" w:space="0" w:color="auto"/>
            </w:tcBorders>
            <w:shd w:val="clear" w:color="auto" w:fill="auto"/>
            <w:vAlign w:val="bottom"/>
          </w:tcPr>
          <w:p w:rsidR="00EA076B" w:rsidRPr="003835C6" w:rsidRDefault="00EA076B" w:rsidP="00EA076B">
            <w:pPr>
              <w:pStyle w:val="23"/>
              <w:spacing w:line="240" w:lineRule="auto"/>
              <w:ind w:firstLine="0"/>
              <w:rPr>
                <w:rFonts w:ascii="Arial LatArm" w:hAnsi="Arial LatArm"/>
                <w:i/>
                <w:iCs/>
                <w:sz w:val="18"/>
                <w:szCs w:val="18"/>
              </w:rPr>
            </w:pPr>
            <w:r w:rsidRPr="003835C6">
              <w:rPr>
                <w:rFonts w:ascii="Arial" w:hAnsi="Arial" w:cs="Arial"/>
                <w:i/>
                <w:iCs/>
                <w:color w:val="000000"/>
                <w:sz w:val="18"/>
                <w:szCs w:val="18"/>
              </w:rPr>
              <w:t>մետամիզոլ</w:t>
            </w:r>
            <w:r w:rsidRPr="003835C6">
              <w:rPr>
                <w:rFonts w:ascii="Arial LatArm" w:hAnsi="Arial LatArm" w:cs="Calibri"/>
                <w:i/>
                <w:iCs/>
                <w:color w:val="000000"/>
                <w:sz w:val="18"/>
                <w:szCs w:val="18"/>
              </w:rPr>
              <w:br/>
              <w:t>(</w:t>
            </w:r>
            <w:r w:rsidRPr="003835C6">
              <w:rPr>
                <w:rFonts w:ascii="Arial" w:hAnsi="Arial" w:cs="Arial"/>
                <w:i/>
                <w:iCs/>
                <w:color w:val="000000"/>
                <w:sz w:val="18"/>
                <w:szCs w:val="18"/>
              </w:rPr>
              <w:t>մետամիզոլնատրիում</w:t>
            </w:r>
            <w:r w:rsidRPr="003835C6">
              <w:rPr>
                <w:rFonts w:ascii="Arial LatArm" w:hAnsi="Arial LatArm" w:cs="Calibri"/>
                <w:i/>
                <w:iCs/>
                <w:color w:val="000000"/>
                <w:sz w:val="18"/>
                <w:szCs w:val="18"/>
              </w:rPr>
              <w:t>)</w:t>
            </w:r>
          </w:p>
        </w:tc>
      </w:tr>
      <w:tr w:rsidR="00EA076B" w:rsidRPr="00A71D81" w:rsidTr="00B219DF">
        <w:tc>
          <w:tcPr>
            <w:tcW w:w="1560" w:type="dxa"/>
            <w:vAlign w:val="bottom"/>
          </w:tcPr>
          <w:p w:rsidR="00EA076B" w:rsidRPr="008F10C7" w:rsidRDefault="00EA076B" w:rsidP="00EA076B">
            <w:pPr>
              <w:pStyle w:val="23"/>
              <w:spacing w:line="240" w:lineRule="auto"/>
              <w:ind w:firstLine="0"/>
              <w:jc w:val="center"/>
              <w:rPr>
                <w:rFonts w:ascii="GHEA Grapalat" w:hAnsi="GHEA Grapalat"/>
                <w:i/>
                <w:lang w:val="hy-AM"/>
              </w:rPr>
            </w:pPr>
            <w:r>
              <w:rPr>
                <w:rFonts w:ascii="GHEA Grapalat" w:hAnsi="GHEA Grapalat"/>
                <w:i/>
                <w:lang w:val="hy-AM"/>
              </w:rPr>
              <w:t>49</w:t>
            </w:r>
          </w:p>
        </w:tc>
        <w:tc>
          <w:tcPr>
            <w:tcW w:w="1275" w:type="dxa"/>
          </w:tcPr>
          <w:p w:rsidR="00EA076B" w:rsidRPr="00BB0090" w:rsidRDefault="00EA076B" w:rsidP="00EA076B">
            <w:pPr>
              <w:pStyle w:val="23"/>
              <w:spacing w:line="240" w:lineRule="auto"/>
              <w:ind w:firstLine="0"/>
              <w:jc w:val="center"/>
              <w:rPr>
                <w:rFonts w:ascii="GHEA Grapalat" w:hAnsi="GHEA Grapalat"/>
                <w:i/>
                <w:iCs/>
              </w:rPr>
            </w:pPr>
          </w:p>
        </w:tc>
        <w:tc>
          <w:tcPr>
            <w:tcW w:w="7515" w:type="dxa"/>
            <w:tcBorders>
              <w:top w:val="nil"/>
              <w:left w:val="single" w:sz="4" w:space="0" w:color="auto"/>
              <w:bottom w:val="single" w:sz="4" w:space="0" w:color="auto"/>
              <w:right w:val="single" w:sz="4" w:space="0" w:color="auto"/>
            </w:tcBorders>
            <w:shd w:val="clear" w:color="auto" w:fill="auto"/>
            <w:vAlign w:val="bottom"/>
          </w:tcPr>
          <w:p w:rsidR="00EA076B" w:rsidRPr="003835C6" w:rsidRDefault="00EA076B" w:rsidP="00EA076B">
            <w:pPr>
              <w:pStyle w:val="23"/>
              <w:spacing w:line="240" w:lineRule="auto"/>
              <w:ind w:firstLine="0"/>
              <w:rPr>
                <w:rFonts w:ascii="Arial LatArm" w:hAnsi="Arial LatArm"/>
                <w:i/>
                <w:iCs/>
                <w:sz w:val="18"/>
                <w:szCs w:val="18"/>
              </w:rPr>
            </w:pPr>
            <w:r w:rsidRPr="003835C6">
              <w:rPr>
                <w:rFonts w:ascii="Arial" w:hAnsi="Arial" w:cs="Arial"/>
                <w:i/>
                <w:iCs/>
                <w:color w:val="000000"/>
                <w:sz w:val="18"/>
                <w:szCs w:val="18"/>
              </w:rPr>
              <w:t>բետադին</w:t>
            </w:r>
            <w:r w:rsidRPr="003835C6">
              <w:rPr>
                <w:rFonts w:ascii="Arial LatArm" w:hAnsi="Arial LatArm" w:cs="Calibri"/>
                <w:i/>
                <w:iCs/>
                <w:color w:val="000000"/>
                <w:sz w:val="18"/>
                <w:szCs w:val="18"/>
              </w:rPr>
              <w:t xml:space="preserve"> 30</w:t>
            </w:r>
            <w:r w:rsidRPr="003835C6">
              <w:rPr>
                <w:rFonts w:ascii="Arial" w:hAnsi="Arial" w:cs="Arial"/>
                <w:i/>
                <w:iCs/>
                <w:color w:val="000000"/>
                <w:sz w:val="18"/>
                <w:szCs w:val="18"/>
              </w:rPr>
              <w:t>մլ</w:t>
            </w:r>
          </w:p>
        </w:tc>
      </w:tr>
      <w:tr w:rsidR="00EA076B" w:rsidRPr="00A71D81" w:rsidTr="00B219DF">
        <w:tc>
          <w:tcPr>
            <w:tcW w:w="1560" w:type="dxa"/>
            <w:vAlign w:val="bottom"/>
          </w:tcPr>
          <w:p w:rsidR="00EA076B" w:rsidRPr="008F10C7" w:rsidRDefault="00EA076B" w:rsidP="00EA076B">
            <w:pPr>
              <w:pStyle w:val="23"/>
              <w:spacing w:line="240" w:lineRule="auto"/>
              <w:ind w:firstLine="0"/>
              <w:jc w:val="center"/>
              <w:rPr>
                <w:rFonts w:ascii="GHEA Grapalat" w:hAnsi="GHEA Grapalat"/>
                <w:i/>
                <w:lang w:val="hy-AM"/>
              </w:rPr>
            </w:pPr>
            <w:r>
              <w:rPr>
                <w:rFonts w:ascii="GHEA Grapalat" w:hAnsi="GHEA Grapalat"/>
                <w:i/>
                <w:lang w:val="hy-AM"/>
              </w:rPr>
              <w:t>50</w:t>
            </w:r>
          </w:p>
        </w:tc>
        <w:tc>
          <w:tcPr>
            <w:tcW w:w="1275" w:type="dxa"/>
          </w:tcPr>
          <w:p w:rsidR="00EA076B" w:rsidRPr="00BB0090" w:rsidRDefault="00EA076B" w:rsidP="00EA076B">
            <w:pPr>
              <w:pStyle w:val="23"/>
              <w:spacing w:line="240" w:lineRule="auto"/>
              <w:ind w:firstLine="0"/>
              <w:jc w:val="center"/>
              <w:rPr>
                <w:rFonts w:ascii="GHEA Grapalat" w:hAnsi="GHEA Grapalat"/>
                <w:i/>
                <w:iCs/>
              </w:rPr>
            </w:pPr>
          </w:p>
        </w:tc>
        <w:tc>
          <w:tcPr>
            <w:tcW w:w="7515" w:type="dxa"/>
            <w:tcBorders>
              <w:top w:val="nil"/>
              <w:left w:val="single" w:sz="4" w:space="0" w:color="auto"/>
              <w:bottom w:val="single" w:sz="4" w:space="0" w:color="auto"/>
              <w:right w:val="single" w:sz="4" w:space="0" w:color="auto"/>
            </w:tcBorders>
            <w:shd w:val="clear" w:color="auto" w:fill="auto"/>
            <w:vAlign w:val="bottom"/>
          </w:tcPr>
          <w:p w:rsidR="00EA076B" w:rsidRPr="003835C6" w:rsidRDefault="00EA076B" w:rsidP="00EA076B">
            <w:pPr>
              <w:pStyle w:val="23"/>
              <w:spacing w:line="240" w:lineRule="auto"/>
              <w:ind w:firstLine="0"/>
              <w:rPr>
                <w:rFonts w:ascii="Arial LatArm" w:hAnsi="Arial LatArm"/>
                <w:i/>
                <w:iCs/>
                <w:sz w:val="18"/>
                <w:szCs w:val="18"/>
              </w:rPr>
            </w:pPr>
            <w:r w:rsidRPr="003835C6">
              <w:rPr>
                <w:rFonts w:ascii="Arial" w:hAnsi="Arial" w:cs="Arial"/>
                <w:i/>
                <w:iCs/>
                <w:color w:val="000000"/>
                <w:sz w:val="18"/>
                <w:szCs w:val="18"/>
              </w:rPr>
              <w:t>բամբակ</w:t>
            </w:r>
            <w:r w:rsidRPr="003835C6">
              <w:rPr>
                <w:rFonts w:ascii="Arial LatArm" w:hAnsi="Arial LatArm" w:cs="Calibri"/>
                <w:i/>
                <w:iCs/>
                <w:color w:val="000000"/>
                <w:sz w:val="18"/>
                <w:szCs w:val="18"/>
              </w:rPr>
              <w:t xml:space="preserve">   100,1</w:t>
            </w:r>
          </w:p>
        </w:tc>
      </w:tr>
      <w:tr w:rsidR="00EA076B" w:rsidRPr="00A71D81" w:rsidTr="00B219DF">
        <w:tc>
          <w:tcPr>
            <w:tcW w:w="1560" w:type="dxa"/>
            <w:vAlign w:val="bottom"/>
          </w:tcPr>
          <w:p w:rsidR="00EA076B" w:rsidRPr="008F10C7" w:rsidRDefault="00EA076B" w:rsidP="00EA076B">
            <w:pPr>
              <w:pStyle w:val="23"/>
              <w:spacing w:line="240" w:lineRule="auto"/>
              <w:ind w:firstLine="0"/>
              <w:jc w:val="center"/>
              <w:rPr>
                <w:rFonts w:ascii="GHEA Grapalat" w:hAnsi="GHEA Grapalat"/>
                <w:i/>
                <w:lang w:val="hy-AM"/>
              </w:rPr>
            </w:pPr>
            <w:r>
              <w:rPr>
                <w:rFonts w:ascii="GHEA Grapalat" w:hAnsi="GHEA Grapalat"/>
                <w:i/>
                <w:lang w:val="hy-AM"/>
              </w:rPr>
              <w:t>51</w:t>
            </w:r>
          </w:p>
        </w:tc>
        <w:tc>
          <w:tcPr>
            <w:tcW w:w="1275" w:type="dxa"/>
          </w:tcPr>
          <w:p w:rsidR="00EA076B" w:rsidRPr="00BB0090" w:rsidRDefault="00EA076B" w:rsidP="00EA076B">
            <w:pPr>
              <w:pStyle w:val="23"/>
              <w:spacing w:line="240" w:lineRule="auto"/>
              <w:ind w:firstLine="0"/>
              <w:jc w:val="center"/>
              <w:rPr>
                <w:rFonts w:ascii="GHEA Grapalat" w:hAnsi="GHEA Grapalat"/>
                <w:i/>
                <w:iCs/>
              </w:rPr>
            </w:pPr>
          </w:p>
        </w:tc>
        <w:tc>
          <w:tcPr>
            <w:tcW w:w="7515" w:type="dxa"/>
            <w:tcBorders>
              <w:top w:val="nil"/>
              <w:left w:val="single" w:sz="4" w:space="0" w:color="auto"/>
              <w:bottom w:val="single" w:sz="4" w:space="0" w:color="auto"/>
              <w:right w:val="single" w:sz="4" w:space="0" w:color="auto"/>
            </w:tcBorders>
            <w:shd w:val="clear" w:color="auto" w:fill="auto"/>
            <w:vAlign w:val="bottom"/>
          </w:tcPr>
          <w:p w:rsidR="00EA076B" w:rsidRPr="003835C6" w:rsidRDefault="00EA076B" w:rsidP="00EA076B">
            <w:pPr>
              <w:pStyle w:val="23"/>
              <w:spacing w:line="240" w:lineRule="auto"/>
              <w:ind w:firstLine="0"/>
              <w:rPr>
                <w:rFonts w:ascii="Arial LatArm" w:hAnsi="Arial LatArm"/>
                <w:i/>
                <w:iCs/>
                <w:sz w:val="18"/>
                <w:szCs w:val="18"/>
              </w:rPr>
            </w:pPr>
            <w:r w:rsidRPr="003835C6">
              <w:rPr>
                <w:rFonts w:ascii="Arial" w:hAnsi="Arial" w:cs="Arial"/>
                <w:i/>
                <w:iCs/>
                <w:color w:val="000000"/>
                <w:sz w:val="18"/>
                <w:szCs w:val="18"/>
              </w:rPr>
              <w:t>դեքսամեթազոն</w:t>
            </w:r>
            <w:r w:rsidRPr="003835C6">
              <w:rPr>
                <w:rFonts w:ascii="Arial LatArm" w:hAnsi="Arial LatArm" w:cs="Calibri"/>
                <w:i/>
                <w:iCs/>
                <w:color w:val="000000"/>
                <w:sz w:val="18"/>
                <w:szCs w:val="18"/>
              </w:rPr>
              <w:br/>
              <w:t>(</w:t>
            </w:r>
            <w:r w:rsidRPr="003835C6">
              <w:rPr>
                <w:rFonts w:ascii="Arial" w:hAnsi="Arial" w:cs="Arial"/>
                <w:i/>
                <w:iCs/>
                <w:color w:val="000000"/>
                <w:sz w:val="18"/>
                <w:szCs w:val="18"/>
              </w:rPr>
              <w:t>դեքսամեթազոննատրիումիֆոսֆատ</w:t>
            </w:r>
            <w:r w:rsidRPr="003835C6">
              <w:rPr>
                <w:rFonts w:ascii="Arial LatArm" w:hAnsi="Arial LatArm" w:cs="Calibri"/>
                <w:i/>
                <w:iCs/>
                <w:color w:val="000000"/>
                <w:sz w:val="18"/>
                <w:szCs w:val="18"/>
              </w:rPr>
              <w:t>)</w:t>
            </w:r>
          </w:p>
        </w:tc>
      </w:tr>
      <w:tr w:rsidR="00EA076B" w:rsidRPr="00A71D81" w:rsidTr="00B219DF">
        <w:tc>
          <w:tcPr>
            <w:tcW w:w="1560" w:type="dxa"/>
            <w:vAlign w:val="bottom"/>
          </w:tcPr>
          <w:p w:rsidR="00EA076B" w:rsidRPr="008F10C7" w:rsidRDefault="00EA076B" w:rsidP="00EA076B">
            <w:pPr>
              <w:pStyle w:val="23"/>
              <w:spacing w:line="240" w:lineRule="auto"/>
              <w:ind w:firstLine="0"/>
              <w:jc w:val="center"/>
              <w:rPr>
                <w:rFonts w:ascii="GHEA Grapalat" w:hAnsi="GHEA Grapalat"/>
                <w:i/>
                <w:lang w:val="hy-AM"/>
              </w:rPr>
            </w:pPr>
            <w:r>
              <w:rPr>
                <w:rFonts w:ascii="GHEA Grapalat" w:hAnsi="GHEA Grapalat"/>
                <w:i/>
                <w:lang w:val="hy-AM"/>
              </w:rPr>
              <w:t>52</w:t>
            </w:r>
          </w:p>
        </w:tc>
        <w:tc>
          <w:tcPr>
            <w:tcW w:w="1275" w:type="dxa"/>
          </w:tcPr>
          <w:p w:rsidR="00EA076B" w:rsidRPr="00BB0090" w:rsidRDefault="00EA076B" w:rsidP="00EA076B">
            <w:pPr>
              <w:pStyle w:val="23"/>
              <w:spacing w:line="240" w:lineRule="auto"/>
              <w:ind w:firstLine="0"/>
              <w:jc w:val="center"/>
              <w:rPr>
                <w:rFonts w:ascii="GHEA Grapalat" w:hAnsi="GHEA Grapalat"/>
                <w:i/>
                <w:iCs/>
              </w:rPr>
            </w:pPr>
          </w:p>
        </w:tc>
        <w:tc>
          <w:tcPr>
            <w:tcW w:w="7515" w:type="dxa"/>
            <w:tcBorders>
              <w:top w:val="nil"/>
              <w:left w:val="single" w:sz="4" w:space="0" w:color="auto"/>
              <w:bottom w:val="single" w:sz="4" w:space="0" w:color="auto"/>
              <w:right w:val="single" w:sz="4" w:space="0" w:color="auto"/>
            </w:tcBorders>
            <w:shd w:val="clear" w:color="auto" w:fill="auto"/>
            <w:vAlign w:val="bottom"/>
          </w:tcPr>
          <w:p w:rsidR="00EA076B" w:rsidRPr="003835C6" w:rsidRDefault="00EA076B" w:rsidP="00EA076B">
            <w:pPr>
              <w:pStyle w:val="23"/>
              <w:spacing w:line="240" w:lineRule="auto"/>
              <w:ind w:firstLine="0"/>
              <w:rPr>
                <w:rFonts w:ascii="Arial LatArm" w:hAnsi="Arial LatArm"/>
                <w:i/>
                <w:iCs/>
                <w:sz w:val="18"/>
                <w:szCs w:val="18"/>
              </w:rPr>
            </w:pPr>
            <w:r w:rsidRPr="003835C6">
              <w:rPr>
                <w:rFonts w:ascii="Arial" w:hAnsi="Arial" w:cs="Arial"/>
                <w:i/>
                <w:iCs/>
                <w:color w:val="000000"/>
                <w:sz w:val="18"/>
                <w:szCs w:val="18"/>
              </w:rPr>
              <w:t>դիկլոֆենակ</w:t>
            </w:r>
            <w:r w:rsidRPr="003835C6">
              <w:rPr>
                <w:rFonts w:ascii="Arial LatArm" w:hAnsi="Arial LatArm" w:cs="Calibri"/>
                <w:i/>
                <w:iCs/>
                <w:color w:val="000000"/>
                <w:sz w:val="18"/>
                <w:szCs w:val="18"/>
              </w:rPr>
              <w:t xml:space="preserve"> (</w:t>
            </w:r>
            <w:r w:rsidRPr="003835C6">
              <w:rPr>
                <w:rFonts w:ascii="Arial" w:hAnsi="Arial" w:cs="Arial"/>
                <w:i/>
                <w:iCs/>
                <w:color w:val="000000"/>
                <w:sz w:val="18"/>
                <w:szCs w:val="18"/>
              </w:rPr>
              <w:t>դիկլոֆենակ</w:t>
            </w:r>
            <w:r w:rsidRPr="003835C6">
              <w:rPr>
                <w:rFonts w:ascii="Arial LatArm" w:hAnsi="Arial LatArm" w:cs="Calibri"/>
                <w:i/>
                <w:iCs/>
                <w:color w:val="000000"/>
                <w:sz w:val="18"/>
                <w:szCs w:val="18"/>
              </w:rPr>
              <w:br/>
            </w:r>
            <w:r w:rsidRPr="003835C6">
              <w:rPr>
                <w:rFonts w:ascii="Arial" w:hAnsi="Arial" w:cs="Arial"/>
                <w:i/>
                <w:iCs/>
                <w:color w:val="000000"/>
                <w:sz w:val="18"/>
                <w:szCs w:val="18"/>
              </w:rPr>
              <w:t>նատրիում</w:t>
            </w:r>
            <w:r w:rsidRPr="003835C6">
              <w:rPr>
                <w:rFonts w:ascii="Arial LatArm" w:hAnsi="Arial LatArm" w:cs="Calibri"/>
                <w:i/>
                <w:iCs/>
                <w:color w:val="000000"/>
                <w:sz w:val="18"/>
                <w:szCs w:val="18"/>
              </w:rPr>
              <w:t>)</w:t>
            </w:r>
          </w:p>
        </w:tc>
      </w:tr>
      <w:tr w:rsidR="00EA076B" w:rsidRPr="00A71D81" w:rsidTr="00B219DF">
        <w:tc>
          <w:tcPr>
            <w:tcW w:w="1560" w:type="dxa"/>
            <w:vAlign w:val="bottom"/>
          </w:tcPr>
          <w:p w:rsidR="00EA076B" w:rsidRPr="008F10C7" w:rsidRDefault="00EA076B" w:rsidP="00EA076B">
            <w:pPr>
              <w:pStyle w:val="23"/>
              <w:spacing w:line="240" w:lineRule="auto"/>
              <w:ind w:firstLine="0"/>
              <w:jc w:val="center"/>
              <w:rPr>
                <w:rFonts w:ascii="GHEA Grapalat" w:hAnsi="GHEA Grapalat"/>
                <w:i/>
                <w:lang w:val="hy-AM"/>
              </w:rPr>
            </w:pPr>
            <w:r>
              <w:rPr>
                <w:rFonts w:ascii="GHEA Grapalat" w:hAnsi="GHEA Grapalat"/>
                <w:i/>
                <w:lang w:val="hy-AM"/>
              </w:rPr>
              <w:t>53</w:t>
            </w:r>
          </w:p>
        </w:tc>
        <w:tc>
          <w:tcPr>
            <w:tcW w:w="1275" w:type="dxa"/>
          </w:tcPr>
          <w:p w:rsidR="00EA076B" w:rsidRPr="00BB0090" w:rsidRDefault="00EA076B" w:rsidP="00EA076B">
            <w:pPr>
              <w:pStyle w:val="23"/>
              <w:spacing w:line="240" w:lineRule="auto"/>
              <w:ind w:firstLine="0"/>
              <w:jc w:val="center"/>
              <w:rPr>
                <w:rFonts w:ascii="GHEA Grapalat" w:hAnsi="GHEA Grapalat"/>
                <w:i/>
                <w:iCs/>
              </w:rPr>
            </w:pPr>
          </w:p>
        </w:tc>
        <w:tc>
          <w:tcPr>
            <w:tcW w:w="7515" w:type="dxa"/>
            <w:tcBorders>
              <w:top w:val="nil"/>
              <w:left w:val="single" w:sz="4" w:space="0" w:color="auto"/>
              <w:bottom w:val="single" w:sz="4" w:space="0" w:color="auto"/>
              <w:right w:val="single" w:sz="4" w:space="0" w:color="auto"/>
            </w:tcBorders>
            <w:shd w:val="clear" w:color="auto" w:fill="auto"/>
            <w:vAlign w:val="bottom"/>
          </w:tcPr>
          <w:p w:rsidR="00EA076B" w:rsidRPr="003835C6" w:rsidRDefault="00EA076B" w:rsidP="00EA076B">
            <w:pPr>
              <w:pStyle w:val="23"/>
              <w:spacing w:line="240" w:lineRule="auto"/>
              <w:ind w:firstLine="0"/>
              <w:rPr>
                <w:rFonts w:ascii="Arial LatArm" w:hAnsi="Arial LatArm"/>
                <w:i/>
                <w:iCs/>
                <w:sz w:val="18"/>
                <w:szCs w:val="18"/>
              </w:rPr>
            </w:pPr>
            <w:r w:rsidRPr="003835C6">
              <w:rPr>
                <w:rFonts w:ascii="Arial" w:hAnsi="Arial" w:cs="Arial"/>
                <w:i/>
                <w:iCs/>
                <w:color w:val="000000"/>
                <w:sz w:val="18"/>
                <w:szCs w:val="18"/>
              </w:rPr>
              <w:t>դիֆենհիդրամին</w:t>
            </w:r>
            <w:r w:rsidRPr="003835C6">
              <w:rPr>
                <w:rFonts w:ascii="Arial LatArm" w:hAnsi="Arial LatArm" w:cs="Calibri"/>
                <w:i/>
                <w:iCs/>
                <w:color w:val="000000"/>
                <w:sz w:val="18"/>
                <w:szCs w:val="18"/>
              </w:rPr>
              <w:br/>
              <w:t xml:space="preserve"> (</w:t>
            </w:r>
            <w:r w:rsidRPr="003835C6">
              <w:rPr>
                <w:rFonts w:ascii="Arial" w:hAnsi="Arial" w:cs="Arial"/>
                <w:i/>
                <w:iCs/>
                <w:color w:val="000000"/>
                <w:sz w:val="18"/>
                <w:szCs w:val="18"/>
              </w:rPr>
              <w:t>դիֆենհիդրամինիհիդրոքլորիդ</w:t>
            </w:r>
            <w:r w:rsidRPr="003835C6">
              <w:rPr>
                <w:rFonts w:ascii="Arial LatArm" w:hAnsi="Arial LatArm" w:cs="Calibri"/>
                <w:i/>
                <w:iCs/>
                <w:color w:val="000000"/>
                <w:sz w:val="18"/>
                <w:szCs w:val="18"/>
              </w:rPr>
              <w:t>)</w:t>
            </w:r>
          </w:p>
        </w:tc>
      </w:tr>
      <w:tr w:rsidR="00EA076B" w:rsidRPr="00046F36" w:rsidTr="00B219DF">
        <w:tc>
          <w:tcPr>
            <w:tcW w:w="1560" w:type="dxa"/>
            <w:vAlign w:val="bottom"/>
          </w:tcPr>
          <w:p w:rsidR="00EA076B" w:rsidRPr="008F10C7" w:rsidRDefault="00EA076B" w:rsidP="00EA076B">
            <w:pPr>
              <w:pStyle w:val="23"/>
              <w:spacing w:line="240" w:lineRule="auto"/>
              <w:ind w:firstLine="0"/>
              <w:jc w:val="center"/>
              <w:rPr>
                <w:rFonts w:ascii="GHEA Grapalat" w:hAnsi="GHEA Grapalat"/>
                <w:i/>
                <w:lang w:val="hy-AM"/>
              </w:rPr>
            </w:pPr>
            <w:r>
              <w:rPr>
                <w:rFonts w:ascii="GHEA Grapalat" w:hAnsi="GHEA Grapalat"/>
                <w:i/>
                <w:lang w:val="hy-AM"/>
              </w:rPr>
              <w:t>54</w:t>
            </w:r>
          </w:p>
        </w:tc>
        <w:tc>
          <w:tcPr>
            <w:tcW w:w="1275" w:type="dxa"/>
          </w:tcPr>
          <w:p w:rsidR="00EA076B" w:rsidRPr="00BB0090" w:rsidRDefault="00EA076B" w:rsidP="00EA076B">
            <w:pPr>
              <w:pStyle w:val="23"/>
              <w:spacing w:line="240" w:lineRule="auto"/>
              <w:ind w:firstLine="0"/>
              <w:jc w:val="center"/>
              <w:rPr>
                <w:rFonts w:ascii="GHEA Grapalat" w:hAnsi="GHEA Grapalat"/>
                <w:i/>
                <w:iCs/>
              </w:rPr>
            </w:pPr>
          </w:p>
        </w:tc>
        <w:tc>
          <w:tcPr>
            <w:tcW w:w="7515" w:type="dxa"/>
            <w:tcBorders>
              <w:top w:val="nil"/>
              <w:left w:val="single" w:sz="4" w:space="0" w:color="auto"/>
              <w:bottom w:val="single" w:sz="4" w:space="0" w:color="auto"/>
              <w:right w:val="single" w:sz="4" w:space="0" w:color="auto"/>
            </w:tcBorders>
            <w:shd w:val="clear" w:color="auto" w:fill="auto"/>
            <w:vAlign w:val="bottom"/>
          </w:tcPr>
          <w:p w:rsidR="00EA076B" w:rsidRPr="003835C6" w:rsidRDefault="00EA076B" w:rsidP="00EA076B">
            <w:pPr>
              <w:pStyle w:val="23"/>
              <w:spacing w:line="240" w:lineRule="auto"/>
              <w:ind w:firstLine="0"/>
              <w:rPr>
                <w:rFonts w:ascii="Arial LatArm" w:hAnsi="Arial LatArm"/>
                <w:i/>
                <w:iCs/>
                <w:sz w:val="18"/>
                <w:szCs w:val="18"/>
              </w:rPr>
            </w:pPr>
            <w:r w:rsidRPr="003835C6">
              <w:rPr>
                <w:rFonts w:ascii="Arial" w:hAnsi="Arial" w:cs="Arial"/>
                <w:i/>
                <w:iCs/>
                <w:color w:val="000000"/>
                <w:sz w:val="18"/>
                <w:szCs w:val="18"/>
              </w:rPr>
              <w:t>յոդ</w:t>
            </w:r>
            <w:r w:rsidRPr="003835C6">
              <w:rPr>
                <w:rFonts w:ascii="Arial LatArm" w:hAnsi="Arial LatArm" w:cs="Calibri"/>
                <w:i/>
                <w:iCs/>
                <w:color w:val="000000"/>
                <w:sz w:val="18"/>
                <w:szCs w:val="18"/>
              </w:rPr>
              <w:t xml:space="preserve"> 30</w:t>
            </w:r>
            <w:r w:rsidRPr="003835C6">
              <w:rPr>
                <w:rFonts w:ascii="Arial" w:hAnsi="Arial" w:cs="Arial"/>
                <w:i/>
                <w:iCs/>
                <w:color w:val="000000"/>
                <w:sz w:val="18"/>
                <w:szCs w:val="18"/>
              </w:rPr>
              <w:t>մլ</w:t>
            </w:r>
          </w:p>
        </w:tc>
      </w:tr>
      <w:tr w:rsidR="00EA076B" w:rsidRPr="00046F36" w:rsidTr="00B219DF">
        <w:tc>
          <w:tcPr>
            <w:tcW w:w="1560" w:type="dxa"/>
            <w:vAlign w:val="bottom"/>
          </w:tcPr>
          <w:p w:rsidR="00EA076B" w:rsidRPr="008F10C7" w:rsidRDefault="00EA076B" w:rsidP="00EA076B">
            <w:pPr>
              <w:pStyle w:val="23"/>
              <w:spacing w:line="240" w:lineRule="auto"/>
              <w:ind w:firstLine="0"/>
              <w:jc w:val="center"/>
              <w:rPr>
                <w:rFonts w:ascii="GHEA Grapalat" w:hAnsi="GHEA Grapalat"/>
                <w:i/>
                <w:lang w:val="hy-AM"/>
              </w:rPr>
            </w:pPr>
            <w:r>
              <w:rPr>
                <w:rFonts w:ascii="GHEA Grapalat" w:hAnsi="GHEA Grapalat"/>
                <w:i/>
                <w:lang w:val="hy-AM"/>
              </w:rPr>
              <w:t>55</w:t>
            </w:r>
          </w:p>
        </w:tc>
        <w:tc>
          <w:tcPr>
            <w:tcW w:w="1275" w:type="dxa"/>
          </w:tcPr>
          <w:p w:rsidR="00EA076B" w:rsidRPr="00BB0090" w:rsidRDefault="00EA076B" w:rsidP="00EA076B">
            <w:pPr>
              <w:pStyle w:val="23"/>
              <w:spacing w:line="240" w:lineRule="auto"/>
              <w:ind w:firstLine="0"/>
              <w:jc w:val="center"/>
              <w:rPr>
                <w:rFonts w:ascii="GHEA Grapalat" w:hAnsi="GHEA Grapalat"/>
                <w:i/>
                <w:iCs/>
              </w:rPr>
            </w:pPr>
          </w:p>
        </w:tc>
        <w:tc>
          <w:tcPr>
            <w:tcW w:w="7515" w:type="dxa"/>
            <w:tcBorders>
              <w:top w:val="nil"/>
              <w:left w:val="single" w:sz="4" w:space="0" w:color="auto"/>
              <w:bottom w:val="single" w:sz="4" w:space="0" w:color="auto"/>
              <w:right w:val="single" w:sz="4" w:space="0" w:color="auto"/>
            </w:tcBorders>
            <w:shd w:val="clear" w:color="auto" w:fill="auto"/>
            <w:vAlign w:val="bottom"/>
          </w:tcPr>
          <w:p w:rsidR="00EA076B" w:rsidRPr="003835C6" w:rsidRDefault="00EA076B" w:rsidP="00EA076B">
            <w:pPr>
              <w:pStyle w:val="23"/>
              <w:spacing w:line="240" w:lineRule="auto"/>
              <w:ind w:firstLine="0"/>
              <w:rPr>
                <w:rFonts w:ascii="Arial LatArm" w:hAnsi="Arial LatArm"/>
                <w:i/>
                <w:iCs/>
                <w:sz w:val="18"/>
                <w:szCs w:val="18"/>
              </w:rPr>
            </w:pPr>
            <w:r w:rsidRPr="003835C6">
              <w:rPr>
                <w:rFonts w:ascii="Arial" w:hAnsi="Arial" w:cs="Arial"/>
                <w:i/>
                <w:iCs/>
                <w:color w:val="000000"/>
                <w:sz w:val="18"/>
                <w:szCs w:val="18"/>
              </w:rPr>
              <w:t>մագնեզիումիսուլֆատ</w:t>
            </w:r>
          </w:p>
        </w:tc>
      </w:tr>
      <w:tr w:rsidR="00EA076B" w:rsidRPr="00046F36" w:rsidTr="00B219DF">
        <w:tc>
          <w:tcPr>
            <w:tcW w:w="1560" w:type="dxa"/>
            <w:vAlign w:val="bottom"/>
          </w:tcPr>
          <w:p w:rsidR="00EA076B" w:rsidRPr="008F10C7" w:rsidRDefault="00EA076B" w:rsidP="00EA076B">
            <w:pPr>
              <w:pStyle w:val="23"/>
              <w:spacing w:line="240" w:lineRule="auto"/>
              <w:ind w:firstLine="0"/>
              <w:jc w:val="center"/>
              <w:rPr>
                <w:rFonts w:ascii="GHEA Grapalat" w:hAnsi="GHEA Grapalat"/>
                <w:i/>
                <w:lang w:val="hy-AM"/>
              </w:rPr>
            </w:pPr>
            <w:r>
              <w:rPr>
                <w:rFonts w:ascii="GHEA Grapalat" w:hAnsi="GHEA Grapalat"/>
                <w:i/>
                <w:lang w:val="hy-AM"/>
              </w:rPr>
              <w:t>56</w:t>
            </w:r>
          </w:p>
        </w:tc>
        <w:tc>
          <w:tcPr>
            <w:tcW w:w="1275" w:type="dxa"/>
          </w:tcPr>
          <w:p w:rsidR="00EA076B" w:rsidRPr="00BB0090" w:rsidRDefault="00EA076B" w:rsidP="00EA076B">
            <w:pPr>
              <w:pStyle w:val="23"/>
              <w:spacing w:line="240" w:lineRule="auto"/>
              <w:ind w:firstLine="0"/>
              <w:jc w:val="center"/>
              <w:rPr>
                <w:rFonts w:ascii="GHEA Grapalat" w:hAnsi="GHEA Grapalat"/>
                <w:i/>
                <w:iCs/>
              </w:rPr>
            </w:pPr>
          </w:p>
        </w:tc>
        <w:tc>
          <w:tcPr>
            <w:tcW w:w="7515" w:type="dxa"/>
            <w:tcBorders>
              <w:top w:val="nil"/>
              <w:left w:val="single" w:sz="4" w:space="0" w:color="auto"/>
              <w:bottom w:val="single" w:sz="4" w:space="0" w:color="auto"/>
              <w:right w:val="single" w:sz="4" w:space="0" w:color="auto"/>
            </w:tcBorders>
            <w:shd w:val="clear" w:color="auto" w:fill="auto"/>
            <w:vAlign w:val="bottom"/>
          </w:tcPr>
          <w:p w:rsidR="00EA076B" w:rsidRPr="003835C6" w:rsidRDefault="00EA076B" w:rsidP="00EA076B">
            <w:pPr>
              <w:pStyle w:val="23"/>
              <w:spacing w:line="240" w:lineRule="auto"/>
              <w:ind w:firstLine="0"/>
              <w:rPr>
                <w:rFonts w:ascii="Arial LatArm" w:hAnsi="Arial LatArm"/>
                <w:i/>
                <w:iCs/>
                <w:sz w:val="18"/>
                <w:szCs w:val="18"/>
              </w:rPr>
            </w:pPr>
            <w:r w:rsidRPr="003835C6">
              <w:rPr>
                <w:rFonts w:ascii="Arial" w:hAnsi="Arial" w:cs="Arial"/>
                <w:i/>
                <w:iCs/>
                <w:color w:val="000000"/>
                <w:sz w:val="18"/>
                <w:szCs w:val="18"/>
              </w:rPr>
              <w:t>Առյուծագիթուրմ</w:t>
            </w:r>
            <w:r w:rsidRPr="003835C6">
              <w:rPr>
                <w:rFonts w:ascii="Arial LatArm" w:hAnsi="Arial LatArm" w:cs="Calibri"/>
                <w:i/>
                <w:iCs/>
                <w:color w:val="000000"/>
                <w:sz w:val="18"/>
                <w:szCs w:val="18"/>
              </w:rPr>
              <w:t xml:space="preserve">   30</w:t>
            </w:r>
            <w:r w:rsidRPr="003835C6">
              <w:rPr>
                <w:rFonts w:ascii="Arial" w:hAnsi="Arial" w:cs="Arial"/>
                <w:i/>
                <w:iCs/>
                <w:color w:val="000000"/>
                <w:sz w:val="18"/>
                <w:szCs w:val="18"/>
              </w:rPr>
              <w:t>մլ</w:t>
            </w:r>
          </w:p>
        </w:tc>
      </w:tr>
      <w:tr w:rsidR="00EA076B" w:rsidRPr="00046F36" w:rsidTr="00B219DF">
        <w:tc>
          <w:tcPr>
            <w:tcW w:w="1560" w:type="dxa"/>
            <w:vAlign w:val="bottom"/>
          </w:tcPr>
          <w:p w:rsidR="00EA076B" w:rsidRPr="008F10C7" w:rsidRDefault="00EA076B" w:rsidP="00EA076B">
            <w:pPr>
              <w:pStyle w:val="23"/>
              <w:spacing w:line="240" w:lineRule="auto"/>
              <w:ind w:firstLine="0"/>
              <w:jc w:val="center"/>
              <w:rPr>
                <w:rFonts w:ascii="GHEA Grapalat" w:hAnsi="GHEA Grapalat"/>
                <w:i/>
                <w:lang w:val="hy-AM"/>
              </w:rPr>
            </w:pPr>
            <w:r>
              <w:rPr>
                <w:rFonts w:ascii="GHEA Grapalat" w:hAnsi="GHEA Grapalat"/>
                <w:i/>
                <w:lang w:val="hy-AM"/>
              </w:rPr>
              <w:t>57</w:t>
            </w:r>
          </w:p>
        </w:tc>
        <w:tc>
          <w:tcPr>
            <w:tcW w:w="1275" w:type="dxa"/>
          </w:tcPr>
          <w:p w:rsidR="00EA076B" w:rsidRPr="00BB0090" w:rsidRDefault="00EA076B" w:rsidP="00EA076B">
            <w:pPr>
              <w:pStyle w:val="23"/>
              <w:spacing w:line="240" w:lineRule="auto"/>
              <w:ind w:firstLine="0"/>
              <w:jc w:val="center"/>
              <w:rPr>
                <w:rFonts w:ascii="GHEA Grapalat" w:hAnsi="GHEA Grapalat"/>
                <w:i/>
                <w:iCs/>
              </w:rPr>
            </w:pPr>
          </w:p>
        </w:tc>
        <w:tc>
          <w:tcPr>
            <w:tcW w:w="7515" w:type="dxa"/>
            <w:tcBorders>
              <w:top w:val="nil"/>
              <w:left w:val="single" w:sz="4" w:space="0" w:color="auto"/>
              <w:bottom w:val="single" w:sz="4" w:space="0" w:color="auto"/>
              <w:right w:val="single" w:sz="4" w:space="0" w:color="auto"/>
            </w:tcBorders>
            <w:shd w:val="clear" w:color="auto" w:fill="auto"/>
            <w:vAlign w:val="bottom"/>
          </w:tcPr>
          <w:p w:rsidR="00EA076B" w:rsidRPr="003835C6" w:rsidRDefault="00EA076B" w:rsidP="00EA076B">
            <w:pPr>
              <w:pStyle w:val="23"/>
              <w:spacing w:line="240" w:lineRule="auto"/>
              <w:ind w:firstLine="0"/>
              <w:rPr>
                <w:rFonts w:ascii="Arial LatArm" w:hAnsi="Arial LatArm"/>
                <w:i/>
                <w:iCs/>
                <w:sz w:val="18"/>
                <w:szCs w:val="18"/>
              </w:rPr>
            </w:pPr>
            <w:r w:rsidRPr="003835C6">
              <w:rPr>
                <w:rFonts w:ascii="Arial" w:hAnsi="Arial" w:cs="Arial"/>
                <w:i/>
                <w:iCs/>
                <w:color w:val="000000"/>
                <w:sz w:val="18"/>
                <w:szCs w:val="18"/>
              </w:rPr>
              <w:t>պապավերին</w:t>
            </w:r>
            <w:r w:rsidRPr="003835C6">
              <w:rPr>
                <w:rFonts w:ascii="Arial LatArm" w:hAnsi="Arial LatArm" w:cs="Calibri"/>
                <w:i/>
                <w:iCs/>
                <w:color w:val="000000"/>
                <w:sz w:val="18"/>
                <w:szCs w:val="18"/>
              </w:rPr>
              <w:t xml:space="preserve"> (</w:t>
            </w:r>
            <w:r w:rsidRPr="003835C6">
              <w:rPr>
                <w:rFonts w:ascii="Arial" w:hAnsi="Arial" w:cs="Arial"/>
                <w:i/>
                <w:iCs/>
                <w:color w:val="000000"/>
                <w:sz w:val="18"/>
                <w:szCs w:val="18"/>
              </w:rPr>
              <w:t>պապավերինի</w:t>
            </w:r>
            <w:r w:rsidRPr="003835C6">
              <w:rPr>
                <w:rFonts w:ascii="Arial LatArm" w:hAnsi="Arial LatArm" w:cs="Calibri"/>
                <w:i/>
                <w:iCs/>
                <w:color w:val="000000"/>
                <w:sz w:val="18"/>
                <w:szCs w:val="18"/>
              </w:rPr>
              <w:br/>
            </w:r>
            <w:r w:rsidRPr="003835C6">
              <w:rPr>
                <w:rFonts w:ascii="Arial" w:hAnsi="Arial" w:cs="Arial"/>
                <w:i/>
                <w:iCs/>
                <w:color w:val="000000"/>
                <w:sz w:val="18"/>
                <w:szCs w:val="18"/>
              </w:rPr>
              <w:t>հիդրոքլորիդ</w:t>
            </w:r>
            <w:r w:rsidRPr="003835C6">
              <w:rPr>
                <w:rFonts w:ascii="Arial LatArm" w:hAnsi="Arial LatArm" w:cs="Calibri"/>
                <w:i/>
                <w:iCs/>
                <w:color w:val="000000"/>
                <w:sz w:val="18"/>
                <w:szCs w:val="18"/>
              </w:rPr>
              <w:t>)</w:t>
            </w:r>
          </w:p>
        </w:tc>
      </w:tr>
      <w:tr w:rsidR="00EA076B" w:rsidRPr="00046F36" w:rsidTr="00B219DF">
        <w:tc>
          <w:tcPr>
            <w:tcW w:w="1560" w:type="dxa"/>
            <w:vAlign w:val="bottom"/>
          </w:tcPr>
          <w:p w:rsidR="00EA076B" w:rsidRPr="008F10C7" w:rsidRDefault="00EA076B" w:rsidP="00EA076B">
            <w:pPr>
              <w:pStyle w:val="23"/>
              <w:spacing w:line="240" w:lineRule="auto"/>
              <w:ind w:firstLine="0"/>
              <w:jc w:val="center"/>
              <w:rPr>
                <w:rFonts w:ascii="GHEA Grapalat" w:hAnsi="GHEA Grapalat"/>
                <w:i/>
                <w:lang w:val="hy-AM"/>
              </w:rPr>
            </w:pPr>
            <w:r>
              <w:rPr>
                <w:rFonts w:ascii="GHEA Grapalat" w:hAnsi="GHEA Grapalat"/>
                <w:i/>
                <w:lang w:val="hy-AM"/>
              </w:rPr>
              <w:t>58</w:t>
            </w:r>
          </w:p>
        </w:tc>
        <w:tc>
          <w:tcPr>
            <w:tcW w:w="1275" w:type="dxa"/>
          </w:tcPr>
          <w:p w:rsidR="00EA076B" w:rsidRPr="00BB0090" w:rsidRDefault="00EA076B" w:rsidP="00EA076B">
            <w:pPr>
              <w:pStyle w:val="23"/>
              <w:spacing w:line="240" w:lineRule="auto"/>
              <w:ind w:firstLine="0"/>
              <w:jc w:val="center"/>
              <w:rPr>
                <w:rFonts w:ascii="GHEA Grapalat" w:hAnsi="GHEA Grapalat"/>
                <w:i/>
                <w:iCs/>
              </w:rPr>
            </w:pPr>
          </w:p>
        </w:tc>
        <w:tc>
          <w:tcPr>
            <w:tcW w:w="7515" w:type="dxa"/>
            <w:tcBorders>
              <w:top w:val="nil"/>
              <w:left w:val="single" w:sz="4" w:space="0" w:color="auto"/>
              <w:bottom w:val="single" w:sz="4" w:space="0" w:color="auto"/>
              <w:right w:val="single" w:sz="4" w:space="0" w:color="auto"/>
            </w:tcBorders>
            <w:shd w:val="clear" w:color="auto" w:fill="auto"/>
            <w:vAlign w:val="bottom"/>
          </w:tcPr>
          <w:p w:rsidR="00EA076B" w:rsidRPr="003835C6" w:rsidRDefault="00EA076B" w:rsidP="00EA076B">
            <w:pPr>
              <w:pStyle w:val="23"/>
              <w:spacing w:line="240" w:lineRule="auto"/>
              <w:ind w:firstLine="0"/>
              <w:rPr>
                <w:rFonts w:ascii="Arial LatArm" w:hAnsi="Arial LatArm"/>
                <w:i/>
                <w:iCs/>
                <w:sz w:val="18"/>
                <w:szCs w:val="18"/>
              </w:rPr>
            </w:pPr>
            <w:r w:rsidRPr="003835C6">
              <w:rPr>
                <w:rFonts w:ascii="Arial" w:hAnsi="Arial" w:cs="Arial"/>
                <w:i/>
                <w:iCs/>
                <w:color w:val="000000"/>
                <w:sz w:val="18"/>
                <w:szCs w:val="18"/>
              </w:rPr>
              <w:t>բենդազոլ</w:t>
            </w:r>
            <w:r w:rsidRPr="003835C6">
              <w:rPr>
                <w:rFonts w:ascii="Arial LatArm" w:hAnsi="Arial LatArm" w:cs="Calibri"/>
                <w:i/>
                <w:iCs/>
                <w:color w:val="000000"/>
                <w:sz w:val="18"/>
                <w:szCs w:val="18"/>
              </w:rPr>
              <w:t xml:space="preserve"> (</w:t>
            </w:r>
            <w:r w:rsidRPr="003835C6">
              <w:rPr>
                <w:rFonts w:ascii="Arial" w:hAnsi="Arial" w:cs="Arial"/>
                <w:i/>
                <w:iCs/>
                <w:color w:val="000000"/>
                <w:sz w:val="18"/>
                <w:szCs w:val="18"/>
              </w:rPr>
              <w:t>բենդազոլիհիդրոքլորիդ</w:t>
            </w:r>
            <w:r w:rsidRPr="003835C6">
              <w:rPr>
                <w:rFonts w:ascii="Arial LatArm" w:hAnsi="Arial LatArm" w:cs="Calibri"/>
                <w:i/>
                <w:iCs/>
                <w:color w:val="000000"/>
                <w:sz w:val="18"/>
                <w:szCs w:val="18"/>
              </w:rPr>
              <w:t>)</w:t>
            </w:r>
          </w:p>
        </w:tc>
      </w:tr>
      <w:tr w:rsidR="00EA076B" w:rsidRPr="00046F36" w:rsidTr="00B219DF">
        <w:tc>
          <w:tcPr>
            <w:tcW w:w="1560" w:type="dxa"/>
            <w:vAlign w:val="bottom"/>
          </w:tcPr>
          <w:p w:rsidR="00EA076B" w:rsidRPr="008F10C7" w:rsidRDefault="00EA076B" w:rsidP="00EA076B">
            <w:pPr>
              <w:pStyle w:val="23"/>
              <w:spacing w:line="240" w:lineRule="auto"/>
              <w:ind w:firstLine="0"/>
              <w:jc w:val="center"/>
              <w:rPr>
                <w:rFonts w:ascii="GHEA Grapalat" w:hAnsi="GHEA Grapalat"/>
                <w:i/>
                <w:lang w:val="hy-AM"/>
              </w:rPr>
            </w:pPr>
            <w:r>
              <w:rPr>
                <w:rFonts w:ascii="GHEA Grapalat" w:hAnsi="GHEA Grapalat"/>
                <w:i/>
                <w:lang w:val="hy-AM"/>
              </w:rPr>
              <w:t>59</w:t>
            </w:r>
          </w:p>
        </w:tc>
        <w:tc>
          <w:tcPr>
            <w:tcW w:w="1275" w:type="dxa"/>
          </w:tcPr>
          <w:p w:rsidR="00EA076B" w:rsidRPr="00BB0090" w:rsidRDefault="00EA076B" w:rsidP="00EA076B">
            <w:pPr>
              <w:pStyle w:val="23"/>
              <w:spacing w:line="240" w:lineRule="auto"/>
              <w:ind w:firstLine="0"/>
              <w:jc w:val="center"/>
              <w:rPr>
                <w:rFonts w:ascii="GHEA Grapalat" w:hAnsi="GHEA Grapalat"/>
                <w:i/>
                <w:iCs/>
              </w:rPr>
            </w:pPr>
          </w:p>
        </w:tc>
        <w:tc>
          <w:tcPr>
            <w:tcW w:w="7515" w:type="dxa"/>
            <w:tcBorders>
              <w:top w:val="nil"/>
              <w:left w:val="single" w:sz="4" w:space="0" w:color="auto"/>
              <w:bottom w:val="single" w:sz="4" w:space="0" w:color="auto"/>
              <w:right w:val="single" w:sz="4" w:space="0" w:color="auto"/>
            </w:tcBorders>
            <w:shd w:val="clear" w:color="auto" w:fill="auto"/>
            <w:vAlign w:val="bottom"/>
          </w:tcPr>
          <w:p w:rsidR="00EA076B" w:rsidRPr="003835C6" w:rsidRDefault="00EA076B" w:rsidP="00EA076B">
            <w:pPr>
              <w:pStyle w:val="23"/>
              <w:spacing w:line="240" w:lineRule="auto"/>
              <w:ind w:firstLine="0"/>
              <w:rPr>
                <w:rFonts w:ascii="Arial LatArm" w:hAnsi="Arial LatArm"/>
                <w:i/>
                <w:iCs/>
                <w:sz w:val="18"/>
                <w:szCs w:val="18"/>
              </w:rPr>
            </w:pPr>
            <w:r w:rsidRPr="003835C6">
              <w:rPr>
                <w:rFonts w:ascii="Arial" w:hAnsi="Arial" w:cs="Arial"/>
                <w:i/>
                <w:iCs/>
                <w:color w:val="000000"/>
                <w:sz w:val="18"/>
                <w:szCs w:val="18"/>
              </w:rPr>
              <w:t>ջրածնիպերոքօսիդ</w:t>
            </w:r>
            <w:r w:rsidRPr="003835C6">
              <w:rPr>
                <w:rFonts w:ascii="Arial LatArm" w:hAnsi="Arial LatArm" w:cs="Calibri"/>
                <w:i/>
                <w:iCs/>
                <w:color w:val="000000"/>
                <w:sz w:val="18"/>
                <w:szCs w:val="18"/>
              </w:rPr>
              <w:t xml:space="preserve">  0,3% 100</w:t>
            </w:r>
            <w:r w:rsidRPr="003835C6">
              <w:rPr>
                <w:rFonts w:ascii="Arial" w:hAnsi="Arial" w:cs="Arial"/>
                <w:i/>
                <w:iCs/>
                <w:color w:val="000000"/>
                <w:sz w:val="18"/>
                <w:szCs w:val="18"/>
              </w:rPr>
              <w:t>մլ</w:t>
            </w:r>
          </w:p>
        </w:tc>
      </w:tr>
      <w:tr w:rsidR="00EA076B" w:rsidRPr="00046F36" w:rsidTr="00B219DF">
        <w:tc>
          <w:tcPr>
            <w:tcW w:w="1560" w:type="dxa"/>
            <w:vAlign w:val="bottom"/>
          </w:tcPr>
          <w:p w:rsidR="00EA076B" w:rsidRPr="008F10C7" w:rsidRDefault="00EA076B" w:rsidP="00EA076B">
            <w:pPr>
              <w:pStyle w:val="23"/>
              <w:spacing w:line="240" w:lineRule="auto"/>
              <w:ind w:firstLine="0"/>
              <w:jc w:val="center"/>
              <w:rPr>
                <w:rFonts w:ascii="GHEA Grapalat" w:hAnsi="GHEA Grapalat"/>
                <w:i/>
                <w:lang w:val="hy-AM"/>
              </w:rPr>
            </w:pPr>
            <w:r>
              <w:rPr>
                <w:rFonts w:ascii="GHEA Grapalat" w:hAnsi="GHEA Grapalat"/>
                <w:i/>
                <w:lang w:val="hy-AM"/>
              </w:rPr>
              <w:t>60</w:t>
            </w:r>
          </w:p>
        </w:tc>
        <w:tc>
          <w:tcPr>
            <w:tcW w:w="1275" w:type="dxa"/>
          </w:tcPr>
          <w:p w:rsidR="00EA076B" w:rsidRPr="00BB0090" w:rsidRDefault="00EA076B" w:rsidP="00EA076B">
            <w:pPr>
              <w:pStyle w:val="23"/>
              <w:spacing w:line="240" w:lineRule="auto"/>
              <w:ind w:firstLine="0"/>
              <w:jc w:val="center"/>
              <w:rPr>
                <w:rFonts w:ascii="GHEA Grapalat" w:hAnsi="GHEA Grapalat"/>
                <w:i/>
                <w:iCs/>
              </w:rPr>
            </w:pPr>
          </w:p>
        </w:tc>
        <w:tc>
          <w:tcPr>
            <w:tcW w:w="7515" w:type="dxa"/>
            <w:tcBorders>
              <w:top w:val="nil"/>
              <w:left w:val="single" w:sz="4" w:space="0" w:color="auto"/>
              <w:bottom w:val="single" w:sz="4" w:space="0" w:color="auto"/>
              <w:right w:val="single" w:sz="4" w:space="0" w:color="auto"/>
            </w:tcBorders>
            <w:shd w:val="clear" w:color="auto" w:fill="auto"/>
            <w:vAlign w:val="bottom"/>
          </w:tcPr>
          <w:p w:rsidR="00EA076B" w:rsidRPr="003835C6" w:rsidRDefault="00EA076B" w:rsidP="00EA076B">
            <w:pPr>
              <w:pStyle w:val="23"/>
              <w:spacing w:line="240" w:lineRule="auto"/>
              <w:ind w:firstLine="0"/>
              <w:rPr>
                <w:rFonts w:ascii="Arial LatArm" w:hAnsi="Arial LatArm"/>
                <w:i/>
                <w:iCs/>
                <w:sz w:val="18"/>
                <w:szCs w:val="18"/>
              </w:rPr>
            </w:pPr>
            <w:r w:rsidRPr="003835C6">
              <w:rPr>
                <w:rFonts w:ascii="Arial" w:hAnsi="Arial" w:cs="Arial"/>
                <w:i/>
                <w:iCs/>
                <w:color w:val="000000"/>
                <w:sz w:val="18"/>
                <w:szCs w:val="18"/>
              </w:rPr>
              <w:t>էթանոլլուծույթ</w:t>
            </w:r>
            <w:r w:rsidRPr="003835C6">
              <w:rPr>
                <w:rFonts w:ascii="Arial LatArm" w:hAnsi="Arial LatArm" w:cs="Calibri"/>
                <w:i/>
                <w:iCs/>
                <w:color w:val="000000"/>
                <w:sz w:val="18"/>
                <w:szCs w:val="18"/>
              </w:rPr>
              <w:t xml:space="preserve">   96 %    1</w:t>
            </w:r>
            <w:r w:rsidRPr="003835C6">
              <w:rPr>
                <w:rFonts w:ascii="Arial" w:hAnsi="Arial" w:cs="Arial"/>
                <w:i/>
                <w:iCs/>
                <w:color w:val="000000"/>
                <w:sz w:val="18"/>
                <w:szCs w:val="18"/>
              </w:rPr>
              <w:t>լիտր</w:t>
            </w:r>
          </w:p>
        </w:tc>
      </w:tr>
      <w:tr w:rsidR="00EA076B" w:rsidRPr="00046F36" w:rsidTr="00B219DF">
        <w:tc>
          <w:tcPr>
            <w:tcW w:w="1560" w:type="dxa"/>
            <w:vAlign w:val="bottom"/>
          </w:tcPr>
          <w:p w:rsidR="00EA076B" w:rsidRDefault="00EA076B" w:rsidP="00EA076B">
            <w:pPr>
              <w:pStyle w:val="23"/>
              <w:spacing w:line="240" w:lineRule="auto"/>
              <w:ind w:firstLine="0"/>
              <w:jc w:val="center"/>
              <w:rPr>
                <w:rFonts w:ascii="GHEA Grapalat" w:hAnsi="GHEA Grapalat"/>
                <w:i/>
                <w:lang w:val="hy-AM"/>
              </w:rPr>
            </w:pPr>
            <w:r>
              <w:rPr>
                <w:rFonts w:ascii="GHEA Grapalat" w:hAnsi="GHEA Grapalat"/>
                <w:i/>
                <w:lang w:val="hy-AM"/>
              </w:rPr>
              <w:t>61</w:t>
            </w:r>
          </w:p>
        </w:tc>
        <w:tc>
          <w:tcPr>
            <w:tcW w:w="1275" w:type="dxa"/>
          </w:tcPr>
          <w:p w:rsidR="00EA076B" w:rsidRPr="00BB0090" w:rsidRDefault="00EA076B" w:rsidP="00EA076B">
            <w:pPr>
              <w:pStyle w:val="23"/>
              <w:spacing w:line="240" w:lineRule="auto"/>
              <w:ind w:firstLine="0"/>
              <w:jc w:val="center"/>
              <w:rPr>
                <w:rFonts w:ascii="GHEA Grapalat" w:hAnsi="GHEA Grapalat"/>
                <w:i/>
                <w:iCs/>
              </w:rPr>
            </w:pPr>
          </w:p>
        </w:tc>
        <w:tc>
          <w:tcPr>
            <w:tcW w:w="7515" w:type="dxa"/>
            <w:tcBorders>
              <w:top w:val="nil"/>
              <w:left w:val="single" w:sz="4" w:space="0" w:color="auto"/>
              <w:bottom w:val="single" w:sz="4" w:space="0" w:color="auto"/>
              <w:right w:val="single" w:sz="4" w:space="0" w:color="auto"/>
            </w:tcBorders>
            <w:shd w:val="clear" w:color="auto" w:fill="auto"/>
            <w:vAlign w:val="bottom"/>
          </w:tcPr>
          <w:p w:rsidR="00EA076B" w:rsidRPr="003835C6" w:rsidRDefault="00EA076B" w:rsidP="00EA076B">
            <w:pPr>
              <w:pStyle w:val="23"/>
              <w:spacing w:line="240" w:lineRule="auto"/>
              <w:ind w:firstLine="0"/>
              <w:rPr>
                <w:rFonts w:ascii="Arial LatArm" w:hAnsi="Arial LatArm"/>
                <w:i/>
                <w:iCs/>
                <w:sz w:val="18"/>
                <w:szCs w:val="18"/>
              </w:rPr>
            </w:pPr>
            <w:r w:rsidRPr="003835C6">
              <w:rPr>
                <w:rFonts w:ascii="Arial" w:hAnsi="Arial" w:cs="Arial"/>
                <w:i/>
                <w:iCs/>
                <w:color w:val="000000"/>
                <w:sz w:val="18"/>
                <w:szCs w:val="18"/>
              </w:rPr>
              <w:t>ֆուրոսեմիդ</w:t>
            </w:r>
          </w:p>
        </w:tc>
      </w:tr>
      <w:tr w:rsidR="00EA076B" w:rsidRPr="00046F36" w:rsidTr="00B219DF">
        <w:tc>
          <w:tcPr>
            <w:tcW w:w="1560" w:type="dxa"/>
            <w:vAlign w:val="bottom"/>
          </w:tcPr>
          <w:p w:rsidR="00EA076B" w:rsidRDefault="00EA076B" w:rsidP="00EA076B">
            <w:pPr>
              <w:pStyle w:val="23"/>
              <w:spacing w:line="240" w:lineRule="auto"/>
              <w:ind w:firstLine="0"/>
              <w:jc w:val="center"/>
              <w:rPr>
                <w:rFonts w:ascii="GHEA Grapalat" w:hAnsi="GHEA Grapalat"/>
                <w:i/>
                <w:lang w:val="hy-AM"/>
              </w:rPr>
            </w:pPr>
            <w:r>
              <w:rPr>
                <w:rFonts w:ascii="GHEA Grapalat" w:hAnsi="GHEA Grapalat"/>
                <w:i/>
                <w:lang w:val="hy-AM"/>
              </w:rPr>
              <w:t>62</w:t>
            </w:r>
          </w:p>
        </w:tc>
        <w:tc>
          <w:tcPr>
            <w:tcW w:w="1275" w:type="dxa"/>
          </w:tcPr>
          <w:p w:rsidR="00EA076B" w:rsidRPr="00BB0090" w:rsidRDefault="00EA076B" w:rsidP="00EA076B">
            <w:pPr>
              <w:pStyle w:val="23"/>
              <w:spacing w:line="240" w:lineRule="auto"/>
              <w:ind w:firstLine="0"/>
              <w:jc w:val="center"/>
              <w:rPr>
                <w:rFonts w:ascii="GHEA Grapalat" w:hAnsi="GHEA Grapalat"/>
                <w:i/>
                <w:iCs/>
              </w:rPr>
            </w:pPr>
          </w:p>
        </w:tc>
        <w:tc>
          <w:tcPr>
            <w:tcW w:w="7515" w:type="dxa"/>
            <w:tcBorders>
              <w:top w:val="nil"/>
              <w:left w:val="single" w:sz="4" w:space="0" w:color="auto"/>
              <w:bottom w:val="single" w:sz="4" w:space="0" w:color="auto"/>
              <w:right w:val="single" w:sz="4" w:space="0" w:color="auto"/>
            </w:tcBorders>
            <w:shd w:val="clear" w:color="auto" w:fill="auto"/>
            <w:vAlign w:val="bottom"/>
          </w:tcPr>
          <w:p w:rsidR="00EA076B" w:rsidRPr="003835C6" w:rsidRDefault="00EA076B" w:rsidP="00EA076B">
            <w:pPr>
              <w:pStyle w:val="23"/>
              <w:spacing w:line="240" w:lineRule="auto"/>
              <w:ind w:firstLine="0"/>
              <w:rPr>
                <w:rFonts w:ascii="Arial LatArm" w:hAnsi="Arial LatArm"/>
                <w:i/>
                <w:iCs/>
                <w:sz w:val="18"/>
                <w:szCs w:val="18"/>
              </w:rPr>
            </w:pPr>
            <w:r w:rsidRPr="003835C6">
              <w:rPr>
                <w:rFonts w:ascii="Arial" w:hAnsi="Arial" w:cs="Arial"/>
                <w:i/>
                <w:iCs/>
                <w:color w:val="000000"/>
                <w:sz w:val="18"/>
                <w:szCs w:val="18"/>
              </w:rPr>
              <w:t>ամինոֆիլին</w:t>
            </w:r>
          </w:p>
        </w:tc>
      </w:tr>
      <w:tr w:rsidR="00EA076B" w:rsidRPr="00046F36" w:rsidTr="00B219DF">
        <w:tc>
          <w:tcPr>
            <w:tcW w:w="1560" w:type="dxa"/>
            <w:vAlign w:val="bottom"/>
          </w:tcPr>
          <w:p w:rsidR="00EA076B" w:rsidRDefault="00EA076B" w:rsidP="00EA076B">
            <w:pPr>
              <w:pStyle w:val="23"/>
              <w:spacing w:line="240" w:lineRule="auto"/>
              <w:ind w:firstLine="0"/>
              <w:jc w:val="center"/>
              <w:rPr>
                <w:rFonts w:ascii="GHEA Grapalat" w:hAnsi="GHEA Grapalat"/>
                <w:i/>
                <w:lang w:val="hy-AM"/>
              </w:rPr>
            </w:pPr>
            <w:r>
              <w:rPr>
                <w:rFonts w:ascii="GHEA Grapalat" w:hAnsi="GHEA Grapalat"/>
                <w:i/>
                <w:lang w:val="hy-AM"/>
              </w:rPr>
              <w:t>63</w:t>
            </w:r>
          </w:p>
        </w:tc>
        <w:tc>
          <w:tcPr>
            <w:tcW w:w="1275" w:type="dxa"/>
          </w:tcPr>
          <w:p w:rsidR="00EA076B" w:rsidRPr="00BB0090" w:rsidRDefault="00EA076B" w:rsidP="00EA076B">
            <w:pPr>
              <w:pStyle w:val="23"/>
              <w:spacing w:line="240" w:lineRule="auto"/>
              <w:ind w:firstLine="0"/>
              <w:jc w:val="center"/>
              <w:rPr>
                <w:rFonts w:ascii="GHEA Grapalat" w:hAnsi="GHEA Grapalat"/>
                <w:i/>
                <w:iCs/>
              </w:rPr>
            </w:pPr>
          </w:p>
        </w:tc>
        <w:tc>
          <w:tcPr>
            <w:tcW w:w="7515" w:type="dxa"/>
            <w:tcBorders>
              <w:top w:val="nil"/>
              <w:left w:val="single" w:sz="4" w:space="0" w:color="auto"/>
              <w:bottom w:val="single" w:sz="4" w:space="0" w:color="auto"/>
              <w:right w:val="single" w:sz="4" w:space="0" w:color="auto"/>
            </w:tcBorders>
            <w:shd w:val="clear" w:color="auto" w:fill="auto"/>
            <w:vAlign w:val="bottom"/>
          </w:tcPr>
          <w:p w:rsidR="00EA076B" w:rsidRPr="003835C6" w:rsidRDefault="00EA076B" w:rsidP="00EA076B">
            <w:pPr>
              <w:pStyle w:val="23"/>
              <w:spacing w:line="240" w:lineRule="auto"/>
              <w:ind w:firstLine="0"/>
              <w:rPr>
                <w:rFonts w:ascii="Arial LatArm" w:hAnsi="Arial LatArm" w:cs="Calibri"/>
                <w:i/>
                <w:iCs/>
                <w:color w:val="000000"/>
                <w:sz w:val="18"/>
                <w:szCs w:val="18"/>
              </w:rPr>
            </w:pPr>
            <w:r w:rsidRPr="003835C6">
              <w:rPr>
                <w:rFonts w:ascii="Arial" w:hAnsi="Arial" w:cs="Arial"/>
                <w:i/>
                <w:iCs/>
                <w:color w:val="000000"/>
                <w:sz w:val="18"/>
                <w:szCs w:val="18"/>
              </w:rPr>
              <w:t>ռևանոլ</w:t>
            </w:r>
            <w:r w:rsidRPr="003835C6">
              <w:rPr>
                <w:rFonts w:ascii="Arial LatArm" w:hAnsi="Arial LatArm" w:cs="Calibri"/>
                <w:i/>
                <w:iCs/>
                <w:color w:val="000000"/>
                <w:sz w:val="18"/>
                <w:szCs w:val="18"/>
              </w:rPr>
              <w:t xml:space="preserve">  100</w:t>
            </w:r>
            <w:r w:rsidRPr="003835C6">
              <w:rPr>
                <w:rFonts w:ascii="Arial" w:hAnsi="Arial" w:cs="Arial"/>
                <w:i/>
                <w:iCs/>
                <w:color w:val="000000"/>
                <w:sz w:val="18"/>
                <w:szCs w:val="18"/>
              </w:rPr>
              <w:t>մլ</w:t>
            </w:r>
          </w:p>
        </w:tc>
      </w:tr>
      <w:tr w:rsidR="00EA076B" w:rsidRPr="00046F36" w:rsidTr="00B219DF">
        <w:tc>
          <w:tcPr>
            <w:tcW w:w="1560" w:type="dxa"/>
            <w:vAlign w:val="bottom"/>
          </w:tcPr>
          <w:p w:rsidR="00EA076B" w:rsidRDefault="00EA076B" w:rsidP="00EA076B">
            <w:pPr>
              <w:pStyle w:val="23"/>
              <w:spacing w:line="240" w:lineRule="auto"/>
              <w:ind w:firstLine="0"/>
              <w:jc w:val="center"/>
              <w:rPr>
                <w:rFonts w:ascii="GHEA Grapalat" w:hAnsi="GHEA Grapalat"/>
                <w:i/>
                <w:lang w:val="hy-AM"/>
              </w:rPr>
            </w:pPr>
            <w:r>
              <w:rPr>
                <w:rFonts w:ascii="GHEA Grapalat" w:hAnsi="GHEA Grapalat"/>
                <w:i/>
                <w:lang w:val="hy-AM"/>
              </w:rPr>
              <w:t>64</w:t>
            </w:r>
          </w:p>
        </w:tc>
        <w:tc>
          <w:tcPr>
            <w:tcW w:w="1275" w:type="dxa"/>
          </w:tcPr>
          <w:p w:rsidR="00EA076B" w:rsidRPr="00BB0090" w:rsidRDefault="00EA076B" w:rsidP="00EA076B">
            <w:pPr>
              <w:pStyle w:val="23"/>
              <w:spacing w:line="240" w:lineRule="auto"/>
              <w:ind w:firstLine="0"/>
              <w:jc w:val="center"/>
              <w:rPr>
                <w:rFonts w:ascii="GHEA Grapalat" w:hAnsi="GHEA Grapalat"/>
                <w:i/>
                <w:iCs/>
              </w:rPr>
            </w:pPr>
          </w:p>
        </w:tc>
        <w:tc>
          <w:tcPr>
            <w:tcW w:w="7515" w:type="dxa"/>
            <w:tcBorders>
              <w:top w:val="nil"/>
              <w:left w:val="single" w:sz="4" w:space="0" w:color="auto"/>
              <w:bottom w:val="single" w:sz="4" w:space="0" w:color="auto"/>
              <w:right w:val="single" w:sz="4" w:space="0" w:color="auto"/>
            </w:tcBorders>
            <w:shd w:val="clear" w:color="auto" w:fill="auto"/>
            <w:vAlign w:val="bottom"/>
          </w:tcPr>
          <w:p w:rsidR="00EA076B" w:rsidRPr="003835C6" w:rsidRDefault="00EA076B" w:rsidP="00EA076B">
            <w:pPr>
              <w:pStyle w:val="23"/>
              <w:spacing w:line="240" w:lineRule="auto"/>
              <w:ind w:firstLine="0"/>
              <w:rPr>
                <w:rFonts w:ascii="Arial LatArm" w:hAnsi="Arial LatArm" w:cs="Calibri"/>
                <w:i/>
                <w:iCs/>
                <w:color w:val="000000"/>
                <w:sz w:val="18"/>
                <w:szCs w:val="18"/>
              </w:rPr>
            </w:pPr>
            <w:r w:rsidRPr="003835C6">
              <w:rPr>
                <w:rFonts w:ascii="Arial" w:hAnsi="Arial" w:cs="Arial"/>
                <w:i/>
                <w:iCs/>
                <w:color w:val="000000"/>
                <w:sz w:val="18"/>
                <w:szCs w:val="18"/>
              </w:rPr>
              <w:t>էսկարդ</w:t>
            </w:r>
            <w:r w:rsidRPr="003835C6">
              <w:rPr>
                <w:rFonts w:ascii="Arial LatArm" w:hAnsi="Arial LatArm" w:cs="Calibri"/>
                <w:i/>
                <w:iCs/>
                <w:color w:val="000000"/>
                <w:sz w:val="18"/>
                <w:szCs w:val="18"/>
              </w:rPr>
              <w:t xml:space="preserve"> 30</w:t>
            </w:r>
            <w:r w:rsidRPr="003835C6">
              <w:rPr>
                <w:rFonts w:ascii="Arial" w:hAnsi="Arial" w:cs="Arial"/>
                <w:i/>
                <w:iCs/>
                <w:color w:val="000000"/>
                <w:sz w:val="18"/>
                <w:szCs w:val="18"/>
              </w:rPr>
              <w:t>մլ</w:t>
            </w:r>
          </w:p>
        </w:tc>
      </w:tr>
      <w:tr w:rsidR="00EA076B" w:rsidRPr="00046F36" w:rsidTr="00B219DF">
        <w:tc>
          <w:tcPr>
            <w:tcW w:w="1560" w:type="dxa"/>
            <w:vAlign w:val="bottom"/>
          </w:tcPr>
          <w:p w:rsidR="00EA076B" w:rsidRDefault="00EA076B" w:rsidP="00EA076B">
            <w:pPr>
              <w:pStyle w:val="23"/>
              <w:spacing w:line="240" w:lineRule="auto"/>
              <w:ind w:firstLine="0"/>
              <w:jc w:val="center"/>
              <w:rPr>
                <w:rFonts w:ascii="GHEA Grapalat" w:hAnsi="GHEA Grapalat"/>
                <w:i/>
                <w:lang w:val="hy-AM"/>
              </w:rPr>
            </w:pPr>
            <w:r>
              <w:rPr>
                <w:rFonts w:ascii="GHEA Grapalat" w:hAnsi="GHEA Grapalat"/>
                <w:i/>
                <w:lang w:val="hy-AM"/>
              </w:rPr>
              <w:t>65</w:t>
            </w:r>
          </w:p>
        </w:tc>
        <w:tc>
          <w:tcPr>
            <w:tcW w:w="1275" w:type="dxa"/>
          </w:tcPr>
          <w:p w:rsidR="00EA076B" w:rsidRPr="00BB0090" w:rsidRDefault="00EA076B" w:rsidP="00EA076B">
            <w:pPr>
              <w:pStyle w:val="23"/>
              <w:spacing w:line="240" w:lineRule="auto"/>
              <w:ind w:firstLine="0"/>
              <w:jc w:val="center"/>
              <w:rPr>
                <w:rFonts w:ascii="GHEA Grapalat" w:hAnsi="GHEA Grapalat"/>
                <w:i/>
                <w:iCs/>
              </w:rPr>
            </w:pPr>
          </w:p>
        </w:tc>
        <w:tc>
          <w:tcPr>
            <w:tcW w:w="7515" w:type="dxa"/>
            <w:tcBorders>
              <w:top w:val="nil"/>
              <w:left w:val="single" w:sz="4" w:space="0" w:color="auto"/>
              <w:bottom w:val="single" w:sz="4" w:space="0" w:color="auto"/>
              <w:right w:val="single" w:sz="4" w:space="0" w:color="auto"/>
            </w:tcBorders>
            <w:shd w:val="clear" w:color="auto" w:fill="auto"/>
            <w:vAlign w:val="bottom"/>
          </w:tcPr>
          <w:p w:rsidR="00EA076B" w:rsidRPr="003835C6" w:rsidRDefault="00EA076B" w:rsidP="00EA076B">
            <w:pPr>
              <w:pStyle w:val="23"/>
              <w:spacing w:line="240" w:lineRule="auto"/>
              <w:ind w:firstLine="0"/>
              <w:rPr>
                <w:rFonts w:ascii="Arial LatArm" w:hAnsi="Arial LatArm" w:cs="Calibri"/>
                <w:i/>
                <w:iCs/>
                <w:color w:val="000000"/>
                <w:sz w:val="18"/>
                <w:szCs w:val="18"/>
              </w:rPr>
            </w:pPr>
            <w:r w:rsidRPr="003835C6">
              <w:rPr>
                <w:rFonts w:ascii="Arial" w:hAnsi="Arial" w:cs="Arial"/>
                <w:i/>
                <w:iCs/>
                <w:color w:val="000000"/>
                <w:sz w:val="18"/>
                <w:szCs w:val="18"/>
              </w:rPr>
              <w:t>ներարկիչասեղով</w:t>
            </w:r>
            <w:r w:rsidRPr="003835C6">
              <w:rPr>
                <w:rFonts w:ascii="Arial LatArm" w:hAnsi="Arial LatArm" w:cs="Calibri"/>
                <w:i/>
                <w:iCs/>
                <w:color w:val="000000"/>
                <w:sz w:val="18"/>
                <w:szCs w:val="18"/>
              </w:rPr>
              <w:t xml:space="preserve"> 3</w:t>
            </w:r>
            <w:r w:rsidRPr="003835C6">
              <w:rPr>
                <w:rFonts w:ascii="Arial" w:hAnsi="Arial" w:cs="Arial"/>
                <w:i/>
                <w:iCs/>
                <w:color w:val="000000"/>
                <w:sz w:val="18"/>
                <w:szCs w:val="18"/>
              </w:rPr>
              <w:t>մլ</w:t>
            </w:r>
            <w:r w:rsidRPr="003835C6">
              <w:rPr>
                <w:rFonts w:ascii="Arial LatArm" w:hAnsi="Arial LatArm" w:cs="Calibri"/>
                <w:i/>
                <w:iCs/>
                <w:color w:val="000000"/>
                <w:sz w:val="18"/>
                <w:szCs w:val="18"/>
              </w:rPr>
              <w:t xml:space="preserve">  G24</w:t>
            </w:r>
          </w:p>
        </w:tc>
      </w:tr>
      <w:tr w:rsidR="00EA076B" w:rsidRPr="00046F36" w:rsidTr="00B219DF">
        <w:tc>
          <w:tcPr>
            <w:tcW w:w="1560" w:type="dxa"/>
            <w:vAlign w:val="bottom"/>
          </w:tcPr>
          <w:p w:rsidR="00EA076B" w:rsidRDefault="00EA076B" w:rsidP="00EA076B">
            <w:pPr>
              <w:pStyle w:val="23"/>
              <w:spacing w:line="240" w:lineRule="auto"/>
              <w:ind w:firstLine="0"/>
              <w:jc w:val="center"/>
              <w:rPr>
                <w:rFonts w:ascii="GHEA Grapalat" w:hAnsi="GHEA Grapalat"/>
                <w:i/>
                <w:lang w:val="hy-AM"/>
              </w:rPr>
            </w:pPr>
            <w:r>
              <w:rPr>
                <w:rFonts w:ascii="GHEA Grapalat" w:hAnsi="GHEA Grapalat"/>
                <w:i/>
                <w:lang w:val="hy-AM"/>
              </w:rPr>
              <w:t>66</w:t>
            </w:r>
          </w:p>
        </w:tc>
        <w:tc>
          <w:tcPr>
            <w:tcW w:w="1275" w:type="dxa"/>
          </w:tcPr>
          <w:p w:rsidR="00EA076B" w:rsidRPr="00BB0090" w:rsidRDefault="00EA076B" w:rsidP="00EA076B">
            <w:pPr>
              <w:pStyle w:val="23"/>
              <w:spacing w:line="240" w:lineRule="auto"/>
              <w:ind w:firstLine="0"/>
              <w:jc w:val="center"/>
              <w:rPr>
                <w:rFonts w:ascii="GHEA Grapalat" w:hAnsi="GHEA Grapalat"/>
                <w:i/>
                <w:iCs/>
              </w:rPr>
            </w:pPr>
          </w:p>
        </w:tc>
        <w:tc>
          <w:tcPr>
            <w:tcW w:w="7515" w:type="dxa"/>
            <w:tcBorders>
              <w:top w:val="nil"/>
              <w:left w:val="single" w:sz="4" w:space="0" w:color="auto"/>
              <w:bottom w:val="single" w:sz="4" w:space="0" w:color="auto"/>
              <w:right w:val="single" w:sz="4" w:space="0" w:color="auto"/>
            </w:tcBorders>
            <w:shd w:val="clear" w:color="auto" w:fill="auto"/>
            <w:vAlign w:val="bottom"/>
          </w:tcPr>
          <w:p w:rsidR="00EA076B" w:rsidRPr="003835C6" w:rsidRDefault="00EA076B" w:rsidP="00EA076B">
            <w:pPr>
              <w:pStyle w:val="23"/>
              <w:spacing w:line="240" w:lineRule="auto"/>
              <w:ind w:firstLine="0"/>
              <w:rPr>
                <w:rFonts w:ascii="Arial LatArm" w:hAnsi="Arial LatArm" w:cs="Calibri"/>
                <w:i/>
                <w:iCs/>
                <w:color w:val="000000"/>
                <w:sz w:val="18"/>
                <w:szCs w:val="18"/>
              </w:rPr>
            </w:pPr>
            <w:r w:rsidRPr="003835C6">
              <w:rPr>
                <w:rFonts w:ascii="Arial" w:hAnsi="Arial" w:cs="Arial"/>
                <w:i/>
                <w:iCs/>
                <w:color w:val="000000"/>
                <w:sz w:val="18"/>
                <w:szCs w:val="18"/>
              </w:rPr>
              <w:t>ներարկիչասեղով</w:t>
            </w:r>
            <w:r w:rsidRPr="003835C6">
              <w:rPr>
                <w:rFonts w:ascii="Arial LatArm" w:hAnsi="Arial LatArm" w:cs="Calibri"/>
                <w:i/>
                <w:iCs/>
                <w:color w:val="000000"/>
                <w:sz w:val="18"/>
                <w:szCs w:val="18"/>
              </w:rPr>
              <w:t xml:space="preserve"> 5</w:t>
            </w:r>
            <w:r w:rsidRPr="003835C6">
              <w:rPr>
                <w:rFonts w:ascii="Arial" w:hAnsi="Arial" w:cs="Arial"/>
                <w:i/>
                <w:iCs/>
                <w:color w:val="000000"/>
                <w:sz w:val="18"/>
                <w:szCs w:val="18"/>
              </w:rPr>
              <w:t>մլ</w:t>
            </w:r>
            <w:r w:rsidRPr="003835C6">
              <w:rPr>
                <w:rFonts w:ascii="Arial LatArm" w:hAnsi="Arial LatArm" w:cs="Calibri"/>
                <w:i/>
                <w:iCs/>
                <w:color w:val="000000"/>
                <w:sz w:val="18"/>
                <w:szCs w:val="18"/>
              </w:rPr>
              <w:t xml:space="preserve">  G23</w:t>
            </w:r>
          </w:p>
        </w:tc>
      </w:tr>
      <w:tr w:rsidR="00EA076B" w:rsidRPr="00046F36" w:rsidTr="00B219DF">
        <w:tc>
          <w:tcPr>
            <w:tcW w:w="1560" w:type="dxa"/>
            <w:vAlign w:val="bottom"/>
          </w:tcPr>
          <w:p w:rsidR="00EA076B" w:rsidRDefault="00EA076B" w:rsidP="00EA076B">
            <w:pPr>
              <w:pStyle w:val="23"/>
              <w:spacing w:line="240" w:lineRule="auto"/>
              <w:ind w:firstLine="0"/>
              <w:jc w:val="center"/>
              <w:rPr>
                <w:rFonts w:ascii="GHEA Grapalat" w:hAnsi="GHEA Grapalat"/>
                <w:i/>
                <w:lang w:val="hy-AM"/>
              </w:rPr>
            </w:pPr>
            <w:r>
              <w:rPr>
                <w:rFonts w:ascii="GHEA Grapalat" w:hAnsi="GHEA Grapalat"/>
                <w:i/>
                <w:lang w:val="hy-AM"/>
              </w:rPr>
              <w:t>67</w:t>
            </w:r>
          </w:p>
        </w:tc>
        <w:tc>
          <w:tcPr>
            <w:tcW w:w="1275" w:type="dxa"/>
          </w:tcPr>
          <w:p w:rsidR="00EA076B" w:rsidRPr="00BB0090" w:rsidRDefault="00EA076B" w:rsidP="00EA076B">
            <w:pPr>
              <w:pStyle w:val="23"/>
              <w:spacing w:line="240" w:lineRule="auto"/>
              <w:ind w:firstLine="0"/>
              <w:jc w:val="center"/>
              <w:rPr>
                <w:rFonts w:ascii="GHEA Grapalat" w:hAnsi="GHEA Grapalat"/>
                <w:i/>
                <w:iCs/>
              </w:rPr>
            </w:pPr>
          </w:p>
        </w:tc>
        <w:tc>
          <w:tcPr>
            <w:tcW w:w="7515" w:type="dxa"/>
            <w:tcBorders>
              <w:top w:val="nil"/>
              <w:left w:val="single" w:sz="4" w:space="0" w:color="auto"/>
              <w:bottom w:val="single" w:sz="4" w:space="0" w:color="auto"/>
              <w:right w:val="single" w:sz="4" w:space="0" w:color="auto"/>
            </w:tcBorders>
            <w:shd w:val="clear" w:color="auto" w:fill="auto"/>
            <w:vAlign w:val="bottom"/>
          </w:tcPr>
          <w:p w:rsidR="00EA076B" w:rsidRPr="003835C6" w:rsidRDefault="00EA076B" w:rsidP="00EA076B">
            <w:pPr>
              <w:pStyle w:val="23"/>
              <w:spacing w:line="240" w:lineRule="auto"/>
              <w:ind w:firstLine="0"/>
              <w:rPr>
                <w:rFonts w:ascii="Arial LatArm" w:hAnsi="Arial LatArm" w:cs="Calibri"/>
                <w:i/>
                <w:iCs/>
                <w:color w:val="000000"/>
                <w:sz w:val="18"/>
                <w:szCs w:val="18"/>
              </w:rPr>
            </w:pPr>
            <w:r w:rsidRPr="003835C6">
              <w:rPr>
                <w:rFonts w:ascii="Arial" w:hAnsi="Arial" w:cs="Arial"/>
                <w:i/>
                <w:iCs/>
                <w:color w:val="000000"/>
                <w:sz w:val="18"/>
                <w:szCs w:val="18"/>
              </w:rPr>
              <w:t>ներարկիչասեղով</w:t>
            </w:r>
            <w:r w:rsidRPr="003835C6">
              <w:rPr>
                <w:rFonts w:ascii="Arial LatArm" w:hAnsi="Arial LatArm" w:cs="Calibri"/>
                <w:i/>
                <w:iCs/>
                <w:color w:val="000000"/>
                <w:sz w:val="18"/>
                <w:szCs w:val="18"/>
              </w:rPr>
              <w:t xml:space="preserve"> 10</w:t>
            </w:r>
            <w:r w:rsidRPr="003835C6">
              <w:rPr>
                <w:rFonts w:ascii="Arial" w:hAnsi="Arial" w:cs="Arial"/>
                <w:i/>
                <w:iCs/>
                <w:color w:val="000000"/>
                <w:sz w:val="18"/>
                <w:szCs w:val="18"/>
              </w:rPr>
              <w:t>մլ</w:t>
            </w:r>
            <w:r w:rsidRPr="003835C6">
              <w:rPr>
                <w:rFonts w:ascii="Arial LatArm" w:hAnsi="Arial LatArm" w:cs="Calibri"/>
                <w:i/>
                <w:iCs/>
                <w:color w:val="000000"/>
                <w:sz w:val="18"/>
                <w:szCs w:val="18"/>
              </w:rPr>
              <w:t xml:space="preserve">  G22</w:t>
            </w:r>
          </w:p>
        </w:tc>
      </w:tr>
      <w:tr w:rsidR="00EA076B" w:rsidRPr="00046F36" w:rsidTr="00B219DF">
        <w:tc>
          <w:tcPr>
            <w:tcW w:w="1560" w:type="dxa"/>
            <w:vAlign w:val="bottom"/>
          </w:tcPr>
          <w:p w:rsidR="00EA076B" w:rsidRDefault="00EA076B" w:rsidP="00EA076B">
            <w:pPr>
              <w:pStyle w:val="23"/>
              <w:spacing w:line="240" w:lineRule="auto"/>
              <w:ind w:firstLine="0"/>
              <w:jc w:val="center"/>
              <w:rPr>
                <w:rFonts w:ascii="GHEA Grapalat" w:hAnsi="GHEA Grapalat"/>
                <w:i/>
                <w:lang w:val="hy-AM"/>
              </w:rPr>
            </w:pPr>
            <w:r>
              <w:rPr>
                <w:rFonts w:ascii="GHEA Grapalat" w:hAnsi="GHEA Grapalat"/>
                <w:i/>
                <w:lang w:val="hy-AM"/>
              </w:rPr>
              <w:t>68</w:t>
            </w:r>
          </w:p>
        </w:tc>
        <w:tc>
          <w:tcPr>
            <w:tcW w:w="1275" w:type="dxa"/>
          </w:tcPr>
          <w:p w:rsidR="00EA076B" w:rsidRPr="00BB0090" w:rsidRDefault="00EA076B" w:rsidP="00EA076B">
            <w:pPr>
              <w:pStyle w:val="23"/>
              <w:spacing w:line="240" w:lineRule="auto"/>
              <w:ind w:firstLine="0"/>
              <w:jc w:val="center"/>
              <w:rPr>
                <w:rFonts w:ascii="GHEA Grapalat" w:hAnsi="GHEA Grapalat"/>
                <w:i/>
                <w:iCs/>
              </w:rPr>
            </w:pPr>
          </w:p>
        </w:tc>
        <w:tc>
          <w:tcPr>
            <w:tcW w:w="7515" w:type="dxa"/>
            <w:tcBorders>
              <w:top w:val="nil"/>
              <w:left w:val="single" w:sz="4" w:space="0" w:color="auto"/>
              <w:bottom w:val="single" w:sz="4" w:space="0" w:color="auto"/>
              <w:right w:val="single" w:sz="4" w:space="0" w:color="auto"/>
            </w:tcBorders>
            <w:shd w:val="clear" w:color="auto" w:fill="auto"/>
            <w:vAlign w:val="bottom"/>
          </w:tcPr>
          <w:p w:rsidR="00EA076B" w:rsidRPr="003835C6" w:rsidRDefault="00EA076B" w:rsidP="00EA076B">
            <w:pPr>
              <w:pStyle w:val="23"/>
              <w:spacing w:line="240" w:lineRule="auto"/>
              <w:ind w:firstLine="0"/>
              <w:rPr>
                <w:rFonts w:ascii="Arial LatArm" w:hAnsi="Arial LatArm" w:cs="Calibri"/>
                <w:i/>
                <w:iCs/>
                <w:color w:val="000000"/>
                <w:sz w:val="18"/>
                <w:szCs w:val="18"/>
              </w:rPr>
            </w:pPr>
            <w:r w:rsidRPr="003835C6">
              <w:rPr>
                <w:rFonts w:ascii="Arial" w:hAnsi="Arial" w:cs="Arial"/>
                <w:i/>
                <w:iCs/>
                <w:color w:val="000000"/>
                <w:sz w:val="18"/>
                <w:szCs w:val="18"/>
              </w:rPr>
              <w:t>Սկարիֆիկատոր</w:t>
            </w:r>
          </w:p>
        </w:tc>
      </w:tr>
      <w:tr w:rsidR="00EA076B" w:rsidRPr="00046F36" w:rsidTr="00B219DF">
        <w:tc>
          <w:tcPr>
            <w:tcW w:w="1560" w:type="dxa"/>
            <w:vAlign w:val="bottom"/>
          </w:tcPr>
          <w:p w:rsidR="00EA076B" w:rsidRDefault="00EA076B" w:rsidP="00EA076B">
            <w:pPr>
              <w:pStyle w:val="23"/>
              <w:spacing w:line="240" w:lineRule="auto"/>
              <w:ind w:firstLine="0"/>
              <w:jc w:val="center"/>
              <w:rPr>
                <w:rFonts w:ascii="GHEA Grapalat" w:hAnsi="GHEA Grapalat"/>
                <w:i/>
                <w:lang w:val="hy-AM"/>
              </w:rPr>
            </w:pPr>
            <w:r>
              <w:rPr>
                <w:rFonts w:ascii="GHEA Grapalat" w:hAnsi="GHEA Grapalat"/>
                <w:i/>
                <w:lang w:val="hy-AM"/>
              </w:rPr>
              <w:t>69</w:t>
            </w:r>
          </w:p>
        </w:tc>
        <w:tc>
          <w:tcPr>
            <w:tcW w:w="1275" w:type="dxa"/>
          </w:tcPr>
          <w:p w:rsidR="00EA076B" w:rsidRPr="00BB0090" w:rsidRDefault="00EA076B" w:rsidP="00EA076B">
            <w:pPr>
              <w:pStyle w:val="23"/>
              <w:spacing w:line="240" w:lineRule="auto"/>
              <w:ind w:firstLine="0"/>
              <w:jc w:val="center"/>
              <w:rPr>
                <w:rFonts w:ascii="GHEA Grapalat" w:hAnsi="GHEA Grapalat"/>
                <w:i/>
                <w:iCs/>
              </w:rPr>
            </w:pPr>
          </w:p>
        </w:tc>
        <w:tc>
          <w:tcPr>
            <w:tcW w:w="7515" w:type="dxa"/>
            <w:tcBorders>
              <w:top w:val="nil"/>
              <w:left w:val="single" w:sz="4" w:space="0" w:color="auto"/>
              <w:bottom w:val="single" w:sz="4" w:space="0" w:color="auto"/>
              <w:right w:val="single" w:sz="4" w:space="0" w:color="auto"/>
            </w:tcBorders>
            <w:shd w:val="clear" w:color="auto" w:fill="auto"/>
            <w:vAlign w:val="bottom"/>
          </w:tcPr>
          <w:p w:rsidR="00EA076B" w:rsidRPr="003835C6" w:rsidRDefault="00EA076B" w:rsidP="00EA076B">
            <w:pPr>
              <w:pStyle w:val="23"/>
              <w:spacing w:line="240" w:lineRule="auto"/>
              <w:ind w:firstLine="0"/>
              <w:rPr>
                <w:rFonts w:ascii="Arial LatArm" w:hAnsi="Arial LatArm" w:cs="Calibri"/>
                <w:i/>
                <w:iCs/>
                <w:color w:val="000000"/>
                <w:sz w:val="18"/>
                <w:szCs w:val="18"/>
              </w:rPr>
            </w:pPr>
            <w:r w:rsidRPr="003835C6">
              <w:rPr>
                <w:rFonts w:ascii="Arial" w:hAnsi="Arial" w:cs="Arial"/>
                <w:i/>
                <w:iCs/>
                <w:color w:val="000000"/>
                <w:sz w:val="18"/>
                <w:szCs w:val="18"/>
              </w:rPr>
              <w:t>Գլյուկոմետրիստրիպպերֆորմա</w:t>
            </w:r>
          </w:p>
        </w:tc>
      </w:tr>
      <w:tr w:rsidR="00EA076B" w:rsidRPr="00046F36" w:rsidTr="00B219DF">
        <w:tc>
          <w:tcPr>
            <w:tcW w:w="1560" w:type="dxa"/>
            <w:vAlign w:val="bottom"/>
          </w:tcPr>
          <w:p w:rsidR="00EA076B" w:rsidRDefault="00EA076B" w:rsidP="00EA076B">
            <w:pPr>
              <w:pStyle w:val="23"/>
              <w:spacing w:line="240" w:lineRule="auto"/>
              <w:ind w:firstLine="0"/>
              <w:jc w:val="center"/>
              <w:rPr>
                <w:rFonts w:ascii="GHEA Grapalat" w:hAnsi="GHEA Grapalat"/>
                <w:i/>
                <w:lang w:val="hy-AM"/>
              </w:rPr>
            </w:pPr>
            <w:r>
              <w:rPr>
                <w:rFonts w:ascii="GHEA Grapalat" w:hAnsi="GHEA Grapalat"/>
                <w:i/>
                <w:lang w:val="hy-AM"/>
              </w:rPr>
              <w:t>70</w:t>
            </w:r>
          </w:p>
        </w:tc>
        <w:tc>
          <w:tcPr>
            <w:tcW w:w="1275" w:type="dxa"/>
          </w:tcPr>
          <w:p w:rsidR="00EA076B" w:rsidRPr="00BB0090" w:rsidRDefault="00EA076B" w:rsidP="00EA076B">
            <w:pPr>
              <w:pStyle w:val="23"/>
              <w:spacing w:line="240" w:lineRule="auto"/>
              <w:ind w:firstLine="0"/>
              <w:jc w:val="center"/>
              <w:rPr>
                <w:rFonts w:ascii="GHEA Grapalat" w:hAnsi="GHEA Grapalat"/>
                <w:i/>
                <w:iCs/>
              </w:rPr>
            </w:pPr>
          </w:p>
        </w:tc>
        <w:tc>
          <w:tcPr>
            <w:tcW w:w="7515" w:type="dxa"/>
            <w:tcBorders>
              <w:top w:val="nil"/>
              <w:left w:val="single" w:sz="4" w:space="0" w:color="auto"/>
              <w:bottom w:val="single" w:sz="4" w:space="0" w:color="auto"/>
              <w:right w:val="single" w:sz="4" w:space="0" w:color="auto"/>
            </w:tcBorders>
            <w:shd w:val="clear" w:color="auto" w:fill="auto"/>
            <w:vAlign w:val="bottom"/>
          </w:tcPr>
          <w:p w:rsidR="00EA076B" w:rsidRPr="003835C6" w:rsidRDefault="00EA076B" w:rsidP="00EA076B">
            <w:pPr>
              <w:pStyle w:val="23"/>
              <w:spacing w:line="240" w:lineRule="auto"/>
              <w:ind w:firstLine="0"/>
              <w:rPr>
                <w:rFonts w:ascii="Arial LatArm" w:hAnsi="Arial LatArm" w:cs="Calibri"/>
                <w:i/>
                <w:iCs/>
                <w:color w:val="000000"/>
                <w:sz w:val="18"/>
                <w:szCs w:val="18"/>
              </w:rPr>
            </w:pPr>
            <w:r w:rsidRPr="003835C6">
              <w:rPr>
                <w:rFonts w:ascii="Arial" w:hAnsi="Arial" w:cs="Arial"/>
                <w:i/>
                <w:iCs/>
                <w:color w:val="000000"/>
                <w:sz w:val="18"/>
                <w:szCs w:val="18"/>
              </w:rPr>
              <w:t>ԳլյուկոմետրիստրիպԱկուչեկ</w:t>
            </w:r>
            <w:r w:rsidRPr="003835C6">
              <w:rPr>
                <w:rFonts w:ascii="Arial LatArm" w:hAnsi="Arial LatArm" w:cs="Calibri"/>
                <w:i/>
                <w:iCs/>
                <w:color w:val="000000"/>
                <w:sz w:val="18"/>
                <w:szCs w:val="18"/>
              </w:rPr>
              <w:t xml:space="preserve"> +</w:t>
            </w:r>
          </w:p>
        </w:tc>
      </w:tr>
      <w:tr w:rsidR="00EA076B" w:rsidRPr="00046F36" w:rsidTr="00B219DF">
        <w:tc>
          <w:tcPr>
            <w:tcW w:w="1560" w:type="dxa"/>
            <w:vAlign w:val="bottom"/>
          </w:tcPr>
          <w:p w:rsidR="00EA076B" w:rsidRDefault="00EA076B" w:rsidP="00EA076B">
            <w:pPr>
              <w:pStyle w:val="23"/>
              <w:spacing w:line="240" w:lineRule="auto"/>
              <w:ind w:firstLine="0"/>
              <w:jc w:val="center"/>
              <w:rPr>
                <w:rFonts w:ascii="GHEA Grapalat" w:hAnsi="GHEA Grapalat"/>
                <w:i/>
                <w:lang w:val="hy-AM"/>
              </w:rPr>
            </w:pPr>
            <w:r>
              <w:rPr>
                <w:rFonts w:ascii="GHEA Grapalat" w:hAnsi="GHEA Grapalat"/>
                <w:i/>
                <w:lang w:val="hy-AM"/>
              </w:rPr>
              <w:t>71</w:t>
            </w:r>
          </w:p>
        </w:tc>
        <w:tc>
          <w:tcPr>
            <w:tcW w:w="1275" w:type="dxa"/>
          </w:tcPr>
          <w:p w:rsidR="00EA076B" w:rsidRPr="00BB0090" w:rsidRDefault="00EA076B" w:rsidP="00EA076B">
            <w:pPr>
              <w:pStyle w:val="23"/>
              <w:spacing w:line="240" w:lineRule="auto"/>
              <w:ind w:firstLine="0"/>
              <w:jc w:val="center"/>
              <w:rPr>
                <w:rFonts w:ascii="GHEA Grapalat" w:hAnsi="GHEA Grapalat"/>
                <w:i/>
                <w:iCs/>
              </w:rPr>
            </w:pPr>
          </w:p>
        </w:tc>
        <w:tc>
          <w:tcPr>
            <w:tcW w:w="7515" w:type="dxa"/>
            <w:tcBorders>
              <w:top w:val="nil"/>
              <w:left w:val="single" w:sz="4" w:space="0" w:color="auto"/>
              <w:bottom w:val="single" w:sz="4" w:space="0" w:color="auto"/>
              <w:right w:val="single" w:sz="4" w:space="0" w:color="auto"/>
            </w:tcBorders>
            <w:shd w:val="clear" w:color="auto" w:fill="auto"/>
            <w:vAlign w:val="bottom"/>
          </w:tcPr>
          <w:p w:rsidR="00EA076B" w:rsidRPr="003835C6" w:rsidRDefault="00EA076B" w:rsidP="00EA076B">
            <w:pPr>
              <w:pStyle w:val="23"/>
              <w:spacing w:line="240" w:lineRule="auto"/>
              <w:ind w:firstLine="0"/>
              <w:rPr>
                <w:rFonts w:ascii="Arial LatArm" w:hAnsi="Arial LatArm" w:cs="Calibri"/>
                <w:i/>
                <w:iCs/>
                <w:color w:val="000000"/>
                <w:sz w:val="18"/>
                <w:szCs w:val="18"/>
              </w:rPr>
            </w:pPr>
            <w:r w:rsidRPr="003835C6">
              <w:rPr>
                <w:rFonts w:ascii="Arial" w:hAnsi="Arial" w:cs="Arial"/>
                <w:i/>
                <w:iCs/>
                <w:color w:val="000000"/>
                <w:sz w:val="18"/>
                <w:szCs w:val="18"/>
              </w:rPr>
              <w:t>Կապտոպիլ</w:t>
            </w:r>
            <w:r w:rsidRPr="003835C6">
              <w:rPr>
                <w:rFonts w:ascii="Arial LatArm" w:hAnsi="Arial LatArm" w:cs="Calibri"/>
                <w:i/>
                <w:iCs/>
                <w:color w:val="000000"/>
                <w:sz w:val="18"/>
                <w:szCs w:val="18"/>
              </w:rPr>
              <w:t xml:space="preserve">  50</w:t>
            </w:r>
            <w:r w:rsidRPr="003835C6">
              <w:rPr>
                <w:rFonts w:ascii="Arial" w:hAnsi="Arial" w:cs="Arial"/>
                <w:i/>
                <w:iCs/>
                <w:color w:val="000000"/>
                <w:sz w:val="18"/>
                <w:szCs w:val="18"/>
              </w:rPr>
              <w:t>մգ</w:t>
            </w:r>
          </w:p>
        </w:tc>
      </w:tr>
    </w:tbl>
    <w:p w:rsidR="00A35E37" w:rsidRDefault="00A35E37" w:rsidP="00EF3662">
      <w:pPr>
        <w:pStyle w:val="23"/>
        <w:spacing w:line="240" w:lineRule="auto"/>
        <w:ind w:firstLine="567"/>
        <w:rPr>
          <w:rFonts w:ascii="GHEA Grapalat" w:hAnsi="GHEA Grapalat"/>
          <w:b/>
          <w:i/>
        </w:rPr>
      </w:pPr>
    </w:p>
    <w:p w:rsidR="00A35E37" w:rsidRPr="003835C6" w:rsidRDefault="00A35E37" w:rsidP="00EF3662">
      <w:pPr>
        <w:pStyle w:val="23"/>
        <w:spacing w:line="240" w:lineRule="auto"/>
        <w:ind w:firstLine="567"/>
        <w:rPr>
          <w:rFonts w:ascii="GHEA Grapalat" w:hAnsi="GHEA Grapalat"/>
          <w:b/>
          <w:i/>
          <w:highlight w:val="yellow"/>
        </w:rPr>
      </w:pPr>
      <w:r w:rsidRPr="003835C6">
        <w:rPr>
          <w:rFonts w:ascii="GHEA Grapalat" w:hAnsi="GHEA Grapalat"/>
          <w:b/>
          <w:i/>
          <w:highlight w:val="yellow"/>
        </w:rPr>
        <w:t>1-</w:t>
      </w:r>
      <w:r w:rsidR="00EC0DE0" w:rsidRPr="003835C6">
        <w:rPr>
          <w:rFonts w:ascii="GHEA Grapalat" w:hAnsi="GHEA Grapalat"/>
          <w:b/>
          <w:i/>
          <w:highlight w:val="yellow"/>
          <w:lang w:val="hy-AM"/>
        </w:rPr>
        <w:t>4</w:t>
      </w:r>
      <w:r w:rsidR="003835C6" w:rsidRPr="003835C6">
        <w:rPr>
          <w:rFonts w:ascii="GHEA Grapalat" w:hAnsi="GHEA Grapalat"/>
          <w:b/>
          <w:i/>
          <w:highlight w:val="yellow"/>
          <w:lang w:val="hy-AM"/>
        </w:rPr>
        <w:t>7</w:t>
      </w:r>
      <w:r w:rsidRPr="003835C6">
        <w:rPr>
          <w:rFonts w:ascii="GHEA Grapalat" w:hAnsi="GHEA Grapalat"/>
          <w:b/>
          <w:i/>
          <w:highlight w:val="yellow"/>
        </w:rPr>
        <w:t xml:space="preserve"> չափաբաժինների համար մատակարարումը  լիցենզավորված դեղատան կամ դեղատնային </w:t>
      </w:r>
    </w:p>
    <w:p w:rsidR="00A35E37" w:rsidRPr="003835C6" w:rsidRDefault="00A35E37" w:rsidP="00A35E37">
      <w:pPr>
        <w:pStyle w:val="23"/>
        <w:spacing w:line="240" w:lineRule="auto"/>
        <w:ind w:firstLine="0"/>
        <w:rPr>
          <w:rFonts w:ascii="GHEA Grapalat" w:hAnsi="GHEA Grapalat"/>
          <w:b/>
          <w:i/>
          <w:highlight w:val="yellow"/>
        </w:rPr>
      </w:pPr>
      <w:r w:rsidRPr="003835C6">
        <w:rPr>
          <w:rFonts w:ascii="GHEA Grapalat" w:hAnsi="GHEA Grapalat"/>
          <w:b/>
          <w:i/>
          <w:highlight w:val="yellow"/>
        </w:rPr>
        <w:t xml:space="preserve">կրպակի միջոցով՝դեղատոմսերով,  հասցե՝ (դեղատունը կամ դեղատնային կրպակը պետք է գտնվի Պատվիրատուի գտնվելու վայրից 5 կմ շառավղով հեռավորության վրա)  ՀՀ կառավարության 30մայիսի 2019թվականի թիվ 642-Ն որոշման համաձայն , </w:t>
      </w:r>
    </w:p>
    <w:p w:rsidR="00A35E37" w:rsidRPr="00A35E37" w:rsidRDefault="00EC0DE0" w:rsidP="00A35E37">
      <w:pPr>
        <w:pStyle w:val="23"/>
        <w:spacing w:line="240" w:lineRule="auto"/>
        <w:ind w:firstLine="0"/>
        <w:rPr>
          <w:rFonts w:ascii="GHEA Grapalat" w:hAnsi="GHEA Grapalat"/>
          <w:b/>
          <w:i/>
        </w:rPr>
      </w:pPr>
      <w:r w:rsidRPr="003835C6">
        <w:rPr>
          <w:rFonts w:ascii="GHEA Grapalat" w:hAnsi="GHEA Grapalat"/>
          <w:b/>
          <w:i/>
          <w:highlight w:val="yellow"/>
          <w:lang w:val="hy-AM"/>
        </w:rPr>
        <w:t>4</w:t>
      </w:r>
      <w:r w:rsidR="003835C6" w:rsidRPr="003835C6">
        <w:rPr>
          <w:rFonts w:ascii="GHEA Grapalat" w:hAnsi="GHEA Grapalat"/>
          <w:b/>
          <w:i/>
          <w:highlight w:val="yellow"/>
          <w:lang w:val="hy-AM"/>
        </w:rPr>
        <w:t>8</w:t>
      </w:r>
      <w:r w:rsidRPr="003835C6">
        <w:rPr>
          <w:rFonts w:ascii="GHEA Grapalat" w:hAnsi="GHEA Grapalat"/>
          <w:b/>
          <w:i/>
          <w:highlight w:val="yellow"/>
          <w:lang w:val="hy-AM"/>
        </w:rPr>
        <w:t>-</w:t>
      </w:r>
      <w:r w:rsidR="003835C6" w:rsidRPr="003835C6">
        <w:rPr>
          <w:rFonts w:ascii="GHEA Grapalat" w:hAnsi="GHEA Grapalat"/>
          <w:b/>
          <w:i/>
          <w:highlight w:val="yellow"/>
          <w:lang w:val="hy-AM"/>
        </w:rPr>
        <w:t>71</w:t>
      </w:r>
      <w:r w:rsidR="00A35E37" w:rsidRPr="003835C6">
        <w:rPr>
          <w:rFonts w:ascii="GHEA Grapalat" w:hAnsi="GHEA Grapalat"/>
          <w:b/>
          <w:i/>
          <w:highlight w:val="yellow"/>
        </w:rPr>
        <w:t xml:space="preserve"> չափաբաժինները ըստ պահանջի մատակարարվում է  գ.</w:t>
      </w:r>
      <w:r w:rsidRPr="003835C6">
        <w:rPr>
          <w:rFonts w:ascii="GHEA Grapalat" w:hAnsi="GHEA Grapalat"/>
          <w:b/>
          <w:i/>
          <w:highlight w:val="yellow"/>
          <w:lang w:val="hy-AM"/>
        </w:rPr>
        <w:t xml:space="preserve">Կապուտան 1-ին </w:t>
      </w:r>
      <w:r w:rsidR="00A35E37" w:rsidRPr="003835C6">
        <w:rPr>
          <w:rFonts w:ascii="GHEA Grapalat" w:hAnsi="GHEA Grapalat"/>
          <w:b/>
          <w:i/>
          <w:highlight w:val="yellow"/>
        </w:rPr>
        <w:t xml:space="preserve"> փող տուն </w:t>
      </w:r>
      <w:r w:rsidRPr="003835C6">
        <w:rPr>
          <w:rFonts w:ascii="GHEA Grapalat" w:hAnsi="GHEA Grapalat"/>
          <w:b/>
          <w:i/>
          <w:highlight w:val="yellow"/>
          <w:lang w:val="hy-AM"/>
        </w:rPr>
        <w:t>15</w:t>
      </w:r>
      <w:r w:rsidR="00A35E37" w:rsidRPr="003835C6">
        <w:rPr>
          <w:rFonts w:ascii="GHEA Grapalat" w:hAnsi="GHEA Grapalat"/>
          <w:b/>
          <w:i/>
          <w:highlight w:val="yellow"/>
        </w:rPr>
        <w:t xml:space="preserve"> հասցեով</w:t>
      </w:r>
    </w:p>
    <w:p w:rsidR="00A35E37" w:rsidRDefault="00A35E37" w:rsidP="00EF3662">
      <w:pPr>
        <w:pStyle w:val="23"/>
        <w:spacing w:line="240" w:lineRule="auto"/>
        <w:ind w:firstLine="567"/>
        <w:rPr>
          <w:rFonts w:ascii="GHEA Grapalat" w:hAnsi="GHEA Grapalat"/>
        </w:rPr>
      </w:pPr>
    </w:p>
    <w:p w:rsidR="00096865" w:rsidRDefault="00816505" w:rsidP="00EF3662">
      <w:pPr>
        <w:pStyle w:val="23"/>
        <w:spacing w:line="240" w:lineRule="auto"/>
        <w:ind w:firstLine="567"/>
        <w:rPr>
          <w:rFonts w:ascii="GHEA Grapalat" w:hAnsi="GHEA Grapalat"/>
        </w:rPr>
      </w:pPr>
      <w:r w:rsidRPr="00A71D81">
        <w:rPr>
          <w:rFonts w:ascii="GHEA Grapalat" w:hAnsi="GHEA Grapalat"/>
        </w:rPr>
        <w:t xml:space="preserve">Ապրանքի </w:t>
      </w:r>
      <w:r w:rsidR="00096865" w:rsidRPr="00A71D81">
        <w:rPr>
          <w:rFonts w:ascii="GHEA Grapalat" w:hAnsi="GHEA Grapalat"/>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A71D81">
        <w:rPr>
          <w:rFonts w:ascii="GHEA Grapalat" w:hAnsi="GHEA Grapalat"/>
        </w:rPr>
        <w:t xml:space="preserve">կնքվելիք </w:t>
      </w:r>
      <w:r w:rsidR="00096865" w:rsidRPr="00A71D81">
        <w:rPr>
          <w:rFonts w:ascii="GHEA Grapalat" w:hAnsi="GHEA Grapalat"/>
        </w:rPr>
        <w:t xml:space="preserve">պայմանագրի անբաժանելի մասը, որի նախագիծը ներկայացված է սույն հրավերի N </w:t>
      </w:r>
      <w:r w:rsidR="00177245" w:rsidRPr="00A71D81">
        <w:rPr>
          <w:rFonts w:ascii="GHEA Grapalat" w:hAnsi="GHEA Grapalat"/>
        </w:rPr>
        <w:t>6</w:t>
      </w:r>
      <w:r w:rsidR="00096865" w:rsidRPr="00A71D81">
        <w:rPr>
          <w:rFonts w:ascii="GHEA Grapalat" w:hAnsi="GHEA Grapalat"/>
        </w:rPr>
        <w:t xml:space="preserve"> հավելվածում</w:t>
      </w:r>
      <w:r w:rsidR="004D5671" w:rsidRPr="00A71D81">
        <w:rPr>
          <w:rFonts w:ascii="GHEA Grapalat" w:hAnsi="GHEA Grapalat"/>
        </w:rPr>
        <w:t>։</w:t>
      </w:r>
    </w:p>
    <w:p w:rsidR="00CC049D" w:rsidRPr="00361A8D" w:rsidRDefault="00CC049D" w:rsidP="00CC049D">
      <w:pPr>
        <w:pStyle w:val="23"/>
        <w:spacing w:line="240" w:lineRule="auto"/>
        <w:ind w:firstLine="567"/>
        <w:rPr>
          <w:rFonts w:ascii="GHEA Grapalat" w:hAnsi="GHEA Grapalat"/>
        </w:rPr>
      </w:pPr>
      <w:r w:rsidRPr="00361A8D">
        <w:rPr>
          <w:rFonts w:ascii="GHEA Grapalat" w:hAnsi="GHEA Grapalat"/>
        </w:rPr>
        <w:t xml:space="preserve">Տեխնիկական բնութագրերում հղումներ օգտագործելիս սույն հրավերի </w:t>
      </w:r>
      <w:r w:rsidRPr="00245BC8">
        <w:rPr>
          <w:rFonts w:ascii="GHEA Grapalat" w:hAnsi="GHEA Grapalat"/>
        </w:rPr>
        <w:t>N 5 հավելվածում</w:t>
      </w:r>
      <w:r w:rsidRPr="00361A8D">
        <w:rPr>
          <w:rFonts w:ascii="GHEA Grapalat" w:hAnsi="GHEA Grapalat"/>
        </w:rPr>
        <w:t xml:space="preserve"> մասնակիցներին ներկայացվում են որպես համարժեք առաջարկվող ապրանքների ֆիրմային անվանումը, մոդելը և արտադրողը:</w:t>
      </w:r>
    </w:p>
    <w:p w:rsidR="00CC049D" w:rsidRPr="00A71D81" w:rsidRDefault="00CC049D" w:rsidP="00EF3662">
      <w:pPr>
        <w:pStyle w:val="23"/>
        <w:spacing w:line="240" w:lineRule="auto"/>
        <w:ind w:firstLine="567"/>
        <w:rPr>
          <w:rFonts w:ascii="GHEA Grapalat" w:hAnsi="GHEA Grapalat"/>
        </w:rPr>
      </w:pPr>
    </w:p>
    <w:p w:rsidR="00096865" w:rsidRPr="00A71D81" w:rsidRDefault="00096865" w:rsidP="00EF3662">
      <w:pPr>
        <w:ind w:firstLine="567"/>
        <w:rPr>
          <w:rFonts w:ascii="GHEA Grapalat" w:hAnsi="GHEA Grapalat" w:cs="Sylfaen"/>
          <w:i/>
          <w:sz w:val="20"/>
          <w:lang w:val="es-ES"/>
        </w:rPr>
      </w:pPr>
    </w:p>
    <w:p w:rsidR="00845AA5" w:rsidRPr="00A71D81" w:rsidRDefault="00845AA5" w:rsidP="00EF3662">
      <w:pPr>
        <w:ind w:firstLine="567"/>
        <w:rPr>
          <w:rFonts w:ascii="GHEA Grapalat" w:hAnsi="GHEA Grapalat" w:cs="Sylfaen"/>
          <w:i/>
          <w:sz w:val="20"/>
          <w:lang w:val="es-ES"/>
        </w:rPr>
      </w:pPr>
    </w:p>
    <w:p w:rsidR="00096865" w:rsidRPr="00A71D81" w:rsidRDefault="002B32D6" w:rsidP="00EF3662">
      <w:pPr>
        <w:jc w:val="center"/>
        <w:rPr>
          <w:rFonts w:ascii="GHEA Grapalat" w:hAnsi="GHEA Grapalat"/>
          <w:b/>
          <w:sz w:val="20"/>
          <w:lang w:val="es-ES"/>
        </w:rPr>
      </w:pPr>
      <w:r w:rsidRPr="00A71D81">
        <w:rPr>
          <w:rFonts w:ascii="GHEA Grapalat" w:hAnsi="GHEA Grapalat"/>
          <w:b/>
          <w:sz w:val="20"/>
          <w:lang w:val="es-ES"/>
        </w:rPr>
        <w:t xml:space="preserve">2.  </w:t>
      </w:r>
      <w:r w:rsidRPr="00A71D81">
        <w:rPr>
          <w:rFonts w:ascii="GHEA Grapalat" w:hAnsi="GHEA Grapalat" w:cs="Sylfaen"/>
          <w:b/>
          <w:sz w:val="20"/>
        </w:rPr>
        <w:t>ՄԱՍՆԱԿՑԻՄԱՍՆԱԿՑՈՒԹՅԱՆԻՐԱՎՈՒՆՔԻՊԱՀԱՆՋՆԵՐԸ</w:t>
      </w:r>
      <w:r w:rsidRPr="00A71D81">
        <w:rPr>
          <w:rFonts w:ascii="GHEA Grapalat" w:hAnsi="GHEA Grapalat"/>
          <w:b/>
          <w:sz w:val="20"/>
          <w:lang w:val="es-ES"/>
        </w:rPr>
        <w:t xml:space="preserve">, </w:t>
      </w:r>
      <w:r w:rsidRPr="00A71D81">
        <w:rPr>
          <w:rFonts w:ascii="GHEA Grapalat" w:hAnsi="GHEA Grapalat" w:cs="Sylfaen"/>
          <w:b/>
          <w:sz w:val="20"/>
        </w:rPr>
        <w:t>ՈՐԱԿԱՎՈՐՄԱՆՉԱՓԱՆԻՇՆԵՐԸ</w:t>
      </w:r>
      <w:r w:rsidRPr="00A71D81">
        <w:rPr>
          <w:rFonts w:ascii="GHEA Grapalat" w:hAnsi="GHEA Grapalat"/>
          <w:b/>
          <w:sz w:val="20"/>
          <w:lang w:val="es-ES"/>
        </w:rPr>
        <w:t xml:space="preserve">  ԵՎ</w:t>
      </w:r>
      <w:r w:rsidRPr="00A71D81">
        <w:rPr>
          <w:rFonts w:ascii="GHEA Grapalat" w:hAnsi="GHEA Grapalat" w:cs="Sylfaen"/>
          <w:b/>
          <w:sz w:val="20"/>
        </w:rPr>
        <w:t>ԴՐԱՆՑ</w:t>
      </w:r>
      <w:r w:rsidRPr="00A71D81">
        <w:rPr>
          <w:rFonts w:ascii="GHEA Grapalat" w:hAnsi="GHEA Grapalat" w:cs="Sylfaen"/>
          <w:b/>
          <w:sz w:val="20"/>
          <w:lang w:val="es-ES"/>
        </w:rPr>
        <w:t>Գ</w:t>
      </w:r>
      <w:r w:rsidRPr="00A71D81">
        <w:rPr>
          <w:rFonts w:ascii="GHEA Grapalat" w:hAnsi="GHEA Grapalat" w:cs="Sylfaen"/>
          <w:b/>
          <w:sz w:val="20"/>
        </w:rPr>
        <w:t>ՆԱՀԱՏՄԱՆԿԱՐ</w:t>
      </w:r>
      <w:r w:rsidRPr="00A71D81">
        <w:rPr>
          <w:rFonts w:ascii="GHEA Grapalat" w:hAnsi="GHEA Grapalat" w:cs="Sylfaen"/>
          <w:b/>
          <w:sz w:val="20"/>
          <w:lang w:val="es-ES"/>
        </w:rPr>
        <w:t>Գ</w:t>
      </w:r>
      <w:r w:rsidRPr="00A71D81">
        <w:rPr>
          <w:rFonts w:ascii="GHEA Grapalat" w:hAnsi="GHEA Grapalat" w:cs="Sylfaen"/>
          <w:b/>
          <w:sz w:val="20"/>
        </w:rPr>
        <w:t>Ը</w:t>
      </w:r>
    </w:p>
    <w:p w:rsidR="00096865" w:rsidRPr="00A71D81" w:rsidRDefault="00096865" w:rsidP="00EF3662">
      <w:pPr>
        <w:ind w:firstLine="567"/>
        <w:jc w:val="both"/>
        <w:rPr>
          <w:rFonts w:ascii="GHEA Grapalat" w:hAnsi="GHEA Grapalat"/>
          <w:szCs w:val="22"/>
          <w:lang w:val="es-ES"/>
        </w:rPr>
      </w:pPr>
    </w:p>
    <w:p w:rsidR="00753E6E" w:rsidRPr="006D2E03" w:rsidRDefault="00096865" w:rsidP="00EF3662">
      <w:pPr>
        <w:ind w:firstLine="567"/>
        <w:jc w:val="both"/>
        <w:rPr>
          <w:rFonts w:ascii="GHEA Grapalat" w:hAnsi="GHEA Grapalat" w:cs="Arial Armenian"/>
          <w:sz w:val="20"/>
          <w:lang w:val="es-ES"/>
        </w:rPr>
      </w:pPr>
      <w:r w:rsidRPr="006D2E03">
        <w:rPr>
          <w:rFonts w:ascii="GHEA Grapalat" w:hAnsi="GHEA Grapalat" w:cs="Arial Armenian"/>
          <w:sz w:val="20"/>
          <w:lang w:val="es-ES"/>
        </w:rPr>
        <w:t xml:space="preserve">2.1 </w:t>
      </w:r>
      <w:r w:rsidR="00753E6E" w:rsidRPr="006D2E03">
        <w:rPr>
          <w:rFonts w:ascii="GHEA Grapalat" w:hAnsi="GHEA Grapalat" w:cs="Sylfaen"/>
          <w:sz w:val="20"/>
          <w:lang w:val="ru-RU"/>
        </w:rPr>
        <w:t>Սույն</w:t>
      </w:r>
      <w:r w:rsidR="006F49AA" w:rsidRPr="006D2E03">
        <w:rPr>
          <w:rFonts w:ascii="GHEA Grapalat" w:hAnsi="GHEA Grapalat" w:cs="Arial Armenian"/>
          <w:sz w:val="20"/>
          <w:lang w:val="es-ES"/>
        </w:rPr>
        <w:t>ընթացակարգին</w:t>
      </w:r>
      <w:r w:rsidR="00753E6E" w:rsidRPr="006D2E03">
        <w:rPr>
          <w:rFonts w:ascii="GHEA Grapalat" w:hAnsi="GHEA Grapalat" w:cs="Sylfaen"/>
          <w:sz w:val="20"/>
          <w:lang w:val="ru-RU"/>
        </w:rPr>
        <w:t>մասնակցելուիրավունքչունենանձինք</w:t>
      </w:r>
      <w:r w:rsidR="00753E6E" w:rsidRPr="006D2E03">
        <w:rPr>
          <w:rFonts w:ascii="GHEA Grapalat" w:hAnsi="GHEA Grapalat" w:cs="Sylfaen"/>
          <w:sz w:val="20"/>
          <w:lang w:val="es-ES"/>
        </w:rPr>
        <w:t>.</w:t>
      </w:r>
    </w:p>
    <w:p w:rsidR="00753E6E" w:rsidRPr="006D2E03" w:rsidRDefault="00753E6E" w:rsidP="00EF3662">
      <w:pPr>
        <w:ind w:firstLine="720"/>
        <w:jc w:val="both"/>
        <w:rPr>
          <w:rFonts w:ascii="GHEA Grapalat" w:hAnsi="GHEA Grapalat"/>
          <w:sz w:val="20"/>
          <w:szCs w:val="20"/>
          <w:lang w:val="es-ES"/>
        </w:rPr>
      </w:pPr>
      <w:r w:rsidRPr="006D2E03">
        <w:rPr>
          <w:rFonts w:ascii="GHEA Grapalat" w:hAnsi="GHEA Grapalat"/>
          <w:sz w:val="20"/>
          <w:szCs w:val="20"/>
          <w:lang w:val="es-ES"/>
        </w:rPr>
        <w:t xml:space="preserve">1) </w:t>
      </w:r>
      <w:r w:rsidRPr="006D2E03">
        <w:rPr>
          <w:rFonts w:ascii="GHEA Grapalat" w:hAnsi="GHEA Grapalat" w:cs="Sylfaen"/>
          <w:sz w:val="20"/>
          <w:szCs w:val="20"/>
        </w:rPr>
        <w:t>որոնքհայտըներկայացնելուօրվադրությամբդատականկարգովճանաչվելենսնանկ</w:t>
      </w:r>
      <w:r w:rsidRPr="006D2E03">
        <w:rPr>
          <w:rFonts w:ascii="GHEA Grapalat" w:hAnsi="GHEA Grapalat"/>
          <w:sz w:val="20"/>
          <w:szCs w:val="20"/>
          <w:lang w:val="es-ES"/>
        </w:rPr>
        <w:t xml:space="preserve">. </w:t>
      </w:r>
    </w:p>
    <w:p w:rsidR="00753E6E" w:rsidRPr="006D2E03" w:rsidRDefault="00753E6E" w:rsidP="00EF3662">
      <w:pPr>
        <w:ind w:firstLine="720"/>
        <w:jc w:val="both"/>
        <w:rPr>
          <w:rFonts w:ascii="GHEA Grapalat" w:hAnsi="GHEA Grapalat"/>
          <w:sz w:val="20"/>
          <w:szCs w:val="20"/>
          <w:lang w:val="es-ES"/>
        </w:rPr>
      </w:pPr>
      <w:r w:rsidRPr="006D2E03">
        <w:rPr>
          <w:rFonts w:ascii="GHEA Grapalat" w:hAnsi="GHEA Grapalat"/>
          <w:sz w:val="20"/>
          <w:szCs w:val="20"/>
          <w:lang w:val="es-ES"/>
        </w:rPr>
        <w:lastRenderedPageBreak/>
        <w:t xml:space="preserve">3) </w:t>
      </w:r>
      <w:r w:rsidRPr="006D2E03">
        <w:rPr>
          <w:rFonts w:ascii="GHEA Grapalat" w:hAnsi="GHEA Grapalat"/>
          <w:sz w:val="20"/>
          <w:szCs w:val="20"/>
        </w:rPr>
        <w:t>որոնքկամորոնց</w:t>
      </w:r>
      <w:r w:rsidRPr="006D2E03">
        <w:rPr>
          <w:rFonts w:ascii="GHEA Grapalat" w:hAnsi="GHEA Grapalat" w:cs="Sylfaen"/>
          <w:sz w:val="20"/>
          <w:szCs w:val="20"/>
        </w:rPr>
        <w:t>գործադիրմարմնիներկայացուցիչըհայտըներկայացնելուօրվաննախորդող</w:t>
      </w:r>
      <w:r w:rsidR="00D30C7A" w:rsidRPr="006D2E03">
        <w:rPr>
          <w:rFonts w:ascii="GHEA Grapalat" w:hAnsi="GHEA Grapalat" w:cs="Sylfaen"/>
          <w:sz w:val="20"/>
          <w:szCs w:val="20"/>
          <w:lang w:val="hy-AM"/>
        </w:rPr>
        <w:t>հինգ</w:t>
      </w:r>
      <w:r w:rsidRPr="006D2E03">
        <w:rPr>
          <w:rFonts w:ascii="GHEA Grapalat" w:hAnsi="GHEA Grapalat" w:cs="Sylfaen"/>
          <w:sz w:val="20"/>
          <w:szCs w:val="20"/>
        </w:rPr>
        <w:t>տարիներիընթացքումդատապարտվածէեղել</w:t>
      </w:r>
      <w:r w:rsidRPr="006D2E03">
        <w:rPr>
          <w:rFonts w:ascii="GHEA Grapalat" w:hAnsi="GHEA Grapalat"/>
          <w:sz w:val="20"/>
          <w:szCs w:val="20"/>
        </w:rPr>
        <w:t>ահաբեկչությանֆինանսավորման</w:t>
      </w:r>
      <w:r w:rsidRPr="006D2E03">
        <w:rPr>
          <w:rFonts w:ascii="GHEA Grapalat" w:hAnsi="GHEA Grapalat"/>
          <w:sz w:val="20"/>
          <w:szCs w:val="20"/>
          <w:lang w:val="es-ES"/>
        </w:rPr>
        <w:t xml:space="preserve">, </w:t>
      </w:r>
      <w:r w:rsidRPr="006D2E03">
        <w:rPr>
          <w:rFonts w:ascii="GHEA Grapalat" w:hAnsi="GHEA Grapalat"/>
          <w:sz w:val="20"/>
          <w:szCs w:val="20"/>
        </w:rPr>
        <w:t>երեխայիշահագործմանկամմարդկայինթրաֆիքինգներառողհանցագործության</w:t>
      </w:r>
      <w:r w:rsidRPr="006D2E03">
        <w:rPr>
          <w:rFonts w:ascii="GHEA Grapalat" w:hAnsi="GHEA Grapalat"/>
          <w:sz w:val="20"/>
          <w:szCs w:val="20"/>
          <w:lang w:val="es-ES"/>
        </w:rPr>
        <w:t xml:space="preserve">, </w:t>
      </w:r>
      <w:r w:rsidRPr="006D2E03">
        <w:rPr>
          <w:rFonts w:ascii="GHEA Grapalat" w:hAnsi="GHEA Grapalat" w:cs="Sylfaen"/>
          <w:sz w:val="20"/>
          <w:szCs w:val="20"/>
        </w:rPr>
        <w:t>հանցավորհամագործակցությունստեղծելուկամդրանմասնակցելու</w:t>
      </w:r>
      <w:r w:rsidRPr="006D2E03">
        <w:rPr>
          <w:rFonts w:ascii="GHEA Grapalat" w:hAnsi="GHEA Grapalat" w:cs="Sylfaen"/>
          <w:sz w:val="20"/>
          <w:szCs w:val="20"/>
          <w:lang w:val="es-ES"/>
        </w:rPr>
        <w:t xml:space="preserve">, </w:t>
      </w:r>
      <w:r w:rsidRPr="006D2E03">
        <w:rPr>
          <w:rFonts w:ascii="GHEA Grapalat" w:hAnsi="GHEA Grapalat" w:cs="Sylfaen"/>
          <w:sz w:val="20"/>
          <w:szCs w:val="20"/>
        </w:rPr>
        <w:t>կաշառքստանալու</w:t>
      </w:r>
      <w:r w:rsidRPr="006D2E03">
        <w:rPr>
          <w:rFonts w:ascii="GHEA Grapalat" w:hAnsi="GHEA Grapalat"/>
          <w:sz w:val="20"/>
          <w:szCs w:val="20"/>
          <w:lang w:val="es-ES"/>
        </w:rPr>
        <w:t xml:space="preserve">, </w:t>
      </w:r>
      <w:r w:rsidRPr="006D2E03">
        <w:rPr>
          <w:rFonts w:ascii="GHEA Grapalat" w:hAnsi="GHEA Grapalat"/>
          <w:sz w:val="20"/>
          <w:szCs w:val="20"/>
        </w:rPr>
        <w:t>կաշառքտալուկամկաշառքիմիջնորդությանևօրենքովնախատեսվածտնտեսականգործունեությանդեմուղղվածհանցագործություններիհամար</w:t>
      </w:r>
      <w:r w:rsidRPr="006D2E03">
        <w:rPr>
          <w:rFonts w:ascii="GHEA Grapalat" w:hAnsi="GHEA Grapalat"/>
          <w:sz w:val="20"/>
          <w:szCs w:val="20"/>
          <w:lang w:val="es-ES"/>
        </w:rPr>
        <w:t>,</w:t>
      </w:r>
      <w:r w:rsidRPr="006D2E03">
        <w:rPr>
          <w:rFonts w:ascii="GHEA Grapalat" w:hAnsi="GHEA Grapalat" w:cs="Sylfaen"/>
          <w:sz w:val="20"/>
          <w:szCs w:val="20"/>
        </w:rPr>
        <w:t>բացառությամբայնդեպքերի</w:t>
      </w:r>
      <w:r w:rsidRPr="006D2E03">
        <w:rPr>
          <w:rFonts w:ascii="GHEA Grapalat" w:hAnsi="GHEA Grapalat"/>
          <w:sz w:val="20"/>
          <w:szCs w:val="20"/>
          <w:lang w:val="es-ES"/>
        </w:rPr>
        <w:t xml:space="preserve">, </w:t>
      </w:r>
      <w:r w:rsidRPr="006D2E03">
        <w:rPr>
          <w:rFonts w:ascii="GHEA Grapalat" w:hAnsi="GHEA Grapalat" w:cs="Sylfaen"/>
          <w:sz w:val="20"/>
          <w:szCs w:val="20"/>
        </w:rPr>
        <w:t>երբդատվածությունըօրենքովսահմանվածկարգովմարվածէ</w:t>
      </w:r>
      <w:r w:rsidR="00E56508">
        <w:rPr>
          <w:rFonts w:ascii="GHEA Grapalat" w:hAnsi="GHEA Grapalat" w:cs="Sylfaen"/>
          <w:sz w:val="20"/>
          <w:szCs w:val="20"/>
          <w:lang w:val="hy-AM"/>
        </w:rPr>
        <w:t xml:space="preserve"> կամ վերացված է</w:t>
      </w:r>
      <w:r w:rsidRPr="006D2E03">
        <w:rPr>
          <w:rFonts w:ascii="GHEA Grapalat" w:hAnsi="GHEA Grapalat"/>
          <w:sz w:val="20"/>
          <w:szCs w:val="20"/>
          <w:lang w:val="es-ES"/>
        </w:rPr>
        <w:t xml:space="preserve">.  </w:t>
      </w:r>
    </w:p>
    <w:p w:rsidR="00753E6E" w:rsidRPr="006D2E03" w:rsidRDefault="00753E6E" w:rsidP="00EF3662">
      <w:pPr>
        <w:ind w:firstLine="720"/>
        <w:jc w:val="both"/>
        <w:rPr>
          <w:rFonts w:ascii="GHEA Grapalat" w:hAnsi="GHEA Grapalat"/>
          <w:sz w:val="20"/>
          <w:szCs w:val="20"/>
          <w:lang w:val="es-ES"/>
        </w:rPr>
      </w:pPr>
      <w:r w:rsidRPr="006D2E03">
        <w:rPr>
          <w:rFonts w:ascii="GHEA Grapalat" w:hAnsi="GHEA Grapalat" w:cs="Sylfaen"/>
          <w:sz w:val="20"/>
          <w:szCs w:val="20"/>
          <w:lang w:val="es-ES"/>
        </w:rPr>
        <w:t>4)</w:t>
      </w:r>
      <w:r w:rsidR="00D30C7A" w:rsidRPr="006D2E03">
        <w:rPr>
          <w:rFonts w:ascii="GHEA Grapalat" w:hAnsi="GHEA Grapalat" w:cs="Sylfaen"/>
          <w:sz w:val="20"/>
          <w:szCs w:val="20"/>
        </w:rPr>
        <w:t>որոնցվերաբերյալգնումներիոլորտումհակամրցակցայինհամաձայնության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գերիշխողդիրքիչարաշահմանկամանբարեխիղճմրցակցությանհամարպատասխանատվությունսահմանողվարչականակտըհայտըներկայացվելուօրվաննախորդողերեքտարվաընթացքումդարձելէանբողոքարկելի</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իսկբողոքարկվածլինելուդեպքումթողնվելէանփոփոխ</w:t>
      </w:r>
      <w:r w:rsidR="00D30C7A" w:rsidRPr="006D2E03">
        <w:rPr>
          <w:rFonts w:ascii="Cambria Math" w:hAnsi="Cambria Math" w:cs="Cambria Math"/>
          <w:sz w:val="20"/>
          <w:szCs w:val="20"/>
          <w:lang w:val="es-ES"/>
        </w:rPr>
        <w:t>․</w:t>
      </w:r>
      <w:r w:rsidRPr="006D2E03">
        <w:rPr>
          <w:rFonts w:ascii="GHEA Grapalat" w:hAnsi="GHEA Grapalat" w:cs="Sylfaen"/>
          <w:sz w:val="20"/>
          <w:szCs w:val="20"/>
          <w:lang w:val="es-ES"/>
        </w:rPr>
        <w:t xml:space="preserve">5) </w:t>
      </w:r>
      <w:r w:rsidRPr="006D2E03">
        <w:rPr>
          <w:rFonts w:ascii="GHEA Grapalat" w:hAnsi="GHEA Grapalat" w:cs="Sylfaen"/>
          <w:sz w:val="20"/>
          <w:szCs w:val="20"/>
        </w:rPr>
        <w:t>որոնքհայտըներկայացնելուօրվադրությամբներառվածենԵվրասիականտնտեսականմիությաննանդամակցողերկրներիգնումներիմասինօրենսդրությանհամաձայնհրապարակվածգնումներիգործընթացինմասնակցելուիրավունքչունեցողմասնակիցներիցուցակում</w:t>
      </w:r>
      <w:r w:rsidRPr="006D2E03">
        <w:rPr>
          <w:rFonts w:ascii="GHEA Grapalat" w:hAnsi="GHEA Grapalat" w:cs="Sylfaen"/>
          <w:sz w:val="20"/>
          <w:szCs w:val="20"/>
          <w:lang w:val="es-ES"/>
        </w:rPr>
        <w:t xml:space="preserve">. </w:t>
      </w:r>
    </w:p>
    <w:p w:rsidR="00753E6E" w:rsidRPr="006D2E03" w:rsidRDefault="00753E6E" w:rsidP="00EF3662">
      <w:pPr>
        <w:ind w:firstLine="567"/>
        <w:jc w:val="both"/>
        <w:rPr>
          <w:rFonts w:ascii="GHEA Grapalat" w:hAnsi="GHEA Grapalat"/>
          <w:sz w:val="20"/>
          <w:szCs w:val="20"/>
          <w:lang w:val="es-ES"/>
        </w:rPr>
      </w:pPr>
      <w:r w:rsidRPr="006D2E03">
        <w:rPr>
          <w:rFonts w:ascii="GHEA Grapalat" w:hAnsi="GHEA Grapalat"/>
          <w:sz w:val="20"/>
          <w:szCs w:val="20"/>
          <w:lang w:val="es-ES"/>
        </w:rPr>
        <w:t xml:space="preserve">   6) </w:t>
      </w:r>
      <w:r w:rsidRPr="006D2E03">
        <w:rPr>
          <w:rFonts w:ascii="GHEA Grapalat" w:hAnsi="GHEA Grapalat"/>
          <w:sz w:val="20"/>
          <w:szCs w:val="20"/>
        </w:rPr>
        <w:t>որոնքհայտըներկայացնելուօրվադրությամբ</w:t>
      </w:r>
      <w:r w:rsidRPr="006D2E03">
        <w:rPr>
          <w:rFonts w:ascii="GHEA Grapalat" w:hAnsi="GHEA Grapalat" w:cs="Sylfaen"/>
          <w:sz w:val="20"/>
          <w:szCs w:val="20"/>
        </w:rPr>
        <w:t>ներառվածենգնումներիգործընթացինմասնակցելուիրավունքչունեցողմասնակիցներիցուցակում</w:t>
      </w:r>
      <w:r w:rsidRPr="006D2E03">
        <w:rPr>
          <w:rFonts w:ascii="GHEA Grapalat" w:hAnsi="GHEA Grapalat"/>
          <w:sz w:val="20"/>
          <w:szCs w:val="20"/>
          <w:lang w:val="es-ES"/>
        </w:rPr>
        <w:t>:</w:t>
      </w:r>
    </w:p>
    <w:p w:rsidR="00990561" w:rsidRPr="006D2E03" w:rsidRDefault="00990561" w:rsidP="00EF3662">
      <w:pPr>
        <w:ind w:firstLine="567"/>
        <w:jc w:val="both"/>
        <w:rPr>
          <w:rFonts w:ascii="GHEA Grapalat" w:hAnsi="GHEA Grapalat" w:cs="Sylfaen"/>
          <w:sz w:val="20"/>
          <w:lang w:val="es-ES"/>
        </w:rPr>
      </w:pPr>
      <w:r w:rsidRPr="006D2E03">
        <w:rPr>
          <w:rFonts w:ascii="GHEA Grapalat" w:hAnsi="GHEA Grapalat" w:cs="Sylfaen"/>
          <w:sz w:val="20"/>
          <w:lang w:val="es-ES"/>
        </w:rPr>
        <w:t>Ընդորում, եթեմասնակիցըսույնկետի 5-րդ և 6-րդ ենթակետերովնախատեսվածցուցակներումներառվել է հայտըներկայացնելուօրվանիցհետո, ապանրատվյալհայտըենթակաչէմերժման:</w:t>
      </w:r>
    </w:p>
    <w:p w:rsidR="00DB4EFF" w:rsidRPr="006D2E03" w:rsidRDefault="00DB4EFF" w:rsidP="00DB4EFF">
      <w:pPr>
        <w:shd w:val="clear" w:color="auto" w:fill="FFFFFF"/>
        <w:ind w:firstLine="375"/>
        <w:jc w:val="both"/>
        <w:rPr>
          <w:rFonts w:ascii="GHEA Grapalat" w:hAnsi="GHEA Grapalat" w:cs="Arial"/>
          <w:sz w:val="20"/>
          <w:lang w:val="es-ES"/>
        </w:rPr>
      </w:pPr>
      <w:r w:rsidRPr="006D2E03">
        <w:rPr>
          <w:rFonts w:ascii="GHEA Grapalat" w:hAnsi="GHEA Grapalat" w:cs="Arial"/>
          <w:sz w:val="20"/>
          <w:lang w:val="es-ES"/>
        </w:rPr>
        <w:t>Մասնակիցնընդգրկվում է գնումներիգործընթացինմասնակցելուիրավունքչունեցողմասնակիցներիցուցակում (այսուհետնաևցուցակ), եթե`</w:t>
      </w:r>
    </w:p>
    <w:p w:rsidR="00DB4EFF" w:rsidRPr="006D2E03" w:rsidRDefault="00DB4EFF" w:rsidP="00DB4EFF">
      <w:pPr>
        <w:pStyle w:val="aff"/>
        <w:numPr>
          <w:ilvl w:val="0"/>
          <w:numId w:val="30"/>
        </w:numPr>
        <w:shd w:val="clear" w:color="auto" w:fill="FFFFFF"/>
        <w:ind w:left="0" w:firstLine="720"/>
        <w:jc w:val="both"/>
        <w:rPr>
          <w:rFonts w:ascii="GHEA Grapalat" w:hAnsi="GHEA Grapalat" w:cs="Arial"/>
          <w:sz w:val="20"/>
          <w:lang w:val="es-ES" w:eastAsia="en-US"/>
        </w:rPr>
      </w:pPr>
      <w:r w:rsidRPr="006D2E03">
        <w:rPr>
          <w:rFonts w:ascii="GHEA Grapalat" w:hAnsi="GHEA Grapalat" w:cs="Arial"/>
          <w:sz w:val="20"/>
          <w:lang w:val="es-ES" w:eastAsia="en-US"/>
        </w:rPr>
        <w:t>խախտել է պայմանագրովնախատեսվածկամգնմանգործընթացիշրջանակումստանձնածպարտավորությունը, որըհանգեցրել է պատվիրատուիկողմիցպայմանագրիմիակողմանիլուծմանըկամգնմանգործընթացինտվյալմասնակցիհետագամասնակցությանդադարեցմանը և մասնակիցըհրավերով և (կամ) պայմանագրովսահմանվածժամկետումչիվճարելհայտի, պայմանագրի և (կամ) որակավորանապահովմանգումարը.</w:t>
      </w:r>
    </w:p>
    <w:p w:rsidR="00DB4EFF" w:rsidRPr="006D2E03" w:rsidRDefault="00DB4EFF" w:rsidP="00DB4EFF">
      <w:pPr>
        <w:pStyle w:val="aff"/>
        <w:numPr>
          <w:ilvl w:val="0"/>
          <w:numId w:val="30"/>
        </w:numPr>
        <w:shd w:val="clear" w:color="auto" w:fill="FFFFFF"/>
        <w:ind w:left="0" w:firstLine="720"/>
        <w:jc w:val="both"/>
        <w:rPr>
          <w:rFonts w:ascii="GHEA Grapalat" w:hAnsi="GHEA Grapalat" w:cs="Arial"/>
          <w:sz w:val="20"/>
          <w:lang w:val="es-ES"/>
        </w:rPr>
      </w:pPr>
      <w:r w:rsidRPr="006D2E03">
        <w:rPr>
          <w:rFonts w:ascii="GHEA Grapalat" w:hAnsi="GHEA Grapalat" w:cs="Arial"/>
          <w:sz w:val="20"/>
          <w:lang w:val="es-ES" w:eastAsia="en-US"/>
        </w:rPr>
        <w:t>որպեսընտրվածմասնակիցհրաժարվելկամզրկվել է պայմանագիրկնքելուիրավունքից:</w:t>
      </w:r>
    </w:p>
    <w:p w:rsidR="00DB4EFF" w:rsidRPr="006D2E03" w:rsidRDefault="00DB4EFF" w:rsidP="00EF3662">
      <w:pPr>
        <w:ind w:firstLine="567"/>
        <w:jc w:val="both"/>
        <w:rPr>
          <w:rFonts w:ascii="GHEA Grapalat" w:hAnsi="GHEA Grapalat" w:cs="Sylfaen"/>
          <w:sz w:val="20"/>
          <w:lang w:val="es-ES"/>
        </w:rPr>
      </w:pPr>
    </w:p>
    <w:p w:rsidR="00753E6E" w:rsidRPr="006D2E03" w:rsidRDefault="00753E6E" w:rsidP="00AE74A0">
      <w:pPr>
        <w:ind w:firstLine="567"/>
        <w:jc w:val="both"/>
        <w:rPr>
          <w:rFonts w:ascii="GHEA Grapalat" w:hAnsi="GHEA Grapalat" w:cs="Sylfaen"/>
          <w:sz w:val="20"/>
          <w:lang w:val="es-ES"/>
        </w:rPr>
      </w:pPr>
      <w:r w:rsidRPr="006D2E03">
        <w:rPr>
          <w:rFonts w:ascii="GHEA Grapalat" w:hAnsi="GHEA Grapalat" w:cs="Sylfaen"/>
          <w:sz w:val="20"/>
          <w:lang w:val="es-ES"/>
        </w:rPr>
        <w:t>2.2 Մասնակցությանիրավունքիգնահատմանհամարմասնակիցըհայտովպետք է ներկայացնիիրկողմիցհաստատված` սույնհրավերի</w:t>
      </w:r>
      <w:r w:rsidRPr="006D2E03">
        <w:rPr>
          <w:rFonts w:ascii="GHEA Grapalat" w:hAnsi="GHEA Grapalat" w:cs="Arial"/>
          <w:sz w:val="20"/>
          <w:lang w:val="es-ES"/>
        </w:rPr>
        <w:t xml:space="preserve"> 2-րդ </w:t>
      </w:r>
      <w:r w:rsidRPr="006D2E03">
        <w:rPr>
          <w:rFonts w:ascii="GHEA Grapalat" w:hAnsi="GHEA Grapalat" w:cs="Sylfaen"/>
          <w:sz w:val="20"/>
          <w:lang w:val="es-ES"/>
        </w:rPr>
        <w:t>մասի</w:t>
      </w:r>
      <w:r w:rsidRPr="006D2E03">
        <w:rPr>
          <w:rFonts w:ascii="GHEA Grapalat" w:hAnsi="GHEA Grapalat" w:cs="Arial"/>
          <w:sz w:val="20"/>
          <w:lang w:val="es-ES"/>
        </w:rPr>
        <w:t xml:space="preserve"> 2.</w:t>
      </w:r>
      <w:r w:rsidR="00EA4B24" w:rsidRPr="006D2E03">
        <w:rPr>
          <w:rFonts w:ascii="GHEA Grapalat" w:hAnsi="GHEA Grapalat" w:cs="Arial"/>
          <w:sz w:val="20"/>
          <w:lang w:val="hy-AM"/>
        </w:rPr>
        <w:t>1</w:t>
      </w:r>
      <w:r w:rsidRPr="006D2E03">
        <w:rPr>
          <w:rFonts w:ascii="GHEA Grapalat" w:hAnsi="GHEA Grapalat" w:cs="Sylfaen"/>
          <w:sz w:val="20"/>
          <w:lang w:val="es-ES"/>
        </w:rPr>
        <w:t>կետովնախատեսվածգրավորհայտարարություն</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Բացիսույնկետովնախատեսվածհայտարարությունիցմասնակցությանիրավունքիգնահատմանհամարմասնակցից</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այդթվումընտրվածմասնակցիցայլփաստաթղթերկամհիմնավորումներչենկարողպահանջվել</w:t>
      </w:r>
      <w:r w:rsidR="00EB487B" w:rsidRPr="006D2E03">
        <w:rPr>
          <w:rFonts w:ascii="GHEA Grapalat" w:hAnsi="GHEA Grapalat" w:cs="Sylfaen"/>
          <w:sz w:val="20"/>
          <w:lang w:val="es-ES"/>
        </w:rPr>
        <w:t>:</w:t>
      </w:r>
      <w:r w:rsidR="007A4BB9" w:rsidRPr="006D2E03">
        <w:rPr>
          <w:rFonts w:ascii="GHEA Grapalat" w:hAnsi="GHEA Grapalat" w:cs="Tahoma"/>
          <w:sz w:val="20"/>
        </w:rPr>
        <w:t>Մասնակցիհայտարարությանիսկությունըգնահատողհանձնաժողովը</w:t>
      </w:r>
      <w:r w:rsidR="007A4BB9" w:rsidRPr="006D2E03">
        <w:rPr>
          <w:rFonts w:ascii="GHEA Grapalat" w:hAnsi="GHEA Grapalat" w:cs="Tahoma"/>
          <w:sz w:val="20"/>
          <w:lang w:val="es-ES"/>
        </w:rPr>
        <w:t xml:space="preserve"> (</w:t>
      </w:r>
      <w:r w:rsidR="007A4BB9" w:rsidRPr="006D2E03">
        <w:rPr>
          <w:rFonts w:ascii="GHEA Grapalat" w:hAnsi="GHEA Grapalat" w:cs="Tahoma"/>
          <w:sz w:val="20"/>
        </w:rPr>
        <w:t>այսուհետ</w:t>
      </w:r>
      <w:r w:rsidR="007A4BB9" w:rsidRPr="006D2E03">
        <w:rPr>
          <w:rFonts w:ascii="GHEA Grapalat" w:hAnsi="GHEA Grapalat" w:cs="Tahoma"/>
          <w:sz w:val="20"/>
          <w:lang w:val="es-ES"/>
        </w:rPr>
        <w:t xml:space="preserve">` </w:t>
      </w:r>
      <w:r w:rsidR="007A4BB9" w:rsidRPr="006D2E03">
        <w:rPr>
          <w:rFonts w:ascii="GHEA Grapalat" w:hAnsi="GHEA Grapalat" w:cs="Tahoma"/>
          <w:sz w:val="20"/>
        </w:rPr>
        <w:t>հանձնաժողով</w:t>
      </w:r>
      <w:r w:rsidR="007A4BB9" w:rsidRPr="006D2E03">
        <w:rPr>
          <w:rFonts w:ascii="GHEA Grapalat" w:hAnsi="GHEA Grapalat" w:cs="Tahoma"/>
          <w:sz w:val="20"/>
          <w:lang w:val="es-ES"/>
        </w:rPr>
        <w:t xml:space="preserve">) </w:t>
      </w:r>
      <w:r w:rsidR="007A4BB9" w:rsidRPr="006D2E03">
        <w:rPr>
          <w:rFonts w:ascii="GHEA Grapalat" w:hAnsi="GHEA Grapalat" w:cs="Tahoma"/>
          <w:sz w:val="20"/>
        </w:rPr>
        <w:t>գնահատումէսույնհրավերովսահմանվածպայմաններով</w:t>
      </w:r>
      <w:r w:rsidR="007A4BB9" w:rsidRPr="006D2E03">
        <w:rPr>
          <w:rFonts w:ascii="GHEA Grapalat" w:hAnsi="GHEA Grapalat" w:cs="Tahoma"/>
          <w:sz w:val="20"/>
          <w:lang w:val="es-ES"/>
        </w:rPr>
        <w:t>:</w:t>
      </w:r>
    </w:p>
    <w:p w:rsidR="00E56508" w:rsidRPr="0041304D" w:rsidRDefault="00BA3554" w:rsidP="00AE74A0">
      <w:pPr>
        <w:shd w:val="clear" w:color="auto" w:fill="FFFFFF"/>
        <w:ind w:firstLine="375"/>
        <w:jc w:val="both"/>
        <w:rPr>
          <w:rFonts w:ascii="GHEA Grapalat" w:hAnsi="GHEA Grapalat"/>
          <w:color w:val="000000"/>
          <w:lang w:val="es-ES"/>
        </w:rPr>
      </w:pPr>
      <w:r w:rsidRPr="006D2E03">
        <w:rPr>
          <w:rFonts w:ascii="GHEA Grapalat" w:hAnsi="GHEA Grapalat" w:cs="Tahoma"/>
          <w:sz w:val="20"/>
          <w:szCs w:val="20"/>
          <w:lang w:val="es-ES"/>
        </w:rPr>
        <w:t>2.</w:t>
      </w:r>
      <w:r w:rsidR="007968A3" w:rsidRPr="006D2E03">
        <w:rPr>
          <w:rFonts w:ascii="GHEA Grapalat" w:hAnsi="GHEA Grapalat" w:cs="Tahoma"/>
          <w:sz w:val="20"/>
          <w:szCs w:val="20"/>
          <w:lang w:val="es-ES"/>
        </w:rPr>
        <w:t>3</w:t>
      </w:r>
      <w:r w:rsidR="00E56508" w:rsidRPr="0041304D">
        <w:rPr>
          <w:rFonts w:ascii="GHEA Grapalat" w:hAnsi="GHEA Grapalat" w:cs="Sylfaen"/>
          <w:sz w:val="20"/>
          <w:szCs w:val="20"/>
        </w:rPr>
        <w:t>Մասնակիցի՝</w:t>
      </w:r>
      <w:r w:rsidR="00E56508" w:rsidRPr="0041304D">
        <w:rPr>
          <w:rFonts w:ascii="GHEA Grapalat" w:hAnsi="GHEA Grapalat" w:cs="Sylfaen"/>
          <w:sz w:val="20"/>
          <w:szCs w:val="20"/>
          <w:lang w:val="hy-AM"/>
        </w:rPr>
        <w:t>Օ</w:t>
      </w:r>
      <w:r w:rsidR="00E56508" w:rsidRPr="0041304D">
        <w:rPr>
          <w:rFonts w:ascii="GHEA Grapalat" w:hAnsi="GHEA Grapalat" w:cs="Sylfaen"/>
          <w:sz w:val="20"/>
          <w:szCs w:val="20"/>
        </w:rPr>
        <w:t>րենքի</w:t>
      </w:r>
      <w:r w:rsidR="00E56508" w:rsidRPr="0041304D">
        <w:rPr>
          <w:rFonts w:ascii="GHEA Grapalat" w:hAnsi="GHEA Grapalat" w:cs="Sylfaen"/>
          <w:sz w:val="20"/>
          <w:szCs w:val="20"/>
          <w:lang w:val="es-ES"/>
        </w:rPr>
        <w:t xml:space="preserve"> 6-</w:t>
      </w:r>
      <w:r w:rsidR="00E56508" w:rsidRPr="0041304D">
        <w:rPr>
          <w:rFonts w:ascii="GHEA Grapalat" w:hAnsi="GHEA Grapalat" w:cs="Sylfaen"/>
          <w:sz w:val="20"/>
          <w:szCs w:val="20"/>
        </w:rPr>
        <w:t>րդհոդվածի</w:t>
      </w:r>
      <w:r w:rsidR="00E56508" w:rsidRPr="0041304D">
        <w:rPr>
          <w:rFonts w:ascii="GHEA Grapalat" w:hAnsi="GHEA Grapalat" w:cs="Sylfaen"/>
          <w:sz w:val="20"/>
          <w:szCs w:val="20"/>
          <w:lang w:val="es-ES"/>
        </w:rPr>
        <w:t xml:space="preserve"> 1-</w:t>
      </w:r>
      <w:r w:rsidR="00E56508" w:rsidRPr="0041304D">
        <w:rPr>
          <w:rFonts w:ascii="GHEA Grapalat" w:hAnsi="GHEA Grapalat" w:cs="Sylfaen"/>
          <w:sz w:val="20"/>
          <w:szCs w:val="20"/>
        </w:rPr>
        <w:t>ինմասի</w:t>
      </w:r>
      <w:r w:rsidR="00E56508" w:rsidRPr="0041304D">
        <w:rPr>
          <w:rFonts w:ascii="GHEA Grapalat" w:hAnsi="GHEA Grapalat" w:cs="Sylfaen"/>
          <w:sz w:val="20"/>
          <w:szCs w:val="20"/>
          <w:lang w:val="es-ES"/>
        </w:rPr>
        <w:t xml:space="preserve"> 6-</w:t>
      </w:r>
      <w:r w:rsidR="00E56508" w:rsidRPr="0041304D">
        <w:rPr>
          <w:rFonts w:ascii="GHEA Grapalat" w:hAnsi="GHEA Grapalat" w:cs="Sylfaen"/>
          <w:sz w:val="20"/>
          <w:szCs w:val="20"/>
        </w:rPr>
        <w:t>րդկետովնախատեսվածցուցակումներառվելը</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դրանումգտնվելուժամանակահատվածում</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ինքնաբերաբարհանգեցնումէվերջինիսհետփոխկապակցվածանձանցգնումներիգործընթացինմասնակցությանիրավունքիսահմանափակման</w:t>
      </w:r>
      <w:r w:rsidR="00E56508" w:rsidRPr="0041304D">
        <w:rPr>
          <w:rFonts w:ascii="GHEA Grapalat" w:hAnsi="GHEA Grapalat" w:cs="Sylfaen"/>
          <w:sz w:val="20"/>
          <w:szCs w:val="20"/>
          <w:lang w:val="es-ES"/>
        </w:rPr>
        <w:t>:</w:t>
      </w:r>
    </w:p>
    <w:p w:rsidR="00BA3554" w:rsidRPr="00A71D81" w:rsidRDefault="00BA3554" w:rsidP="00EF3662">
      <w:pPr>
        <w:ind w:firstLine="720"/>
        <w:jc w:val="both"/>
        <w:rPr>
          <w:rFonts w:ascii="GHEA Grapalat" w:hAnsi="GHEA Grapalat"/>
          <w:sz w:val="20"/>
          <w:szCs w:val="20"/>
          <w:lang w:val="es-ES"/>
        </w:rPr>
      </w:pPr>
      <w:r w:rsidRPr="006D2E03">
        <w:rPr>
          <w:rFonts w:ascii="GHEA Grapalat" w:hAnsi="GHEA Grapalat" w:cs="Sylfaen"/>
          <w:sz w:val="20"/>
          <w:szCs w:val="20"/>
        </w:rPr>
        <w:t>Արգելվումէ</w:t>
      </w:r>
      <w:r w:rsidRPr="006D2E03">
        <w:rPr>
          <w:rFonts w:ascii="GHEA Grapalat" w:hAnsi="GHEA Grapalat"/>
          <w:sz w:val="20"/>
          <w:szCs w:val="20"/>
        </w:rPr>
        <w:t>սույնկետովսահմանվածփոխկապակցված</w:t>
      </w:r>
      <w:r w:rsidRPr="00A71D81">
        <w:rPr>
          <w:rFonts w:ascii="GHEA Grapalat" w:hAnsi="GHEA Grapalat"/>
          <w:sz w:val="20"/>
          <w:szCs w:val="20"/>
        </w:rPr>
        <w:t>անձանցև</w:t>
      </w:r>
      <w:r w:rsidRPr="00A71D81">
        <w:rPr>
          <w:rFonts w:ascii="GHEA Grapalat" w:hAnsi="GHEA Grapalat"/>
          <w:sz w:val="20"/>
          <w:szCs w:val="20"/>
          <w:lang w:val="es-ES"/>
        </w:rPr>
        <w:t xml:space="preserve"> (</w:t>
      </w:r>
      <w:r w:rsidRPr="00A71D81">
        <w:rPr>
          <w:rFonts w:ascii="GHEA Grapalat" w:hAnsi="GHEA Grapalat"/>
          <w:sz w:val="20"/>
          <w:szCs w:val="20"/>
        </w:rPr>
        <w:t>կամ</w:t>
      </w:r>
      <w:r w:rsidRPr="00A71D81">
        <w:rPr>
          <w:rFonts w:ascii="GHEA Grapalat" w:hAnsi="GHEA Grapalat"/>
          <w:sz w:val="20"/>
          <w:szCs w:val="20"/>
          <w:lang w:val="es-ES"/>
        </w:rPr>
        <w:t xml:space="preserve">) </w:t>
      </w:r>
      <w:r w:rsidRPr="00A71D81">
        <w:rPr>
          <w:rFonts w:ascii="GHEA Grapalat" w:hAnsi="GHEA Grapalat" w:cs="Sylfaen"/>
          <w:sz w:val="20"/>
          <w:szCs w:val="20"/>
        </w:rPr>
        <w:t>միևնույնանձի</w:t>
      </w:r>
      <w:r w:rsidRPr="00A71D81">
        <w:rPr>
          <w:rFonts w:ascii="GHEA Grapalat" w:hAnsi="GHEA Grapalat"/>
          <w:sz w:val="20"/>
          <w:szCs w:val="20"/>
          <w:lang w:val="es-ES"/>
        </w:rPr>
        <w:t xml:space="preserve"> (</w:t>
      </w:r>
      <w:r w:rsidRPr="00A71D81">
        <w:rPr>
          <w:rFonts w:ascii="GHEA Grapalat" w:hAnsi="GHEA Grapalat" w:cs="Sylfaen"/>
          <w:sz w:val="20"/>
          <w:szCs w:val="20"/>
        </w:rPr>
        <w:t>անձանց</w:t>
      </w:r>
      <w:r w:rsidRPr="00A71D81">
        <w:rPr>
          <w:rFonts w:ascii="GHEA Grapalat" w:hAnsi="GHEA Grapalat"/>
          <w:sz w:val="20"/>
          <w:szCs w:val="20"/>
          <w:lang w:val="es-ES"/>
        </w:rPr>
        <w:t xml:space="preserve">) </w:t>
      </w:r>
      <w:r w:rsidRPr="00A71D81">
        <w:rPr>
          <w:rFonts w:ascii="GHEA Grapalat" w:hAnsi="GHEA Grapalat" w:cs="Sylfaen"/>
          <w:sz w:val="20"/>
          <w:szCs w:val="20"/>
        </w:rPr>
        <w:t>կողմիցհիմնադրվածկամավելիքանհիսունտոկոսմիևնույնանձի</w:t>
      </w:r>
      <w:r w:rsidRPr="00A71D81">
        <w:rPr>
          <w:rFonts w:ascii="GHEA Grapalat" w:hAnsi="GHEA Grapalat"/>
          <w:sz w:val="20"/>
          <w:szCs w:val="20"/>
          <w:lang w:val="es-ES"/>
        </w:rPr>
        <w:t xml:space="preserve"> (</w:t>
      </w:r>
      <w:r w:rsidRPr="00A71D81">
        <w:rPr>
          <w:rFonts w:ascii="GHEA Grapalat" w:hAnsi="GHEA Grapalat" w:cs="Sylfaen"/>
          <w:sz w:val="20"/>
          <w:szCs w:val="20"/>
        </w:rPr>
        <w:t>անձանց</w:t>
      </w:r>
      <w:r w:rsidRPr="00A71D81">
        <w:rPr>
          <w:rFonts w:ascii="GHEA Grapalat" w:hAnsi="GHEA Grapalat"/>
          <w:sz w:val="20"/>
          <w:szCs w:val="20"/>
          <w:lang w:val="es-ES"/>
        </w:rPr>
        <w:t xml:space="preserve">) </w:t>
      </w:r>
      <w:r w:rsidRPr="00A71D81">
        <w:rPr>
          <w:rFonts w:ascii="GHEA Grapalat" w:hAnsi="GHEA Grapalat" w:cs="Sylfaen"/>
          <w:sz w:val="20"/>
          <w:szCs w:val="20"/>
        </w:rPr>
        <w:t>պատկանողբաժնեմաս</w:t>
      </w:r>
      <w:r w:rsidR="001B0D9A" w:rsidRPr="00A71D81">
        <w:rPr>
          <w:rFonts w:ascii="GHEA Grapalat" w:hAnsi="GHEA Grapalat"/>
          <w:sz w:val="20"/>
          <w:szCs w:val="20"/>
          <w:lang w:val="es-ES"/>
        </w:rPr>
        <w:t>(</w:t>
      </w:r>
      <w:r w:rsidR="001B0D9A" w:rsidRPr="00A71D81">
        <w:rPr>
          <w:rFonts w:ascii="GHEA Grapalat" w:hAnsi="GHEA Grapalat"/>
          <w:sz w:val="20"/>
          <w:szCs w:val="20"/>
        </w:rPr>
        <w:t>փայաբաժին</w:t>
      </w:r>
      <w:r w:rsidR="001B0D9A" w:rsidRPr="00A71D81">
        <w:rPr>
          <w:rFonts w:ascii="GHEA Grapalat" w:hAnsi="GHEA Grapalat"/>
          <w:sz w:val="20"/>
          <w:szCs w:val="20"/>
          <w:lang w:val="es-ES"/>
        </w:rPr>
        <w:t xml:space="preserve">) </w:t>
      </w:r>
      <w:r w:rsidRPr="00A71D81">
        <w:rPr>
          <w:rFonts w:ascii="GHEA Grapalat" w:hAnsi="GHEA Grapalat" w:cs="Sylfaen"/>
          <w:sz w:val="20"/>
          <w:szCs w:val="20"/>
        </w:rPr>
        <w:t>ունեցողկազմակերպություններիմիաժամանակյամասնակցությունը</w:t>
      </w:r>
      <w:r w:rsidR="00EB487B" w:rsidRPr="00A71D81">
        <w:rPr>
          <w:rFonts w:ascii="GHEA Grapalat" w:hAnsi="GHEA Grapalat"/>
          <w:sz w:val="20"/>
          <w:szCs w:val="20"/>
        </w:rPr>
        <w:t>սույն</w:t>
      </w:r>
      <w:r w:rsidR="0028726A" w:rsidRPr="00A71D81">
        <w:rPr>
          <w:rFonts w:ascii="GHEA Grapalat" w:hAnsi="GHEA Grapalat"/>
          <w:sz w:val="20"/>
          <w:szCs w:val="20"/>
        </w:rPr>
        <w:t>ընթացակարգին</w:t>
      </w:r>
      <w:r w:rsidR="008628EC" w:rsidRPr="00A71D81">
        <w:rPr>
          <w:rFonts w:ascii="GHEA Grapalat" w:hAnsi="GHEA Grapalat" w:cs="Sylfaen"/>
          <w:sz w:val="20"/>
          <w:szCs w:val="20"/>
          <w:lang w:val="es-ES"/>
        </w:rPr>
        <w:t>(</w:t>
      </w:r>
      <w:r w:rsidR="008628EC" w:rsidRPr="00A71D81">
        <w:rPr>
          <w:rFonts w:ascii="GHEA Grapalat" w:hAnsi="GHEA Grapalat" w:cs="Sylfaen"/>
          <w:sz w:val="20"/>
          <w:szCs w:val="20"/>
        </w:rPr>
        <w:t>միևնույնչափաբաժնին</w:t>
      </w:r>
      <w:r w:rsidR="008628EC" w:rsidRPr="00A71D81">
        <w:rPr>
          <w:rFonts w:ascii="GHEA Grapalat" w:hAnsi="GHEA Grapalat" w:cs="Sylfaen"/>
          <w:sz w:val="20"/>
          <w:szCs w:val="20"/>
          <w:lang w:val="es-ES"/>
        </w:rPr>
        <w:t>),</w:t>
      </w:r>
      <w:r w:rsidRPr="00A71D81">
        <w:rPr>
          <w:rFonts w:ascii="GHEA Grapalat" w:hAnsi="GHEA Grapalat" w:cs="Sylfaen"/>
          <w:sz w:val="20"/>
          <w:szCs w:val="20"/>
        </w:rPr>
        <w:t>բացառությամբպետությանկամհամայնքներիկողմիցհիմնադրվածկազմակերպություններիև</w:t>
      </w:r>
      <w:r w:rsidRPr="00A71D81">
        <w:rPr>
          <w:rFonts w:ascii="GHEA Grapalat" w:hAnsi="GHEA Grapalat" w:cs="Sylfaen"/>
          <w:sz w:val="20"/>
          <w:szCs w:val="20"/>
          <w:lang w:val="es-ES"/>
        </w:rPr>
        <w:t xml:space="preserve"> (</w:t>
      </w:r>
      <w:r w:rsidRPr="00A71D81">
        <w:rPr>
          <w:rFonts w:ascii="GHEA Grapalat" w:hAnsi="GHEA Grapalat" w:cs="Sylfaen"/>
          <w:sz w:val="20"/>
          <w:szCs w:val="20"/>
        </w:rPr>
        <w:t>կամ</w:t>
      </w:r>
      <w:r w:rsidRPr="00A71D81">
        <w:rPr>
          <w:rFonts w:ascii="GHEA Grapalat" w:hAnsi="GHEA Grapalat" w:cs="Sylfaen"/>
          <w:sz w:val="20"/>
          <w:szCs w:val="20"/>
          <w:lang w:val="es-ES"/>
        </w:rPr>
        <w:t xml:space="preserve">) </w:t>
      </w:r>
      <w:r w:rsidRPr="00A71D81">
        <w:rPr>
          <w:rFonts w:ascii="GHEA Grapalat" w:hAnsi="GHEA Grapalat" w:cs="Sylfaen"/>
          <w:sz w:val="20"/>
        </w:rPr>
        <w:t>համատեղ</w:t>
      </w:r>
      <w:r w:rsidRPr="00A71D81">
        <w:rPr>
          <w:rFonts w:ascii="GHEA Grapalat" w:hAnsi="GHEA Grapalat" w:cs="Times Armenian"/>
          <w:sz w:val="20"/>
        </w:rPr>
        <w:t>գ</w:t>
      </w:r>
      <w:r w:rsidRPr="00A71D81">
        <w:rPr>
          <w:rFonts w:ascii="GHEA Grapalat" w:hAnsi="GHEA Grapalat" w:cs="Sylfaen"/>
          <w:sz w:val="20"/>
        </w:rPr>
        <w:t>ործունեությանկար</w:t>
      </w:r>
      <w:r w:rsidRPr="00A71D81">
        <w:rPr>
          <w:rFonts w:ascii="GHEA Grapalat" w:hAnsi="GHEA Grapalat" w:cs="Times Armenian"/>
          <w:sz w:val="20"/>
        </w:rPr>
        <w:t>գ</w:t>
      </w:r>
      <w:r w:rsidRPr="00A71D81">
        <w:rPr>
          <w:rFonts w:ascii="GHEA Grapalat" w:hAnsi="GHEA Grapalat" w:cs="Sylfaen"/>
          <w:sz w:val="20"/>
        </w:rPr>
        <w:t>ով</w:t>
      </w:r>
      <w:r w:rsidRPr="00A71D81">
        <w:rPr>
          <w:rFonts w:ascii="GHEA Grapalat" w:hAnsi="GHEA Grapalat" w:cs="Times Armenian"/>
          <w:sz w:val="20"/>
          <w:lang w:val="af-ZA"/>
        </w:rPr>
        <w:t>(</w:t>
      </w:r>
      <w:r w:rsidRPr="00A71D81">
        <w:rPr>
          <w:rFonts w:ascii="GHEA Grapalat" w:hAnsi="GHEA Grapalat" w:cs="Sylfaen"/>
          <w:sz w:val="20"/>
        </w:rPr>
        <w:t>կոնսորցիումով</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նումների</w:t>
      </w:r>
      <w:r w:rsidRPr="00A71D81">
        <w:rPr>
          <w:rFonts w:ascii="GHEA Grapalat" w:hAnsi="GHEA Grapalat" w:cs="Times Armenian"/>
          <w:sz w:val="20"/>
        </w:rPr>
        <w:t>գ</w:t>
      </w:r>
      <w:r w:rsidRPr="00A71D81">
        <w:rPr>
          <w:rFonts w:ascii="GHEA Grapalat" w:hAnsi="GHEA Grapalat" w:cs="Sylfaen"/>
          <w:sz w:val="20"/>
        </w:rPr>
        <w:t>ործընթացին</w:t>
      </w:r>
      <w:r w:rsidRPr="00A71D81">
        <w:rPr>
          <w:rFonts w:ascii="GHEA Grapalat" w:hAnsi="GHEA Grapalat" w:cs="Sylfaen"/>
          <w:sz w:val="20"/>
          <w:szCs w:val="20"/>
        </w:rPr>
        <w:t>մասնակցությանդեպքերի</w:t>
      </w:r>
      <w:r w:rsidRPr="00A71D81">
        <w:rPr>
          <w:rFonts w:ascii="GHEA Grapalat" w:hAnsi="GHEA Grapalat" w:cs="Sylfaen"/>
          <w:sz w:val="20"/>
          <w:szCs w:val="20"/>
          <w:lang w:val="es-ES"/>
        </w:rPr>
        <w:t>:</w:t>
      </w:r>
    </w:p>
    <w:p w:rsidR="00D5674E" w:rsidRPr="00A71D81" w:rsidRDefault="009F18D0" w:rsidP="00EF3662">
      <w:pPr>
        <w:pStyle w:val="af4"/>
        <w:spacing w:before="0" w:beforeAutospacing="0" w:after="0" w:afterAutospacing="0"/>
        <w:ind w:firstLine="708"/>
        <w:jc w:val="both"/>
        <w:rPr>
          <w:rFonts w:ascii="GHEA Grapalat" w:hAnsi="GHEA Grapalat"/>
          <w:sz w:val="20"/>
          <w:szCs w:val="20"/>
          <w:lang w:val="hy-AM"/>
        </w:rPr>
      </w:pPr>
      <w:r w:rsidRPr="00A71D81">
        <w:rPr>
          <w:rFonts w:ascii="GHEA Grapalat" w:hAnsi="GHEA Grapalat"/>
          <w:sz w:val="20"/>
          <w:szCs w:val="20"/>
        </w:rPr>
        <w:t>Կարգի</w:t>
      </w:r>
      <w:r w:rsidRPr="00A71D81">
        <w:rPr>
          <w:rFonts w:ascii="GHEA Grapalat" w:hAnsi="GHEA Grapalat"/>
          <w:sz w:val="20"/>
          <w:szCs w:val="20"/>
          <w:lang w:val="es-ES"/>
        </w:rPr>
        <w:t xml:space="preserve"> 119-</w:t>
      </w:r>
      <w:r w:rsidRPr="00A71D81">
        <w:rPr>
          <w:rFonts w:ascii="GHEA Grapalat" w:hAnsi="GHEA Grapalat"/>
          <w:sz w:val="20"/>
          <w:szCs w:val="20"/>
        </w:rPr>
        <w:t>րդ</w:t>
      </w:r>
      <w:r w:rsidR="00EB487B" w:rsidRPr="00A71D81">
        <w:rPr>
          <w:rFonts w:ascii="GHEA Grapalat" w:hAnsi="GHEA Grapalat"/>
          <w:sz w:val="20"/>
          <w:szCs w:val="20"/>
        </w:rPr>
        <w:t>կետի</w:t>
      </w:r>
      <w:r w:rsidR="00D5674E" w:rsidRPr="00A71D81">
        <w:rPr>
          <w:rFonts w:ascii="GHEA Grapalat" w:hAnsi="GHEA Grapalat"/>
          <w:sz w:val="20"/>
          <w:szCs w:val="20"/>
          <w:lang w:val="hy-AM"/>
        </w:rPr>
        <w:t>իմաստով`</w:t>
      </w:r>
    </w:p>
    <w:p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sz w:val="20"/>
          <w:szCs w:val="20"/>
          <w:lang w:val="hy-AM"/>
        </w:rPr>
        <w:t>1</w:t>
      </w:r>
      <w:r w:rsidRPr="00A71D81">
        <w:rPr>
          <w:rFonts w:ascii="GHEA Grapalat" w:hAnsi="GHEA Grapalat"/>
          <w:color w:val="000000"/>
          <w:sz w:val="20"/>
          <w:szCs w:val="20"/>
          <w:lang w:val="hy-AM"/>
        </w:rPr>
        <w:t xml:space="preserve">) </w:t>
      </w:r>
      <w:r w:rsidRPr="00A71D81">
        <w:rPr>
          <w:rFonts w:ascii="GHEA Grapalat" w:hAnsi="GHEA Grapalat"/>
          <w:sz w:val="20"/>
          <w:szCs w:val="20"/>
          <w:lang w:val="hy-AM"/>
        </w:rPr>
        <w:t xml:space="preserve">ֆիզիկական </w:t>
      </w:r>
      <w:r w:rsidRPr="00A71D81">
        <w:rPr>
          <w:rFonts w:ascii="GHEA Grapalat" w:hAnsi="GHEA Grapalat" w:cs="GHEA Grapalat"/>
          <w:color w:val="000000"/>
          <w:sz w:val="20"/>
          <w:szCs w:val="20"/>
          <w:lang w:val="hy-AM"/>
        </w:rPr>
        <w:t xml:space="preserve">անձինք համարվում են փոխկապակցված, </w:t>
      </w:r>
      <w:r w:rsidRPr="00A71D81">
        <w:rPr>
          <w:rFonts w:ascii="GHEA Grapalat" w:hAnsi="GHEA Grapalat"/>
          <w:color w:val="000000"/>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ա. տվյալ իրավաբանական անձի բաժնետոմսերի տաս տոկոսից ավելին տնօրինող մասնակից.</w:t>
      </w:r>
    </w:p>
    <w:p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lastRenderedPageBreak/>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sz w:val="20"/>
          <w:szCs w:val="20"/>
          <w:lang w:val="hy-AM"/>
        </w:rPr>
        <w:t xml:space="preserve">3) ֆիզիկական անձի կարգավիճակ չունեցող մասնակիցները </w:t>
      </w:r>
      <w:r w:rsidRPr="00A71D81">
        <w:rPr>
          <w:rFonts w:ascii="GHEA Grapalat" w:hAnsi="GHEA Grapalat"/>
          <w:color w:val="000000"/>
          <w:sz w:val="20"/>
          <w:szCs w:val="20"/>
          <w:lang w:val="hy-AM"/>
        </w:rPr>
        <w:t xml:space="preserve">համարվում են փոխկապակցված, եթե` </w:t>
      </w:r>
    </w:p>
    <w:p w:rsidR="00D5674E" w:rsidRPr="00A71D81" w:rsidRDefault="00D5674E" w:rsidP="00EF3662">
      <w:pPr>
        <w:pStyle w:val="af4"/>
        <w:spacing w:before="0" w:beforeAutospacing="0" w:after="0" w:afterAutospacing="0"/>
        <w:ind w:firstLine="269"/>
        <w:jc w:val="both"/>
        <w:rPr>
          <w:rFonts w:ascii="GHEA Grapalat" w:hAnsi="GHEA Grapalat"/>
          <w:color w:val="000000"/>
          <w:sz w:val="20"/>
          <w:szCs w:val="20"/>
          <w:lang w:val="hy-AM"/>
        </w:rPr>
      </w:pPr>
      <w:r w:rsidRPr="00A71D81">
        <w:rPr>
          <w:rFonts w:ascii="GHEA Grapalat" w:hAnsi="GHEA Grapalat"/>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A71D81" w:rsidRDefault="00D5674E" w:rsidP="00EF3662">
      <w:pPr>
        <w:pStyle w:val="af4"/>
        <w:spacing w:before="0" w:beforeAutospacing="0" w:after="0" w:afterAutospacing="0"/>
        <w:ind w:firstLine="269"/>
        <w:jc w:val="both"/>
        <w:rPr>
          <w:rFonts w:ascii="GHEA Grapalat" w:hAnsi="GHEA Grapalat"/>
          <w:color w:val="000000"/>
          <w:sz w:val="20"/>
          <w:szCs w:val="20"/>
          <w:lang w:val="hy-AM"/>
        </w:rPr>
      </w:pPr>
      <w:r w:rsidRPr="00A71D81">
        <w:rPr>
          <w:rFonts w:ascii="GHEA Grapalat" w:hAnsi="GHEA Grapalat"/>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A71D81" w:rsidRDefault="00D5674E" w:rsidP="00EF3662">
      <w:pPr>
        <w:pStyle w:val="af4"/>
        <w:spacing w:before="0" w:beforeAutospacing="0" w:after="0" w:afterAutospacing="0"/>
        <w:ind w:firstLine="708"/>
        <w:jc w:val="both"/>
        <w:rPr>
          <w:rFonts w:ascii="Sylfaen" w:hAnsi="Sylfaen"/>
          <w:sz w:val="20"/>
          <w:szCs w:val="20"/>
          <w:lang w:val="hy-AM"/>
        </w:rPr>
      </w:pPr>
      <w:r w:rsidRPr="00A71D81">
        <w:rPr>
          <w:rFonts w:ascii="GHEA Grapalat" w:hAnsi="GHEA Grapalat"/>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դ. նրանք գործել կամ գործում են համաձայնեցված՝ ելնելով ընդհանուր տնտեսական շահերից.</w:t>
      </w:r>
    </w:p>
    <w:p w:rsidR="00D5674E" w:rsidRPr="00A71D81" w:rsidRDefault="00D5674E" w:rsidP="00EF3662">
      <w:pPr>
        <w:ind w:firstLine="284"/>
        <w:jc w:val="both"/>
        <w:rPr>
          <w:rFonts w:ascii="GHEA Grapalat" w:hAnsi="GHEA Grapalat"/>
          <w:color w:val="000000"/>
          <w:sz w:val="20"/>
          <w:szCs w:val="20"/>
          <w:lang w:val="hy-AM"/>
        </w:rPr>
      </w:pPr>
      <w:r w:rsidRPr="00A71D81">
        <w:rPr>
          <w:rFonts w:ascii="GHEA Grapalat" w:hAnsi="GHEA Grapalat"/>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E56508">
        <w:rPr>
          <w:rFonts w:ascii="GHEA Grapalat" w:hAnsi="GHEA Grapalat"/>
          <w:color w:val="000000"/>
          <w:sz w:val="20"/>
          <w:szCs w:val="20"/>
          <w:lang w:val="hy-AM"/>
        </w:rPr>
        <w:t xml:space="preserve">թոռները, </w:t>
      </w:r>
      <w:r w:rsidRPr="00A71D81">
        <w:rPr>
          <w:rFonts w:ascii="GHEA Grapalat" w:hAnsi="GHEA Grapalat"/>
          <w:color w:val="000000"/>
          <w:sz w:val="20"/>
          <w:szCs w:val="20"/>
          <w:lang w:val="hy-AM"/>
        </w:rPr>
        <w:t>քրոջ կամ եղբոր ամուսինն ու երեխաները:</w:t>
      </w:r>
    </w:p>
    <w:p w:rsidR="00AE74A0" w:rsidRDefault="00096865" w:rsidP="003E093F">
      <w:pPr>
        <w:ind w:firstLine="567"/>
        <w:jc w:val="both"/>
        <w:rPr>
          <w:rFonts w:ascii="GHEA Grapalat" w:hAnsi="GHEA Grapalat"/>
          <w:color w:val="000000"/>
          <w:sz w:val="20"/>
          <w:szCs w:val="20"/>
          <w:lang w:val="hy-AM"/>
        </w:rPr>
      </w:pPr>
      <w:r w:rsidRPr="00A71D81">
        <w:rPr>
          <w:rFonts w:ascii="GHEA Grapalat" w:hAnsi="GHEA Grapalat" w:cs="Arial Armenian"/>
          <w:sz w:val="20"/>
          <w:lang w:val="hy-AM"/>
        </w:rPr>
        <w:t>2.</w:t>
      </w:r>
      <w:r w:rsidR="007968A3" w:rsidRPr="00A71D81">
        <w:rPr>
          <w:rFonts w:ascii="GHEA Grapalat" w:hAnsi="GHEA Grapalat" w:cs="Arial Armenian"/>
          <w:sz w:val="20"/>
          <w:lang w:val="hy-AM"/>
        </w:rPr>
        <w:t>4</w:t>
      </w:r>
      <w:r w:rsidRPr="00A71D81">
        <w:rPr>
          <w:rFonts w:ascii="GHEA Grapalat" w:hAnsi="GHEA Grapalat" w:cs="Sylfaen"/>
          <w:sz w:val="20"/>
          <w:lang w:val="hy-AM"/>
        </w:rPr>
        <w:t>Մասնակիցը</w:t>
      </w:r>
      <w:r w:rsidR="003A7A32" w:rsidRPr="00A71D81">
        <w:rPr>
          <w:rFonts w:ascii="GHEA Grapalat" w:hAnsi="GHEA Grapalat" w:cs="Arial"/>
          <w:sz w:val="20"/>
          <w:lang w:val="hy-AM"/>
        </w:rPr>
        <w:t>ընտրված մասնակից ճանաչվելու դեպքում</w:t>
      </w:r>
      <w:r w:rsidR="00266B8B">
        <w:rPr>
          <w:rFonts w:ascii="GHEA Grapalat" w:hAnsi="GHEA Grapalat"/>
          <w:color w:val="000000"/>
          <w:sz w:val="20"/>
          <w:szCs w:val="20"/>
          <w:lang w:val="hy-AM"/>
        </w:rPr>
        <w:t>ներկայացնում է որակավորման ապահովում՝ սույն հրավերով սահմանված կարգով և չափով</w:t>
      </w:r>
      <w:r w:rsidR="00EA4B24" w:rsidRPr="00A71D81">
        <w:rPr>
          <w:rFonts w:ascii="GHEA Grapalat" w:hAnsi="GHEA Grapalat"/>
          <w:color w:val="000000"/>
          <w:sz w:val="20"/>
          <w:szCs w:val="20"/>
          <w:lang w:val="hy-AM"/>
        </w:rPr>
        <w:t xml:space="preserve">: </w:t>
      </w:r>
    </w:p>
    <w:p w:rsidR="003E093F" w:rsidRPr="00A71D81" w:rsidRDefault="00EA4B24" w:rsidP="003E093F">
      <w:pPr>
        <w:ind w:firstLine="567"/>
        <w:jc w:val="both"/>
        <w:rPr>
          <w:rFonts w:ascii="GHEA Grapalat" w:hAnsi="GHEA Grapalat" w:cs="Arial"/>
          <w:sz w:val="20"/>
          <w:lang w:val="hy-AM"/>
        </w:rPr>
      </w:pPr>
      <w:r w:rsidRPr="00A71D81">
        <w:rPr>
          <w:rFonts w:ascii="GHEA Grapalat" w:hAnsi="GHEA Grapalat"/>
          <w:color w:val="000000"/>
          <w:sz w:val="20"/>
          <w:szCs w:val="20"/>
          <w:lang w:val="hy-AM"/>
        </w:rPr>
        <w:t xml:space="preserve">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9" w:tgtFrame="_blank" w:history="1">
        <w:r w:rsidRPr="00A71D81">
          <w:rPr>
            <w:rFonts w:ascii="GHEA Grapalat" w:hAnsi="GHEA Grapalat"/>
            <w:color w:val="000000"/>
            <w:sz w:val="20"/>
            <w:szCs w:val="20"/>
            <w:lang w:val="hy-AM"/>
          </w:rPr>
          <w:t>Standard &amp; Poor’s</w:t>
        </w:r>
      </w:hyperlink>
      <w:r w:rsidRPr="00A71D81">
        <w:rPr>
          <w:rFonts w:ascii="Calibri" w:hAnsi="Calibri" w:cs="Calibri"/>
          <w:color w:val="000000"/>
          <w:sz w:val="20"/>
          <w:szCs w:val="20"/>
          <w:lang w:val="hy-AM"/>
        </w:rPr>
        <w:t> </w:t>
      </w:r>
      <w:r w:rsidRPr="00A71D81">
        <w:rPr>
          <w:rFonts w:ascii="GHEA Grapalat" w:hAnsi="GHEA Grapalat"/>
          <w:color w:val="000000"/>
          <w:sz w:val="20"/>
          <w:szCs w:val="20"/>
          <w:lang w:val="hy-AM"/>
        </w:rPr>
        <w:t>) կողմից շնորհված վարկունակության վարկանիշ առնվազն Հայաստանի Հանրապետությանը շնորհված սուվերեն վարկանիշի չափով</w:t>
      </w:r>
      <w:r w:rsidR="003A7A32" w:rsidRPr="00A71D81">
        <w:rPr>
          <w:rFonts w:ascii="GHEA Grapalat" w:hAnsi="GHEA Grapalat" w:cs="Arial"/>
          <w:sz w:val="20"/>
          <w:lang w:val="hy-AM"/>
        </w:rPr>
        <w:t xml:space="preserve">: </w:t>
      </w:r>
    </w:p>
    <w:p w:rsidR="000A6B75" w:rsidRPr="00A71D81" w:rsidRDefault="000A6B75" w:rsidP="00EF3662">
      <w:pPr>
        <w:pStyle w:val="norm"/>
        <w:spacing w:line="240" w:lineRule="auto"/>
        <w:ind w:firstLine="540"/>
        <w:rPr>
          <w:rFonts w:ascii="GHEA Grapalat" w:hAnsi="GHEA Grapalat" w:cs="Sylfaen"/>
          <w:sz w:val="20"/>
          <w:szCs w:val="24"/>
          <w:lang w:val="af-ZA" w:eastAsia="en-US"/>
        </w:rPr>
      </w:pPr>
      <w:r w:rsidRPr="00A71D81">
        <w:rPr>
          <w:rFonts w:ascii="GHEA Grapalat" w:hAnsi="GHEA Grapalat" w:cs="Sylfaen"/>
          <w:sz w:val="20"/>
          <w:szCs w:val="24"/>
          <w:lang w:val="hy-AM" w:eastAsia="en-US"/>
        </w:rPr>
        <w:t>2.</w:t>
      </w:r>
      <w:r w:rsidR="006265F4" w:rsidRPr="00A71D81">
        <w:rPr>
          <w:rFonts w:ascii="GHEA Grapalat" w:hAnsi="GHEA Grapalat" w:cs="Sylfaen"/>
          <w:sz w:val="20"/>
          <w:szCs w:val="24"/>
          <w:lang w:val="hy-AM" w:eastAsia="en-US"/>
        </w:rPr>
        <w:t xml:space="preserve">5 </w:t>
      </w:r>
      <w:r w:rsidRPr="00A71D81">
        <w:rPr>
          <w:rFonts w:ascii="GHEA Grapalat" w:hAnsi="GHEA Grapalat" w:cs="Sylfaen"/>
          <w:sz w:val="20"/>
          <w:szCs w:val="24"/>
          <w:lang w:val="hy-AM" w:eastAsia="en-US"/>
        </w:rPr>
        <w:t>Սույն ընթացակարգի շրջանակում կնքվելիք պայմանագիրըկարող</w:t>
      </w:r>
      <w:r w:rsidRPr="00A71D81">
        <w:rPr>
          <w:rFonts w:ascii="GHEA Grapalat" w:hAnsi="GHEA Grapalat" w:cs="Sylfaen"/>
          <w:sz w:val="20"/>
          <w:szCs w:val="24"/>
          <w:lang w:val="af-ZA" w:eastAsia="en-US"/>
        </w:rPr>
        <w:t xml:space="preserve"> է </w:t>
      </w:r>
      <w:r w:rsidRPr="00A71D81">
        <w:rPr>
          <w:rFonts w:ascii="GHEA Grapalat" w:hAnsi="GHEA Grapalat" w:cs="Sylfaen"/>
          <w:sz w:val="20"/>
          <w:szCs w:val="24"/>
          <w:lang w:val="hy-AM" w:eastAsia="en-US"/>
        </w:rPr>
        <w:t>իրականացվելգործակալությանպայմանագիրկնքելումիջոցով։</w:t>
      </w:r>
      <w:r w:rsidRPr="006D339C">
        <w:rPr>
          <w:rFonts w:ascii="GHEA Grapalat" w:hAnsi="GHEA Grapalat" w:cs="Sylfaen"/>
          <w:sz w:val="20"/>
          <w:szCs w:val="24"/>
          <w:lang w:val="hy-AM" w:eastAsia="en-US"/>
        </w:rPr>
        <w:t>Գործակալությանպայմանագրիկողմչիկարողհանդիսանալսույնընթացակարգին</w:t>
      </w:r>
      <w:r w:rsidR="003A7A32" w:rsidRPr="00A71D81">
        <w:rPr>
          <w:rFonts w:ascii="GHEA Grapalat" w:hAnsi="GHEA Grapalat" w:cs="Sylfaen"/>
          <w:sz w:val="20"/>
          <w:lang w:val="af-ZA"/>
        </w:rPr>
        <w:t>(</w:t>
      </w:r>
      <w:r w:rsidR="003A7A32" w:rsidRPr="006D339C">
        <w:rPr>
          <w:rFonts w:ascii="GHEA Grapalat" w:hAnsi="GHEA Grapalat" w:cs="Sylfaen"/>
          <w:sz w:val="20"/>
          <w:lang w:val="hy-AM"/>
        </w:rPr>
        <w:t>միևնույնչափաբաժնին</w:t>
      </w:r>
      <w:r w:rsidR="003A7A32" w:rsidRPr="00A71D81">
        <w:rPr>
          <w:rFonts w:ascii="GHEA Grapalat" w:hAnsi="GHEA Grapalat" w:cs="Sylfaen"/>
          <w:sz w:val="20"/>
          <w:lang w:val="af-ZA"/>
        </w:rPr>
        <w:t xml:space="preserve">) </w:t>
      </w:r>
      <w:r w:rsidRPr="006D339C">
        <w:rPr>
          <w:rFonts w:ascii="GHEA Grapalat" w:hAnsi="GHEA Grapalat" w:cs="Sylfaen"/>
          <w:sz w:val="20"/>
          <w:szCs w:val="24"/>
          <w:lang w:val="hy-AM" w:eastAsia="en-US"/>
        </w:rPr>
        <w:t>մասնակցելունպատակովհայտներկայացրածմասնակիցը</w:t>
      </w:r>
      <w:r w:rsidRPr="00A71D81">
        <w:rPr>
          <w:rFonts w:ascii="GHEA Grapalat" w:hAnsi="GHEA Grapalat" w:cs="Sylfaen"/>
          <w:sz w:val="20"/>
          <w:szCs w:val="24"/>
          <w:lang w:val="af-ZA" w:eastAsia="en-US"/>
        </w:rPr>
        <w:t xml:space="preserve">: </w:t>
      </w:r>
    </w:p>
    <w:p w:rsidR="000A6B75" w:rsidRPr="00A71D81" w:rsidRDefault="000A6B75" w:rsidP="00EF3662">
      <w:pPr>
        <w:pStyle w:val="23"/>
        <w:spacing w:line="240" w:lineRule="auto"/>
        <w:rPr>
          <w:rFonts w:ascii="GHEA Grapalat" w:hAnsi="GHEA Grapalat" w:cs="Sylfaen"/>
          <w:szCs w:val="24"/>
        </w:rPr>
      </w:pPr>
      <w:r w:rsidRPr="00A71D81">
        <w:rPr>
          <w:rFonts w:ascii="GHEA Grapalat" w:hAnsi="GHEA Grapalat" w:cs="Sylfaen"/>
          <w:szCs w:val="24"/>
        </w:rPr>
        <w:t xml:space="preserve"> 2</w:t>
      </w:r>
      <w:r w:rsidRPr="00A71D81">
        <w:rPr>
          <w:rFonts w:ascii="GHEA Grapalat" w:hAnsi="GHEA Grapalat" w:cs="Sylfaen"/>
          <w:szCs w:val="24"/>
          <w:lang w:val="hy-AM"/>
        </w:rPr>
        <w:t>.</w:t>
      </w:r>
      <w:r w:rsidR="006265F4" w:rsidRPr="00A71D81">
        <w:rPr>
          <w:rFonts w:ascii="GHEA Grapalat" w:hAnsi="GHEA Grapalat" w:cs="Sylfaen"/>
          <w:szCs w:val="24"/>
        </w:rPr>
        <w:t xml:space="preserve">6 </w:t>
      </w:r>
      <w:r w:rsidRPr="006D339C">
        <w:rPr>
          <w:rFonts w:ascii="GHEA Grapalat" w:hAnsi="GHEA Grapalat" w:cs="Sylfaen"/>
          <w:szCs w:val="24"/>
          <w:lang w:val="hy-AM"/>
        </w:rPr>
        <w:t>Մասնակիցներըկարողենսույնընթացակարգինմասնակցելհամատեղգործունեությանկարգով</w:t>
      </w:r>
      <w:r w:rsidRPr="00A71D81">
        <w:rPr>
          <w:rFonts w:ascii="GHEA Grapalat" w:hAnsi="GHEA Grapalat" w:cs="Sylfaen"/>
          <w:szCs w:val="24"/>
        </w:rPr>
        <w:t xml:space="preserve"> (</w:t>
      </w:r>
      <w:r w:rsidRPr="006D339C">
        <w:rPr>
          <w:rFonts w:ascii="GHEA Grapalat" w:hAnsi="GHEA Grapalat" w:cs="Sylfaen"/>
          <w:szCs w:val="24"/>
          <w:lang w:val="hy-AM"/>
        </w:rPr>
        <w:t>կոնսորցիումով</w:t>
      </w:r>
      <w:r w:rsidRPr="00A71D81">
        <w:rPr>
          <w:rFonts w:ascii="GHEA Grapalat" w:hAnsi="GHEA Grapalat" w:cs="Sylfaen"/>
          <w:szCs w:val="24"/>
        </w:rPr>
        <w:t>)</w:t>
      </w:r>
      <w:r w:rsidRPr="006D339C">
        <w:rPr>
          <w:rFonts w:ascii="GHEA Grapalat" w:hAnsi="GHEA Grapalat" w:cs="Sylfaen"/>
          <w:szCs w:val="24"/>
          <w:lang w:val="hy-AM"/>
        </w:rPr>
        <w:t>։Նմանդեպքում</w:t>
      </w:r>
      <w:r w:rsidRPr="00A71D81">
        <w:rPr>
          <w:rFonts w:ascii="GHEA Grapalat" w:hAnsi="GHEA Grapalat" w:cs="Sylfaen"/>
          <w:szCs w:val="24"/>
        </w:rPr>
        <w:t>`</w:t>
      </w:r>
    </w:p>
    <w:p w:rsidR="000A6B75" w:rsidRPr="00A71D81" w:rsidRDefault="006265F4" w:rsidP="00EF3662">
      <w:pPr>
        <w:pStyle w:val="23"/>
        <w:spacing w:line="240" w:lineRule="auto"/>
        <w:rPr>
          <w:rFonts w:ascii="GHEA Grapalat" w:hAnsi="GHEA Grapalat" w:cs="Sylfaen"/>
          <w:szCs w:val="24"/>
        </w:rPr>
      </w:pPr>
      <w:r w:rsidRPr="00A71D81">
        <w:rPr>
          <w:rFonts w:ascii="GHEA Grapalat" w:hAnsi="GHEA Grapalat" w:cs="Sylfaen"/>
          <w:szCs w:val="24"/>
        </w:rPr>
        <w:t>1</w:t>
      </w:r>
      <w:r w:rsidR="000A6B75" w:rsidRPr="00A71D81">
        <w:rPr>
          <w:rFonts w:ascii="GHEA Grapalat" w:hAnsi="GHEA Grapalat" w:cs="Sylfaen"/>
          <w:szCs w:val="24"/>
        </w:rPr>
        <w:t xml:space="preserve">) </w:t>
      </w:r>
      <w:r w:rsidR="000A6B75" w:rsidRPr="006D339C">
        <w:rPr>
          <w:rFonts w:ascii="GHEA Grapalat" w:hAnsi="GHEA Grapalat" w:cs="Sylfaen"/>
          <w:szCs w:val="24"/>
          <w:lang w:val="hy-AM"/>
        </w:rPr>
        <w:t>համատեղգործունեությանպայմանագրիկողմերիցորևէմեկըչիկարողնույնընթացակարգին</w:t>
      </w:r>
      <w:r w:rsidR="003A7A32" w:rsidRPr="00A71D81">
        <w:rPr>
          <w:rFonts w:ascii="GHEA Grapalat" w:hAnsi="GHEA Grapalat" w:cs="Sylfaen"/>
        </w:rPr>
        <w:t>(</w:t>
      </w:r>
      <w:r w:rsidR="003A7A32" w:rsidRPr="006D339C">
        <w:rPr>
          <w:rFonts w:ascii="GHEA Grapalat" w:hAnsi="GHEA Grapalat" w:cs="Sylfaen"/>
          <w:lang w:val="hy-AM"/>
        </w:rPr>
        <w:t>միևնույնչափաբաժնին</w:t>
      </w:r>
      <w:r w:rsidR="003A7A32" w:rsidRPr="00A71D81">
        <w:rPr>
          <w:rFonts w:ascii="GHEA Grapalat" w:hAnsi="GHEA Grapalat" w:cs="Sylfaen"/>
        </w:rPr>
        <w:t xml:space="preserve">) </w:t>
      </w:r>
      <w:r w:rsidR="000A6B75" w:rsidRPr="006D339C">
        <w:rPr>
          <w:rFonts w:ascii="GHEA Grapalat" w:hAnsi="GHEA Grapalat" w:cs="Sylfaen"/>
          <w:szCs w:val="24"/>
          <w:lang w:val="hy-AM"/>
        </w:rPr>
        <w:t>ներկայացնելառանձինհայտ</w:t>
      </w:r>
      <w:r w:rsidR="000A6B75" w:rsidRPr="00A71D81">
        <w:rPr>
          <w:rFonts w:ascii="GHEA Grapalat" w:hAnsi="GHEA Grapalat" w:cs="Sylfaen"/>
          <w:szCs w:val="24"/>
        </w:rPr>
        <w:t xml:space="preserve">: </w:t>
      </w:r>
      <w:r w:rsidR="000A6B75" w:rsidRPr="006D339C">
        <w:rPr>
          <w:rFonts w:ascii="GHEA Grapalat" w:hAnsi="GHEA Grapalat" w:cs="Sylfaen"/>
          <w:szCs w:val="24"/>
          <w:lang w:val="hy-AM"/>
        </w:rPr>
        <w:t>Սույնպարբերությանպահանջիչպահպանմանդեպքում</w:t>
      </w:r>
      <w:r w:rsidR="000A6B75" w:rsidRPr="00A71D81">
        <w:rPr>
          <w:rFonts w:ascii="GHEA Grapalat" w:hAnsi="GHEA Grapalat" w:cs="Sylfaen"/>
          <w:szCs w:val="24"/>
        </w:rPr>
        <w:t xml:space="preserve">` </w:t>
      </w:r>
      <w:r w:rsidR="000A6B75" w:rsidRPr="006D339C">
        <w:rPr>
          <w:rFonts w:ascii="GHEA Grapalat" w:hAnsi="GHEA Grapalat" w:cs="Sylfaen"/>
          <w:szCs w:val="24"/>
          <w:lang w:val="hy-AM"/>
        </w:rPr>
        <w:t>հայտերիբացմաննիստումմերժվումենինչպեսհամատեղգործունեությանկարգով</w:t>
      </w:r>
      <w:r w:rsidR="000A6B75" w:rsidRPr="00A71D81">
        <w:rPr>
          <w:rFonts w:ascii="GHEA Grapalat" w:hAnsi="GHEA Grapalat" w:cs="Sylfaen"/>
          <w:szCs w:val="24"/>
        </w:rPr>
        <w:t xml:space="preserve">, </w:t>
      </w:r>
      <w:r w:rsidR="000A6B75" w:rsidRPr="006D339C">
        <w:rPr>
          <w:rFonts w:ascii="GHEA Grapalat" w:hAnsi="GHEA Grapalat" w:cs="Sylfaen"/>
          <w:szCs w:val="24"/>
          <w:lang w:val="hy-AM"/>
        </w:rPr>
        <w:t>այնպեսէլառանձիններկայացվածհայտերը</w:t>
      </w:r>
      <w:r w:rsidR="000A6B75" w:rsidRPr="00A71D81">
        <w:rPr>
          <w:rFonts w:ascii="GHEA Grapalat" w:hAnsi="GHEA Grapalat" w:cs="Sylfaen"/>
          <w:szCs w:val="24"/>
        </w:rPr>
        <w:t>.</w:t>
      </w:r>
    </w:p>
    <w:p w:rsidR="000A6B75" w:rsidRPr="00A71D81" w:rsidRDefault="006265F4" w:rsidP="00EF3662">
      <w:pPr>
        <w:pStyle w:val="23"/>
        <w:spacing w:line="240" w:lineRule="auto"/>
        <w:ind w:firstLine="567"/>
        <w:rPr>
          <w:rFonts w:ascii="GHEA Grapalat" w:hAnsi="GHEA Grapalat" w:cs="Sylfaen"/>
          <w:szCs w:val="24"/>
          <w:lang w:val="hy-AM"/>
        </w:rPr>
      </w:pPr>
      <w:r w:rsidRPr="00A71D81">
        <w:rPr>
          <w:rFonts w:ascii="GHEA Grapalat" w:hAnsi="GHEA Grapalat" w:cs="Sylfaen"/>
          <w:szCs w:val="24"/>
        </w:rPr>
        <w:t>2</w:t>
      </w:r>
      <w:r w:rsidR="000A6B75" w:rsidRPr="00A71D81">
        <w:rPr>
          <w:rFonts w:ascii="GHEA Grapalat" w:hAnsi="GHEA Grapalat" w:cs="Sylfaen"/>
          <w:szCs w:val="24"/>
        </w:rPr>
        <w:t>) Մ</w:t>
      </w:r>
      <w:r w:rsidR="000A6B75" w:rsidRPr="00A71D81">
        <w:rPr>
          <w:rFonts w:ascii="GHEA Grapalat" w:hAnsi="GHEA Grapalat" w:cs="Sylfaen"/>
          <w:szCs w:val="24"/>
          <w:lang w:val="ru-RU"/>
        </w:rPr>
        <w:t>ասնակիցներըկրումենհամատեղևհամապարտպատասխանատվություն</w:t>
      </w:r>
      <w:r w:rsidR="000A6B75" w:rsidRPr="00A71D81">
        <w:rPr>
          <w:rFonts w:ascii="GHEA Grapalat" w:hAnsi="GHEA Grapalat" w:cs="Sylfaen"/>
          <w:szCs w:val="24"/>
        </w:rPr>
        <w:t>:Ընդ որում,</w:t>
      </w:r>
      <w:r w:rsidR="000A6B75" w:rsidRPr="00A71D81">
        <w:rPr>
          <w:rFonts w:ascii="GHEA Grapalat" w:hAnsi="GHEA Grapalat" w:cs="Sylfaen"/>
          <w:szCs w:val="24"/>
          <w:lang w:val="ru-RU"/>
        </w:rPr>
        <w:t>կոնսորցիումիանդամիկոնսորցիումիցդուրսգալուդեպքումկոնսորցիումիհետ</w:t>
      </w:r>
      <w:r w:rsidR="00AE4008" w:rsidRPr="00A71D81">
        <w:rPr>
          <w:rFonts w:ascii="GHEA Grapalat" w:hAnsi="GHEA Grapalat" w:cs="Sylfaen"/>
          <w:szCs w:val="24"/>
          <w:lang w:val="en-US"/>
        </w:rPr>
        <w:t>պ</w:t>
      </w:r>
      <w:r w:rsidR="000A6B75" w:rsidRPr="00A71D81">
        <w:rPr>
          <w:rFonts w:ascii="GHEA Grapalat" w:hAnsi="GHEA Grapalat" w:cs="Sylfaen"/>
          <w:szCs w:val="24"/>
          <w:lang w:val="ru-RU"/>
        </w:rPr>
        <w:t>ատվիրատուիկնքածպայմանագիրըմիակողմանիորենլուծվումէևկոնսորցիումիանդամներինկատմամբկիրառվումենպայմանագրովնախատեսվածպատասխանատվությանմիջոցները</w:t>
      </w:r>
      <w:r w:rsidR="000A6B75" w:rsidRPr="00A71D81">
        <w:rPr>
          <w:rFonts w:ascii="GHEA Grapalat" w:hAnsi="GHEA Grapalat" w:cs="Sylfaen"/>
          <w:szCs w:val="24"/>
          <w:lang w:val="hy-AM"/>
        </w:rPr>
        <w:t>:</w:t>
      </w:r>
    </w:p>
    <w:p w:rsidR="00096865" w:rsidRPr="00A71D81" w:rsidRDefault="00096865" w:rsidP="00EF3662">
      <w:pPr>
        <w:ind w:firstLine="567"/>
        <w:jc w:val="both"/>
        <w:rPr>
          <w:rFonts w:ascii="GHEA Grapalat" w:hAnsi="GHEA Grapalat"/>
          <w:b/>
          <w:sz w:val="20"/>
          <w:lang w:val="af-ZA"/>
        </w:rPr>
      </w:pPr>
    </w:p>
    <w:p w:rsidR="00B051BE" w:rsidRPr="00A71D81" w:rsidRDefault="00B051BE" w:rsidP="00EF3662">
      <w:pPr>
        <w:ind w:firstLine="567"/>
        <w:jc w:val="both"/>
        <w:rPr>
          <w:rFonts w:ascii="GHEA Grapalat" w:hAnsi="GHEA Grapalat"/>
          <w:b/>
          <w:sz w:val="20"/>
          <w:lang w:val="af-ZA"/>
        </w:rPr>
      </w:pPr>
    </w:p>
    <w:p w:rsidR="00581DC3" w:rsidRPr="00A71D81" w:rsidRDefault="00581DC3" w:rsidP="00EF3662">
      <w:pPr>
        <w:ind w:firstLine="567"/>
        <w:jc w:val="both"/>
        <w:rPr>
          <w:rFonts w:ascii="GHEA Grapalat" w:hAnsi="GHEA Grapalat"/>
          <w:b/>
          <w:sz w:val="20"/>
          <w:lang w:val="af-ZA"/>
        </w:rPr>
      </w:pPr>
    </w:p>
    <w:p w:rsidR="00581DC3" w:rsidRPr="00A71D81" w:rsidRDefault="00581DC3" w:rsidP="00EF3662">
      <w:pPr>
        <w:ind w:firstLine="567"/>
        <w:jc w:val="both"/>
        <w:rPr>
          <w:rFonts w:ascii="GHEA Grapalat" w:hAnsi="GHEA Grapalat"/>
          <w:b/>
          <w:sz w:val="20"/>
          <w:lang w:val="af-ZA"/>
        </w:rPr>
      </w:pPr>
    </w:p>
    <w:p w:rsidR="00581DC3" w:rsidRPr="00A71D81" w:rsidRDefault="00581DC3" w:rsidP="00EF3662">
      <w:pPr>
        <w:ind w:firstLine="567"/>
        <w:jc w:val="both"/>
        <w:rPr>
          <w:rFonts w:ascii="GHEA Grapalat" w:hAnsi="GHEA Grapalat"/>
          <w:b/>
          <w:sz w:val="20"/>
          <w:lang w:val="af-ZA"/>
        </w:rPr>
      </w:pPr>
    </w:p>
    <w:p w:rsidR="00096865" w:rsidRPr="00A71D81" w:rsidRDefault="002B32D6" w:rsidP="00EF3662">
      <w:pPr>
        <w:jc w:val="center"/>
        <w:rPr>
          <w:rFonts w:ascii="GHEA Grapalat" w:hAnsi="GHEA Grapalat" w:cs="Arial"/>
          <w:b/>
          <w:sz w:val="20"/>
          <w:lang w:val="af-ZA"/>
        </w:rPr>
      </w:pPr>
      <w:r w:rsidRPr="00A71D81">
        <w:rPr>
          <w:rFonts w:ascii="GHEA Grapalat" w:hAnsi="GHEA Grapalat"/>
          <w:b/>
          <w:sz w:val="20"/>
          <w:lang w:val="af-ZA"/>
        </w:rPr>
        <w:t xml:space="preserve">3.  </w:t>
      </w:r>
      <w:r w:rsidRPr="00A71D81">
        <w:rPr>
          <w:rFonts w:ascii="GHEA Grapalat" w:hAnsi="GHEA Grapalat" w:cs="Sylfaen"/>
          <w:b/>
          <w:sz w:val="20"/>
        </w:rPr>
        <w:t>ՀՐԱՎԵՐԻՊԱՐԶԱԲԱՆՈՒՄԸ</w:t>
      </w:r>
      <w:r w:rsidRPr="00A71D81">
        <w:rPr>
          <w:rFonts w:ascii="GHEA Grapalat" w:hAnsi="GHEA Grapalat" w:cs="Arial"/>
          <w:b/>
          <w:sz w:val="20"/>
        </w:rPr>
        <w:t>ԵՎ</w:t>
      </w:r>
      <w:r w:rsidRPr="00A71D81">
        <w:rPr>
          <w:rFonts w:ascii="GHEA Grapalat" w:hAnsi="GHEA Grapalat" w:cs="Sylfaen"/>
          <w:b/>
          <w:sz w:val="20"/>
        </w:rPr>
        <w:t>ՀՐԱՎԵՐՈՒՄՓՈՓՈԽՈՒԹՅՈՒՆԿԱՏԱՐԵԼՈՒԿԱՐԳԸ</w:t>
      </w:r>
    </w:p>
    <w:p w:rsidR="00096865" w:rsidRPr="00A71D81" w:rsidRDefault="00096865" w:rsidP="00EF3662">
      <w:pPr>
        <w:jc w:val="center"/>
        <w:rPr>
          <w:rFonts w:ascii="GHEA Grapalat" w:hAnsi="GHEA Grapalat"/>
          <w:b/>
          <w:sz w:val="20"/>
          <w:lang w:val="af-ZA"/>
        </w:rPr>
      </w:pPr>
    </w:p>
    <w:p w:rsidR="00096865" w:rsidRPr="00A71D81" w:rsidRDefault="00096865" w:rsidP="00EF3662">
      <w:pPr>
        <w:ind w:firstLine="567"/>
        <w:jc w:val="both"/>
        <w:rPr>
          <w:rFonts w:ascii="GHEA Grapalat" w:hAnsi="GHEA Grapalat"/>
          <w:sz w:val="20"/>
          <w:lang w:val="af-ZA"/>
        </w:rPr>
      </w:pPr>
      <w:r w:rsidRPr="00A71D81">
        <w:rPr>
          <w:rFonts w:ascii="GHEA Grapalat" w:hAnsi="GHEA Grapalat"/>
          <w:sz w:val="20"/>
          <w:lang w:val="af-ZA"/>
        </w:rPr>
        <w:t xml:space="preserve">3.1 </w:t>
      </w:r>
      <w:r w:rsidRPr="00A71D81">
        <w:rPr>
          <w:rFonts w:ascii="GHEA Grapalat" w:hAnsi="GHEA Grapalat" w:cs="Sylfaen"/>
          <w:sz w:val="20"/>
        </w:rPr>
        <w:t>Օրենքի</w:t>
      </w:r>
      <w:r w:rsidRPr="00A71D81">
        <w:rPr>
          <w:rFonts w:ascii="GHEA Grapalat" w:hAnsi="GHEA Grapalat" w:cs="Arial"/>
          <w:sz w:val="20"/>
          <w:lang w:val="af-ZA"/>
        </w:rPr>
        <w:t xml:space="preserve"> 2</w:t>
      </w:r>
      <w:r w:rsidR="00525BD2" w:rsidRPr="00A71D81">
        <w:rPr>
          <w:rFonts w:ascii="GHEA Grapalat" w:hAnsi="GHEA Grapalat" w:cs="Arial"/>
          <w:sz w:val="20"/>
          <w:lang w:val="af-ZA"/>
        </w:rPr>
        <w:t>9</w:t>
      </w:r>
      <w:r w:rsidRPr="00A71D81">
        <w:rPr>
          <w:rFonts w:ascii="GHEA Grapalat" w:hAnsi="GHEA Grapalat" w:cs="Arial"/>
          <w:sz w:val="20"/>
          <w:lang w:val="af-ZA"/>
        </w:rPr>
        <w:t>-</w:t>
      </w:r>
      <w:r w:rsidRPr="00A71D81">
        <w:rPr>
          <w:rFonts w:ascii="GHEA Grapalat" w:hAnsi="GHEA Grapalat" w:cs="Sylfaen"/>
          <w:sz w:val="20"/>
        </w:rPr>
        <w:t>րդհոդվածիհամաձայն</w:t>
      </w:r>
      <w:r w:rsidRPr="00A71D81">
        <w:rPr>
          <w:rFonts w:ascii="GHEA Grapalat" w:hAnsi="GHEA Grapalat" w:cs="Arial"/>
          <w:sz w:val="20"/>
          <w:lang w:val="af-ZA"/>
        </w:rPr>
        <w:t xml:space="preserve">` </w:t>
      </w:r>
      <w:r w:rsidR="00051B7F" w:rsidRPr="00A71D81">
        <w:rPr>
          <w:rFonts w:ascii="GHEA Grapalat" w:hAnsi="GHEA Grapalat" w:cs="Arial"/>
          <w:sz w:val="20"/>
        </w:rPr>
        <w:t>մ</w:t>
      </w:r>
      <w:r w:rsidRPr="00A71D81">
        <w:rPr>
          <w:rFonts w:ascii="GHEA Grapalat" w:hAnsi="GHEA Grapalat" w:cs="Sylfaen"/>
          <w:sz w:val="20"/>
        </w:rPr>
        <w:t>ասնակիցնիրավունքունի</w:t>
      </w:r>
      <w:r w:rsidR="00AE4008" w:rsidRPr="00A71D81">
        <w:rPr>
          <w:rFonts w:ascii="GHEA Grapalat" w:hAnsi="GHEA Grapalat" w:cs="Sylfaen"/>
          <w:sz w:val="20"/>
        </w:rPr>
        <w:t>պ</w:t>
      </w:r>
      <w:r w:rsidRPr="00A71D81">
        <w:rPr>
          <w:rFonts w:ascii="GHEA Grapalat" w:hAnsi="GHEA Grapalat" w:cs="Sylfaen"/>
          <w:sz w:val="20"/>
        </w:rPr>
        <w:t>ատվիրատուիցպահանջելհրավերիպարզաբանում</w:t>
      </w:r>
      <w:r w:rsidR="004D5671" w:rsidRPr="00A71D81">
        <w:rPr>
          <w:rFonts w:ascii="GHEA Grapalat" w:hAnsi="GHEA Grapalat" w:cs="Tahoma"/>
          <w:sz w:val="20"/>
        </w:rPr>
        <w:t>։</w:t>
      </w:r>
    </w:p>
    <w:p w:rsidR="00096865" w:rsidRPr="00A71D81" w:rsidRDefault="00096865" w:rsidP="00EF3662">
      <w:pPr>
        <w:autoSpaceDE w:val="0"/>
        <w:autoSpaceDN w:val="0"/>
        <w:adjustRightInd w:val="0"/>
        <w:ind w:firstLine="567"/>
        <w:jc w:val="both"/>
        <w:rPr>
          <w:rFonts w:ascii="GHEA Grapalat" w:hAnsi="GHEA Grapalat"/>
          <w:sz w:val="20"/>
          <w:lang w:val="af-ZA"/>
        </w:rPr>
      </w:pPr>
      <w:r w:rsidRPr="00A71D81">
        <w:rPr>
          <w:rFonts w:ascii="GHEA Grapalat" w:hAnsi="GHEA Grapalat" w:cs="Sylfaen"/>
          <w:sz w:val="20"/>
        </w:rPr>
        <w:t>Մասնակիցնիրավունքունիհայտերիներկայացմանվերջնաժամկետըլրանալուցառնվազնհինգօրացուցայինօրառաջ</w:t>
      </w:r>
      <w:r w:rsidR="00332EE7" w:rsidRPr="00A71D81">
        <w:rPr>
          <w:rFonts w:ascii="GHEA Grapalat" w:hAnsi="GHEA Grapalat" w:cs="Arial"/>
          <w:sz w:val="20"/>
          <w:lang w:val="af-ZA"/>
        </w:rPr>
        <w:t xml:space="preserve">գրավոր </w:t>
      </w:r>
      <w:r w:rsidR="000946A3" w:rsidRPr="00A71D81">
        <w:rPr>
          <w:rFonts w:ascii="GHEA Grapalat" w:hAnsi="GHEA Grapalat" w:cs="Sylfaen"/>
          <w:sz w:val="20"/>
        </w:rPr>
        <w:lastRenderedPageBreak/>
        <w:t>հանձնաժողովից</w:t>
      </w:r>
      <w:r w:rsidRPr="00A71D81">
        <w:rPr>
          <w:rFonts w:ascii="GHEA Grapalat" w:hAnsi="GHEA Grapalat" w:cs="Sylfaen"/>
          <w:sz w:val="20"/>
        </w:rPr>
        <w:t>պահանջելուհրավերիպարզաբանում</w:t>
      </w:r>
      <w:r w:rsidR="004D5671" w:rsidRPr="00A71D81">
        <w:rPr>
          <w:rFonts w:ascii="GHEA Grapalat" w:hAnsi="GHEA Grapalat" w:cs="Tahoma"/>
          <w:sz w:val="20"/>
        </w:rPr>
        <w:t>։</w:t>
      </w:r>
      <w:r w:rsidR="000946A3" w:rsidRPr="00A71D81">
        <w:rPr>
          <w:rFonts w:ascii="GHEA Grapalat" w:hAnsi="GHEA Grapalat"/>
          <w:sz w:val="20"/>
        </w:rPr>
        <w:t>Հանձնաժողովը</w:t>
      </w:r>
      <w:r w:rsidR="000946A3" w:rsidRPr="00A71D81">
        <w:rPr>
          <w:rFonts w:ascii="GHEA Grapalat" w:hAnsi="GHEA Grapalat" w:cs="Sylfaen"/>
          <w:sz w:val="20"/>
        </w:rPr>
        <w:t>հարցումը</w:t>
      </w:r>
      <w:r w:rsidRPr="00A71D81">
        <w:rPr>
          <w:rFonts w:ascii="GHEA Grapalat" w:hAnsi="GHEA Grapalat" w:cs="Sylfaen"/>
          <w:sz w:val="20"/>
        </w:rPr>
        <w:t>կատարած</w:t>
      </w:r>
      <w:r w:rsidR="000946A3" w:rsidRPr="00A71D81">
        <w:rPr>
          <w:rFonts w:ascii="GHEA Grapalat" w:hAnsi="GHEA Grapalat" w:cs="Arial"/>
          <w:sz w:val="20"/>
        </w:rPr>
        <w:t>մ</w:t>
      </w:r>
      <w:r w:rsidR="000946A3" w:rsidRPr="00A71D81">
        <w:rPr>
          <w:rFonts w:ascii="GHEA Grapalat" w:hAnsi="GHEA Grapalat" w:cs="Sylfaen"/>
          <w:sz w:val="20"/>
        </w:rPr>
        <w:t>ասնակցին</w:t>
      </w:r>
      <w:r w:rsidRPr="00A71D81">
        <w:rPr>
          <w:rFonts w:ascii="GHEA Grapalat" w:hAnsi="GHEA Grapalat" w:cs="Sylfaen"/>
          <w:sz w:val="20"/>
        </w:rPr>
        <w:t>պարզաբանումըտրամադրումէ</w:t>
      </w:r>
      <w:r w:rsidR="00197D76" w:rsidRPr="00A71D81">
        <w:rPr>
          <w:rFonts w:ascii="GHEA Grapalat" w:hAnsi="GHEA Grapalat" w:cs="Sylfaen"/>
          <w:sz w:val="20"/>
          <w:lang w:val="af-ZA"/>
        </w:rPr>
        <w:t>գրավոր</w:t>
      </w:r>
      <w:r w:rsidR="00926875" w:rsidRPr="00A71D81">
        <w:rPr>
          <w:rFonts w:ascii="GHEA Grapalat" w:hAnsi="GHEA Grapalat" w:cs="Sylfaen"/>
          <w:sz w:val="20"/>
          <w:lang w:val="af-ZA"/>
        </w:rPr>
        <w:t xml:space="preserve">` </w:t>
      </w:r>
      <w:r w:rsidRPr="00A71D81">
        <w:rPr>
          <w:rFonts w:ascii="GHEA Grapalat" w:hAnsi="GHEA Grapalat" w:cs="Sylfaen"/>
          <w:sz w:val="20"/>
        </w:rPr>
        <w:t>հարցում</w:t>
      </w:r>
      <w:r w:rsidR="000946A3" w:rsidRPr="00A71D81">
        <w:rPr>
          <w:rFonts w:ascii="GHEA Grapalat" w:hAnsi="GHEA Grapalat" w:cs="Sylfaen"/>
          <w:sz w:val="20"/>
        </w:rPr>
        <w:t>ը</w:t>
      </w:r>
      <w:r w:rsidRPr="00A71D81">
        <w:rPr>
          <w:rFonts w:ascii="GHEA Grapalat" w:hAnsi="GHEA Grapalat" w:cs="Sylfaen"/>
          <w:sz w:val="20"/>
        </w:rPr>
        <w:t>ստանալուօրվանհաջորդողեր</w:t>
      </w:r>
      <w:r w:rsidR="00A93710" w:rsidRPr="00A71D81">
        <w:rPr>
          <w:rFonts w:ascii="GHEA Grapalat" w:hAnsi="GHEA Grapalat" w:cs="Sylfaen"/>
          <w:sz w:val="20"/>
        </w:rPr>
        <w:t>կու</w:t>
      </w:r>
      <w:r w:rsidRPr="00A71D81">
        <w:rPr>
          <w:rFonts w:ascii="GHEA Grapalat" w:hAnsi="GHEA Grapalat" w:cs="Sylfaen"/>
          <w:sz w:val="20"/>
        </w:rPr>
        <w:t>օրացուցայինօրվաընթացքում</w:t>
      </w:r>
      <w:r w:rsidR="004D5671" w:rsidRPr="00A71D81">
        <w:rPr>
          <w:rFonts w:ascii="GHEA Grapalat" w:hAnsi="GHEA Grapalat" w:cs="Tahoma"/>
          <w:sz w:val="20"/>
        </w:rPr>
        <w:t>։</w:t>
      </w:r>
      <w:r w:rsidR="006265F4" w:rsidRPr="006D339C">
        <w:rPr>
          <w:rFonts w:ascii="GHEA Grapalat" w:hAnsi="GHEA Grapalat" w:cs="Tahoma"/>
          <w:sz w:val="20"/>
          <w:vertAlign w:val="superscript"/>
          <w:lang w:val="af-ZA"/>
        </w:rPr>
        <w:t>5</w:t>
      </w:r>
    </w:p>
    <w:p w:rsidR="00096865" w:rsidRPr="00A71D81" w:rsidRDefault="00096865" w:rsidP="00E601A1">
      <w:pPr>
        <w:ind w:firstLine="567"/>
        <w:jc w:val="both"/>
        <w:rPr>
          <w:rFonts w:ascii="GHEA Grapalat" w:hAnsi="GHEA Grapalat"/>
          <w:sz w:val="20"/>
          <w:szCs w:val="20"/>
          <w:lang w:val="af-ZA"/>
        </w:rPr>
      </w:pPr>
      <w:r w:rsidRPr="00A71D81">
        <w:rPr>
          <w:rFonts w:ascii="GHEA Grapalat" w:hAnsi="GHEA Grapalat"/>
          <w:sz w:val="20"/>
          <w:lang w:val="af-ZA"/>
        </w:rPr>
        <w:t xml:space="preserve">3.2 </w:t>
      </w:r>
      <w:r w:rsidRPr="00A71D81">
        <w:rPr>
          <w:rFonts w:ascii="GHEA Grapalat" w:hAnsi="GHEA Grapalat" w:cs="Sylfaen"/>
          <w:sz w:val="20"/>
        </w:rPr>
        <w:t>Հարցմանևպարզաբանումներիբովանդակությանմասինհայտարարությունը</w:t>
      </w:r>
      <w:r w:rsidR="00781688" w:rsidRPr="00A71D81">
        <w:rPr>
          <w:rFonts w:ascii="GHEA Grapalat" w:hAnsi="GHEA Grapalat" w:cs="Arial"/>
          <w:sz w:val="20"/>
        </w:rPr>
        <w:t>պարզաբանումըտրամադրելուօրը</w:t>
      </w:r>
      <w:r w:rsidRPr="00A71D81">
        <w:rPr>
          <w:rFonts w:ascii="GHEA Grapalat" w:hAnsi="GHEA Grapalat" w:cs="Sylfaen"/>
          <w:sz w:val="20"/>
        </w:rPr>
        <w:t>հրապարակվումէ</w:t>
      </w:r>
      <w:r w:rsidR="00757A3F" w:rsidRPr="00A71D81">
        <w:rPr>
          <w:rFonts w:ascii="GHEA Grapalat" w:hAnsi="GHEA Grapalat" w:cs="Sylfaen"/>
          <w:sz w:val="20"/>
          <w:lang w:val="af-ZA"/>
        </w:rPr>
        <w:t xml:space="preserve">www.procurement.am </w:t>
      </w:r>
      <w:r w:rsidR="00757A3F" w:rsidRPr="00A71D81">
        <w:rPr>
          <w:rFonts w:ascii="GHEA Grapalat" w:hAnsi="GHEA Grapalat" w:cs="Sylfaen"/>
          <w:sz w:val="20"/>
          <w:lang w:val="ru-RU"/>
        </w:rPr>
        <w:t>հասցեով</w:t>
      </w:r>
      <w:r w:rsidR="00757A3F" w:rsidRPr="00A71D81">
        <w:rPr>
          <w:rFonts w:ascii="GHEA Grapalat" w:hAnsi="GHEA Grapalat" w:cs="Sylfaen"/>
          <w:sz w:val="20"/>
        </w:rPr>
        <w:t>գործող</w:t>
      </w:r>
      <w:r w:rsidR="00757A3F" w:rsidRPr="00A71D81">
        <w:rPr>
          <w:rFonts w:ascii="GHEA Grapalat" w:hAnsi="GHEA Grapalat" w:cs="Sylfaen"/>
          <w:sz w:val="20"/>
          <w:lang w:val="ru-RU"/>
        </w:rPr>
        <w:t>տեղեկագր</w:t>
      </w:r>
      <w:r w:rsidR="009A73D5" w:rsidRPr="00A71D81">
        <w:rPr>
          <w:rFonts w:ascii="GHEA Grapalat" w:hAnsi="GHEA Grapalat" w:cs="Sylfaen"/>
          <w:sz w:val="20"/>
        </w:rPr>
        <w:t>ի</w:t>
      </w:r>
      <w:r w:rsidR="009A73D5" w:rsidRPr="00A71D81">
        <w:rPr>
          <w:rFonts w:ascii="GHEA Grapalat" w:hAnsi="GHEA Grapalat" w:cs="Sylfaen"/>
          <w:sz w:val="20"/>
          <w:lang w:val="af-ZA"/>
        </w:rPr>
        <w:t xml:space="preserve"> (</w:t>
      </w:r>
      <w:r w:rsidR="009A73D5" w:rsidRPr="00A71D81">
        <w:rPr>
          <w:rFonts w:ascii="GHEA Grapalat" w:hAnsi="GHEA Grapalat" w:cs="Sylfaen"/>
          <w:sz w:val="20"/>
          <w:lang w:val="ru-RU"/>
        </w:rPr>
        <w:t>այսուհետ</w:t>
      </w:r>
      <w:r w:rsidR="009A73D5" w:rsidRPr="00A71D81">
        <w:rPr>
          <w:rFonts w:ascii="GHEA Grapalat" w:hAnsi="GHEA Grapalat" w:cs="Sylfaen"/>
          <w:sz w:val="20"/>
          <w:lang w:val="af-ZA"/>
        </w:rPr>
        <w:t xml:space="preserve">` </w:t>
      </w:r>
      <w:r w:rsidR="009A73D5" w:rsidRPr="00A71D81">
        <w:rPr>
          <w:rFonts w:ascii="GHEA Grapalat" w:hAnsi="GHEA Grapalat" w:cs="Sylfaen"/>
          <w:sz w:val="20"/>
          <w:lang w:val="ru-RU"/>
        </w:rPr>
        <w:t>տեղեկագիր</w:t>
      </w:r>
      <w:r w:rsidR="009A73D5" w:rsidRPr="00A71D81">
        <w:rPr>
          <w:rFonts w:ascii="GHEA Grapalat" w:hAnsi="GHEA Grapalat" w:cs="Sylfaen"/>
          <w:sz w:val="20"/>
          <w:lang w:val="af-ZA"/>
        </w:rPr>
        <w:t xml:space="preserve">) </w:t>
      </w:r>
      <w:r w:rsidR="001C76F7" w:rsidRPr="00A71D81">
        <w:rPr>
          <w:rFonts w:ascii="GHEA Grapalat" w:hAnsi="GHEA Grapalat"/>
          <w:lang w:val="af-ZA"/>
        </w:rPr>
        <w:t>«</w:t>
      </w:r>
      <w:r w:rsidR="00051B7F" w:rsidRPr="00A71D81">
        <w:rPr>
          <w:rFonts w:ascii="GHEA Grapalat" w:hAnsi="GHEA Grapalat" w:cs="Sylfaen"/>
          <w:sz w:val="20"/>
        </w:rPr>
        <w:t>Գնումներիհայտարարություններ</w:t>
      </w:r>
      <w:r w:rsidR="001C76F7" w:rsidRPr="00A71D81">
        <w:rPr>
          <w:rFonts w:ascii="GHEA Grapalat" w:hAnsi="GHEA Grapalat"/>
          <w:lang w:val="af-ZA"/>
        </w:rPr>
        <w:t>»</w:t>
      </w:r>
      <w:r w:rsidR="00051B7F" w:rsidRPr="00A71D81">
        <w:rPr>
          <w:rFonts w:ascii="GHEA Grapalat" w:hAnsi="GHEA Grapalat" w:cs="Sylfaen"/>
          <w:sz w:val="20"/>
        </w:rPr>
        <w:t>բաժնի</w:t>
      </w:r>
      <w:r w:rsidR="001C76F7" w:rsidRPr="00A71D81">
        <w:rPr>
          <w:rFonts w:ascii="GHEA Grapalat" w:hAnsi="GHEA Grapalat"/>
          <w:lang w:val="af-ZA"/>
        </w:rPr>
        <w:t>«</w:t>
      </w:r>
      <w:r w:rsidR="00051B7F" w:rsidRPr="00A71D81">
        <w:rPr>
          <w:rFonts w:ascii="GHEA Grapalat" w:hAnsi="GHEA Grapalat" w:cs="Sylfaen"/>
          <w:sz w:val="20"/>
        </w:rPr>
        <w:t>Հրավերներիպարզաբանումներիվերաբերյալհայտարարություններ</w:t>
      </w:r>
      <w:r w:rsidR="001C76F7" w:rsidRPr="00A71D81">
        <w:rPr>
          <w:rFonts w:ascii="GHEA Grapalat" w:hAnsi="GHEA Grapalat"/>
          <w:lang w:val="af-ZA"/>
        </w:rPr>
        <w:t>»</w:t>
      </w:r>
      <w:r w:rsidR="00051B7F" w:rsidRPr="00A71D81">
        <w:rPr>
          <w:rFonts w:ascii="GHEA Grapalat" w:hAnsi="GHEA Grapalat" w:cs="Sylfaen"/>
          <w:sz w:val="20"/>
        </w:rPr>
        <w:t>ենթաբա</w:t>
      </w:r>
      <w:r w:rsidR="009A73D5" w:rsidRPr="00A71D81">
        <w:rPr>
          <w:rFonts w:ascii="GHEA Grapalat" w:hAnsi="GHEA Grapalat" w:cs="Sylfaen"/>
          <w:sz w:val="20"/>
        </w:rPr>
        <w:t>բաժնում</w:t>
      </w:r>
      <w:r w:rsidR="00781688" w:rsidRPr="00A71D81">
        <w:rPr>
          <w:rFonts w:ascii="GHEA Grapalat" w:hAnsi="GHEA Grapalat" w:cs="Sylfaen"/>
          <w:sz w:val="20"/>
          <w:lang w:val="af-ZA"/>
        </w:rPr>
        <w:t>`</w:t>
      </w:r>
      <w:r w:rsidRPr="00A71D81">
        <w:rPr>
          <w:rFonts w:ascii="GHEA Grapalat" w:hAnsi="GHEA Grapalat" w:cs="Sylfaen"/>
          <w:sz w:val="20"/>
        </w:rPr>
        <w:t>առանցնշելուհարցումըկատարած</w:t>
      </w:r>
      <w:r w:rsidR="00051B7F" w:rsidRPr="00A71D81">
        <w:rPr>
          <w:rFonts w:ascii="GHEA Grapalat" w:hAnsi="GHEA Grapalat" w:cs="Arial"/>
          <w:sz w:val="20"/>
        </w:rPr>
        <w:t>մ</w:t>
      </w:r>
      <w:r w:rsidRPr="00A71D81">
        <w:rPr>
          <w:rFonts w:ascii="GHEA Grapalat" w:hAnsi="GHEA Grapalat" w:cs="Sylfaen"/>
          <w:sz w:val="20"/>
        </w:rPr>
        <w:t>ասնակցիտվյալները</w:t>
      </w:r>
      <w:r w:rsidR="004D5671" w:rsidRPr="00A71D81">
        <w:rPr>
          <w:rFonts w:ascii="GHEA Grapalat" w:hAnsi="GHEA Grapalat" w:cs="Tahoma"/>
          <w:sz w:val="20"/>
        </w:rPr>
        <w:t>։</w:t>
      </w:r>
    </w:p>
    <w:p w:rsidR="00096865" w:rsidRPr="00A71D81" w:rsidRDefault="00096865" w:rsidP="00EF3662">
      <w:pPr>
        <w:autoSpaceDE w:val="0"/>
        <w:autoSpaceDN w:val="0"/>
        <w:adjustRightInd w:val="0"/>
        <w:ind w:firstLine="567"/>
        <w:jc w:val="both"/>
        <w:rPr>
          <w:rFonts w:ascii="GHEA Grapalat" w:hAnsi="GHEA Grapalat" w:cs="Arial Unicode"/>
          <w:sz w:val="20"/>
          <w:lang w:val="af-ZA"/>
        </w:rPr>
      </w:pPr>
      <w:r w:rsidRPr="00A71D81">
        <w:rPr>
          <w:rFonts w:ascii="GHEA Grapalat" w:hAnsi="GHEA Grapalat" w:cs="Arial Unicode"/>
          <w:sz w:val="20"/>
          <w:lang w:val="af-ZA"/>
        </w:rPr>
        <w:t xml:space="preserve">3.3 </w:t>
      </w:r>
      <w:r w:rsidRPr="00A71D81">
        <w:rPr>
          <w:rFonts w:ascii="GHEA Grapalat" w:hAnsi="GHEA Grapalat" w:cs="Sylfaen"/>
          <w:sz w:val="20"/>
          <w:lang w:val="ru-RU"/>
        </w:rPr>
        <w:t>Պարզաբանումչիտրամադրվում</w:t>
      </w:r>
      <w:r w:rsidRPr="00A71D81">
        <w:rPr>
          <w:rFonts w:ascii="GHEA Grapalat" w:hAnsi="GHEA Grapalat" w:cs="Arial Unicode"/>
          <w:sz w:val="20"/>
          <w:lang w:val="af-ZA"/>
        </w:rPr>
        <w:t xml:space="preserve">, </w:t>
      </w:r>
      <w:r w:rsidRPr="00A71D81">
        <w:rPr>
          <w:rFonts w:ascii="GHEA Grapalat" w:hAnsi="GHEA Grapalat" w:cs="Sylfaen"/>
          <w:sz w:val="20"/>
          <w:lang w:val="ru-RU"/>
        </w:rPr>
        <w:t>եթեհարցումըկատարվելէսույն</w:t>
      </w:r>
      <w:r w:rsidRPr="00A71D81">
        <w:rPr>
          <w:rFonts w:ascii="GHEA Grapalat" w:hAnsi="GHEA Grapalat" w:cs="Sylfaen"/>
          <w:sz w:val="20"/>
        </w:rPr>
        <w:t>բաժն</w:t>
      </w:r>
      <w:r w:rsidRPr="00A71D81">
        <w:rPr>
          <w:rFonts w:ascii="GHEA Grapalat" w:hAnsi="GHEA Grapalat" w:cs="Sylfaen"/>
          <w:sz w:val="20"/>
          <w:lang w:val="ru-RU"/>
        </w:rPr>
        <w:t>ովսահմանվածժամկետիխախտմամբ</w:t>
      </w:r>
      <w:r w:rsidRPr="00A71D81">
        <w:rPr>
          <w:rFonts w:ascii="GHEA Grapalat" w:hAnsi="GHEA Grapalat" w:cs="Arial Unicode"/>
          <w:sz w:val="20"/>
          <w:lang w:val="af-ZA"/>
        </w:rPr>
        <w:t xml:space="preserve">, </w:t>
      </w:r>
      <w:r w:rsidRPr="00A71D81">
        <w:rPr>
          <w:rFonts w:ascii="GHEA Grapalat" w:hAnsi="GHEA Grapalat" w:cs="Sylfaen"/>
          <w:sz w:val="20"/>
          <w:lang w:val="ru-RU"/>
        </w:rPr>
        <w:t>ինչպեսնաև</w:t>
      </w:r>
      <w:r w:rsidRPr="00A71D81">
        <w:rPr>
          <w:rFonts w:ascii="GHEA Grapalat" w:hAnsi="GHEA Grapalat" w:cs="Arial Unicode"/>
          <w:sz w:val="20"/>
          <w:lang w:val="af-ZA"/>
        </w:rPr>
        <w:t xml:space="preserve">, </w:t>
      </w:r>
      <w:r w:rsidRPr="00A71D81">
        <w:rPr>
          <w:rFonts w:ascii="GHEA Grapalat" w:hAnsi="GHEA Grapalat" w:cs="Sylfaen"/>
          <w:sz w:val="20"/>
          <w:lang w:val="ru-RU"/>
        </w:rPr>
        <w:t>եթեհարցումըդուրսէ</w:t>
      </w:r>
      <w:r w:rsidR="009A73D5" w:rsidRPr="00A71D81">
        <w:rPr>
          <w:rFonts w:ascii="GHEA Grapalat" w:hAnsi="GHEA Grapalat" w:cs="Arial Unicode"/>
          <w:sz w:val="20"/>
        </w:rPr>
        <w:t>սույն</w:t>
      </w:r>
      <w:r w:rsidRPr="00A71D81">
        <w:rPr>
          <w:rFonts w:ascii="GHEA Grapalat" w:hAnsi="GHEA Grapalat" w:cs="Sylfaen"/>
          <w:sz w:val="20"/>
          <w:lang w:val="ru-RU"/>
        </w:rPr>
        <w:t>հրավերիբովանդակությանշրջանակից</w:t>
      </w:r>
      <w:r w:rsidR="005A16C6" w:rsidRPr="00A71D81">
        <w:rPr>
          <w:rFonts w:ascii="GHEA Grapalat" w:hAnsi="GHEA Grapalat" w:cs="Sylfaen"/>
          <w:sz w:val="20"/>
          <w:lang w:val="ru-RU"/>
        </w:rPr>
        <w:t>կամեթեհարցումըվերաբերումէվերջինիսկողմիցառաջարկվելիքապրանքներիտեխնիկականբնութագրերի</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սույնհրավերովնախատեսվածտեխնիկականբնութագրերինհամարժեքությանհամա</w:t>
      </w:r>
      <w:r w:rsidR="005A16C6" w:rsidRPr="00A71D81">
        <w:rPr>
          <w:rFonts w:ascii="GHEA Grapalat" w:hAnsi="GHEA Grapalat" w:cs="Sylfaen"/>
          <w:sz w:val="20"/>
          <w:lang w:val="af-ZA"/>
        </w:rPr>
        <w:softHyphen/>
      </w:r>
      <w:r w:rsidR="005A16C6" w:rsidRPr="00A71D81">
        <w:rPr>
          <w:rFonts w:ascii="GHEA Grapalat" w:hAnsi="GHEA Grapalat" w:cs="Sylfaen"/>
          <w:sz w:val="20"/>
          <w:lang w:val="ru-RU"/>
        </w:rPr>
        <w:t>պատասխանությանը</w:t>
      </w:r>
      <w:r w:rsidR="004D5671" w:rsidRPr="00A71D81">
        <w:rPr>
          <w:rFonts w:ascii="GHEA Grapalat" w:hAnsi="GHEA Grapalat" w:cs="Tahoma"/>
          <w:sz w:val="20"/>
        </w:rPr>
        <w:t>։</w:t>
      </w:r>
      <w:r w:rsidR="00A4729F" w:rsidRPr="00A71D81">
        <w:rPr>
          <w:rFonts w:ascii="GHEA Grapalat" w:hAnsi="GHEA Grapalat"/>
          <w:sz w:val="20"/>
          <w:szCs w:val="20"/>
        </w:rPr>
        <w:t>Ընդորում</w:t>
      </w:r>
      <w:r w:rsidR="00A4729F" w:rsidRPr="00A71D81">
        <w:rPr>
          <w:rFonts w:ascii="GHEA Grapalat" w:hAnsi="GHEA Grapalat"/>
          <w:sz w:val="20"/>
          <w:szCs w:val="20"/>
          <w:lang w:val="af-ZA"/>
        </w:rPr>
        <w:t xml:space="preserve">, </w:t>
      </w:r>
      <w:r w:rsidR="00051B7F" w:rsidRPr="00A71D81">
        <w:rPr>
          <w:rFonts w:ascii="GHEA Grapalat" w:hAnsi="GHEA Grapalat"/>
          <w:sz w:val="20"/>
          <w:szCs w:val="20"/>
        </w:rPr>
        <w:t>մ</w:t>
      </w:r>
      <w:r w:rsidR="00A4729F" w:rsidRPr="00A71D81">
        <w:rPr>
          <w:rFonts w:ascii="GHEA Grapalat" w:hAnsi="GHEA Grapalat"/>
          <w:sz w:val="20"/>
          <w:szCs w:val="20"/>
        </w:rPr>
        <w:t>ասնակիցըգրավործանուցվումէպարզաբանումչտրամադրելուհիմքերիմասին</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հարցումըստանալուօրվանհաջորդողերկուօրացուցայինօրվաընթացքում</w:t>
      </w:r>
      <w:r w:rsidR="00A4729F" w:rsidRPr="00A71D81">
        <w:rPr>
          <w:rFonts w:ascii="GHEA Grapalat" w:hAnsi="GHEA Grapalat"/>
          <w:sz w:val="20"/>
          <w:szCs w:val="20"/>
          <w:lang w:val="af-ZA"/>
        </w:rPr>
        <w:t>:</w:t>
      </w:r>
    </w:p>
    <w:p w:rsidR="00096865" w:rsidRPr="00A71D81" w:rsidRDefault="00096865" w:rsidP="00EF3662">
      <w:pPr>
        <w:autoSpaceDE w:val="0"/>
        <w:autoSpaceDN w:val="0"/>
        <w:adjustRightInd w:val="0"/>
        <w:ind w:firstLine="567"/>
        <w:jc w:val="both"/>
        <w:rPr>
          <w:rFonts w:ascii="GHEA Grapalat" w:hAnsi="GHEA Grapalat" w:cs="Arial Unicode"/>
          <w:sz w:val="20"/>
          <w:lang w:val="hy-AM"/>
        </w:rPr>
      </w:pPr>
      <w:r w:rsidRPr="00A71D81">
        <w:rPr>
          <w:rFonts w:ascii="GHEA Grapalat" w:hAnsi="GHEA Grapalat" w:cs="Arial Unicode"/>
          <w:sz w:val="20"/>
          <w:lang w:val="af-ZA"/>
        </w:rPr>
        <w:t xml:space="preserve">3.4 </w:t>
      </w:r>
      <w:r w:rsidRPr="00A71D81">
        <w:rPr>
          <w:rFonts w:ascii="GHEA Grapalat" w:hAnsi="GHEA Grapalat" w:cs="Sylfaen"/>
          <w:sz w:val="20"/>
          <w:lang w:val="ru-RU"/>
        </w:rPr>
        <w:t>Հայտերիներկայացմանվերջնաժամկետըլրանալուցառնվազնհինգօրացուցայինօրառաջհրավերումկարողենկատարվելփոփոխություններ</w:t>
      </w:r>
      <w:r w:rsidR="004D5671" w:rsidRPr="00A71D81">
        <w:rPr>
          <w:rFonts w:ascii="GHEA Grapalat" w:hAnsi="GHEA Grapalat" w:cs="Tahoma"/>
          <w:sz w:val="20"/>
        </w:rPr>
        <w:t>։</w:t>
      </w:r>
      <w:r w:rsidRPr="00A71D81">
        <w:rPr>
          <w:rFonts w:ascii="GHEA Grapalat" w:hAnsi="GHEA Grapalat" w:cs="Sylfaen"/>
          <w:sz w:val="20"/>
        </w:rPr>
        <w:t>Փ</w:t>
      </w:r>
      <w:r w:rsidRPr="00A71D81">
        <w:rPr>
          <w:rFonts w:ascii="GHEA Grapalat" w:hAnsi="GHEA Grapalat" w:cs="Sylfaen"/>
          <w:sz w:val="20"/>
          <w:lang w:val="ru-RU"/>
        </w:rPr>
        <w:t>ոփոխությունկատարելուօրվանհաջորդողերեքօրացուցայինօրվաընթացքումփոփոխությունկատարելուևդրանքտրամադրելուպայմաններիմասինհայտարարությունէհրապարակվումտեղեկագրում</w:t>
      </w:r>
      <w:r w:rsidR="004D5671" w:rsidRPr="00A71D81">
        <w:rPr>
          <w:rFonts w:ascii="GHEA Grapalat" w:hAnsi="GHEA Grapalat" w:cs="Tahoma"/>
          <w:sz w:val="20"/>
        </w:rPr>
        <w:t>։</w:t>
      </w:r>
    </w:p>
    <w:p w:rsidR="00581DC3" w:rsidRPr="00A71D81" w:rsidRDefault="005754F7" w:rsidP="00EF3662">
      <w:pPr>
        <w:autoSpaceDE w:val="0"/>
        <w:autoSpaceDN w:val="0"/>
        <w:adjustRightInd w:val="0"/>
        <w:ind w:firstLine="567"/>
        <w:jc w:val="both"/>
        <w:rPr>
          <w:rFonts w:ascii="GHEA Grapalat" w:hAnsi="GHEA Grapalat" w:cs="Arial Unicode"/>
          <w:sz w:val="20"/>
          <w:lang w:val="hy-AM"/>
        </w:rPr>
      </w:pPr>
      <w:r w:rsidRPr="00A71D81">
        <w:rPr>
          <w:rFonts w:ascii="GHEA Grapalat" w:hAnsi="GHEA Grapalat" w:cs="Sylfaen"/>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A71D81">
        <w:rPr>
          <w:rFonts w:ascii="GHEA Grapalat" w:hAnsi="GHEA Grapalat" w:cs="Sylfaen"/>
          <w:sz w:val="20"/>
          <w:lang w:val="hy-AM"/>
        </w:rPr>
        <w:t>ս</w:t>
      </w:r>
      <w:r w:rsidRPr="00A71D81">
        <w:rPr>
          <w:rFonts w:ascii="GHEA Grapalat" w:hAnsi="GHEA Grapalat" w:cs="Sylfaen"/>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p>
    <w:p w:rsidR="00096865" w:rsidRPr="00A71D81" w:rsidRDefault="00096865" w:rsidP="00EF3662">
      <w:pPr>
        <w:autoSpaceDE w:val="0"/>
        <w:autoSpaceDN w:val="0"/>
        <w:adjustRightInd w:val="0"/>
        <w:ind w:firstLine="567"/>
        <w:jc w:val="both"/>
        <w:rPr>
          <w:rFonts w:ascii="GHEA Grapalat" w:hAnsi="GHEA Grapalat" w:cs="Arial Unicode"/>
          <w:sz w:val="20"/>
          <w:lang w:val="hy-AM"/>
        </w:rPr>
      </w:pPr>
      <w:r w:rsidRPr="00A71D81">
        <w:rPr>
          <w:rFonts w:ascii="GHEA Grapalat" w:hAnsi="GHEA Grapalat" w:cs="Arial Unicode"/>
          <w:sz w:val="20"/>
          <w:lang w:val="hy-AM"/>
        </w:rPr>
        <w:t>3.</w:t>
      </w:r>
      <w:r w:rsidR="006265F4" w:rsidRPr="00A71D81">
        <w:rPr>
          <w:rFonts w:ascii="GHEA Grapalat" w:hAnsi="GHEA Grapalat" w:cs="Arial Unicode"/>
          <w:sz w:val="20"/>
          <w:lang w:val="hy-AM"/>
        </w:rPr>
        <w:t xml:space="preserve">6 </w:t>
      </w:r>
      <w:r w:rsidRPr="00A71D81">
        <w:rPr>
          <w:rFonts w:ascii="GHEA Grapalat" w:hAnsi="GHEA Grapalat" w:cs="Sylfaen"/>
          <w:sz w:val="20"/>
          <w:lang w:val="hy-AM"/>
        </w:rPr>
        <w:t>Հրավերումփոփոխություններկատարվելուդեպքումհայտերըներկայացնելուվերջնաժամկետըհաշվվումէայդփոփոխություններիմասինտեղեկագրումհայտարարությանհրապարակմանօրվանից</w:t>
      </w:r>
      <w:r w:rsidR="004D5671" w:rsidRPr="00A71D81">
        <w:rPr>
          <w:rFonts w:ascii="GHEA Grapalat" w:hAnsi="GHEA Grapalat" w:cs="Tahoma"/>
          <w:sz w:val="20"/>
          <w:lang w:val="hy-AM"/>
        </w:rPr>
        <w:t>։</w:t>
      </w:r>
    </w:p>
    <w:p w:rsidR="006C778B" w:rsidRPr="00A71D81" w:rsidRDefault="006C778B" w:rsidP="008E5C09">
      <w:pPr>
        <w:ind w:firstLine="567"/>
        <w:jc w:val="both"/>
        <w:rPr>
          <w:rFonts w:ascii="GHEA Grapalat" w:hAnsi="GHEA Grapalat" w:cs="Sylfaen"/>
          <w:sz w:val="20"/>
          <w:lang w:val="af-ZA"/>
        </w:rPr>
      </w:pPr>
    </w:p>
    <w:p w:rsidR="00B051BE" w:rsidRPr="00A71D81" w:rsidRDefault="00B051BE" w:rsidP="00EF3662">
      <w:pPr>
        <w:jc w:val="center"/>
        <w:rPr>
          <w:rFonts w:ascii="GHEA Grapalat" w:hAnsi="GHEA Grapalat"/>
          <w:b/>
          <w:sz w:val="20"/>
          <w:lang w:val="hy-AM"/>
        </w:rPr>
      </w:pPr>
    </w:p>
    <w:p w:rsidR="00096865" w:rsidRPr="00A71D81" w:rsidRDefault="00955A1E" w:rsidP="00EF3662">
      <w:pPr>
        <w:jc w:val="center"/>
        <w:rPr>
          <w:rFonts w:ascii="GHEA Grapalat" w:hAnsi="GHEA Grapalat" w:cs="Arial"/>
          <w:b/>
          <w:sz w:val="20"/>
          <w:lang w:val="hy-AM"/>
        </w:rPr>
      </w:pPr>
      <w:r w:rsidRPr="00A71D81">
        <w:rPr>
          <w:rFonts w:ascii="GHEA Grapalat" w:hAnsi="GHEA Grapalat"/>
          <w:b/>
          <w:sz w:val="20"/>
          <w:lang w:val="hy-AM"/>
        </w:rPr>
        <w:t xml:space="preserve">4.  </w:t>
      </w:r>
      <w:r w:rsidRPr="00A71D81">
        <w:rPr>
          <w:rFonts w:ascii="GHEA Grapalat" w:hAnsi="GHEA Grapalat" w:cs="Sylfaen"/>
          <w:b/>
          <w:sz w:val="20"/>
          <w:lang w:val="hy-AM"/>
        </w:rPr>
        <w:t>ՀԱՅՏԸՆԵՐԿԱՅԱՑՆԵԼՈՒԿԱՐԳԸ</w:t>
      </w:r>
    </w:p>
    <w:p w:rsidR="00096865" w:rsidRPr="00A71D81" w:rsidRDefault="00096865" w:rsidP="00EF3662">
      <w:pPr>
        <w:jc w:val="center"/>
        <w:rPr>
          <w:rFonts w:ascii="GHEA Grapalat" w:hAnsi="GHEA Grapalat"/>
          <w:b/>
          <w:sz w:val="20"/>
          <w:lang w:val="hy-AM"/>
        </w:rPr>
      </w:pPr>
    </w:p>
    <w:p w:rsidR="00096865" w:rsidRPr="00A71D81" w:rsidRDefault="00096865" w:rsidP="00EF3662">
      <w:pPr>
        <w:ind w:firstLine="567"/>
        <w:jc w:val="both"/>
        <w:rPr>
          <w:rFonts w:ascii="GHEA Grapalat" w:hAnsi="GHEA Grapalat"/>
          <w:sz w:val="20"/>
          <w:lang w:val="hy-AM"/>
        </w:rPr>
      </w:pPr>
      <w:r w:rsidRPr="00A71D81">
        <w:rPr>
          <w:rFonts w:ascii="GHEA Grapalat" w:hAnsi="GHEA Grapalat"/>
          <w:sz w:val="20"/>
          <w:lang w:val="hy-AM"/>
        </w:rPr>
        <w:t>4</w:t>
      </w:r>
      <w:r w:rsidRPr="00A71D81">
        <w:rPr>
          <w:rFonts w:ascii="GHEA Grapalat" w:hAnsi="GHEA Grapalat" w:cs="Sylfaen"/>
          <w:sz w:val="20"/>
          <w:lang w:val="hy-AM"/>
        </w:rPr>
        <w:t xml:space="preserve">.1 Սույն ընթացակարգին մասնակցելու համար </w:t>
      </w:r>
      <w:r w:rsidR="000946A3" w:rsidRPr="00A71D81">
        <w:rPr>
          <w:rFonts w:ascii="GHEA Grapalat" w:hAnsi="GHEA Grapalat" w:cs="Sylfaen"/>
          <w:sz w:val="20"/>
          <w:lang w:val="hy-AM"/>
        </w:rPr>
        <w:t xml:space="preserve">մասնակիցը </w:t>
      </w:r>
      <w:r w:rsidR="00926875" w:rsidRPr="00A71D81">
        <w:rPr>
          <w:rFonts w:ascii="GHEA Grapalat" w:hAnsi="GHEA Grapalat" w:cs="Sylfaen"/>
          <w:sz w:val="20"/>
          <w:lang w:val="hy-AM"/>
        </w:rPr>
        <w:t xml:space="preserve">հանձնաժողովին ներկայացնում է </w:t>
      </w:r>
      <w:r w:rsidR="000946A3" w:rsidRPr="00A71D81">
        <w:rPr>
          <w:rFonts w:ascii="GHEA Grapalat" w:hAnsi="GHEA Grapalat" w:cs="Sylfaen"/>
          <w:sz w:val="20"/>
          <w:lang w:val="hy-AM"/>
        </w:rPr>
        <w:t>հայտ</w:t>
      </w:r>
      <w:r w:rsidR="004D5671" w:rsidRPr="00A71D81">
        <w:rPr>
          <w:rFonts w:ascii="GHEA Grapalat" w:hAnsi="GHEA Grapalat" w:cs="Tahoma"/>
          <w:sz w:val="20"/>
          <w:lang w:val="hy-AM"/>
        </w:rPr>
        <w:t>։</w:t>
      </w:r>
      <w:r w:rsidR="00220ACB" w:rsidRPr="00A71D81">
        <w:rPr>
          <w:rFonts w:ascii="GHEA Grapalat" w:hAnsi="GHEA Grapalat" w:cs="Sylfaen"/>
          <w:sz w:val="20"/>
          <w:lang w:val="hy-AM"/>
        </w:rPr>
        <w:t xml:space="preserve">Հայտը սույն հրավերի հիման վրա </w:t>
      </w:r>
      <w:r w:rsidR="00051B7F" w:rsidRPr="00A71D81">
        <w:rPr>
          <w:rFonts w:ascii="GHEA Grapalat" w:hAnsi="GHEA Grapalat" w:cs="Sylfaen"/>
          <w:sz w:val="20"/>
          <w:lang w:val="hy-AM"/>
        </w:rPr>
        <w:t>մ</w:t>
      </w:r>
      <w:r w:rsidR="00220ACB" w:rsidRPr="00A71D81">
        <w:rPr>
          <w:rFonts w:ascii="GHEA Grapalat" w:hAnsi="GHEA Grapalat" w:cs="Sylfaen"/>
          <w:sz w:val="20"/>
          <w:lang w:val="hy-AM"/>
        </w:rPr>
        <w:t>ասնակցի կողմից ներկայացվող առաջարկն</w:t>
      </w:r>
      <w:r w:rsidR="005F1F95" w:rsidRPr="00A71D81">
        <w:rPr>
          <w:rFonts w:ascii="GHEA Grapalat" w:hAnsi="GHEA Grapalat" w:cs="Sylfaen"/>
          <w:sz w:val="20"/>
          <w:lang w:val="hy-AM"/>
        </w:rPr>
        <w:t xml:space="preserve"> է:</w:t>
      </w:r>
    </w:p>
    <w:p w:rsidR="00486B55" w:rsidRPr="00A71D81" w:rsidRDefault="00096865" w:rsidP="00EF3662">
      <w:pPr>
        <w:pStyle w:val="23"/>
        <w:spacing w:line="240" w:lineRule="auto"/>
        <w:ind w:firstLine="567"/>
        <w:rPr>
          <w:rFonts w:ascii="GHEA Grapalat" w:hAnsi="GHEA Grapalat" w:cs="Sylfaen"/>
          <w:szCs w:val="24"/>
          <w:lang w:val="hy-AM"/>
        </w:rPr>
      </w:pPr>
      <w:r w:rsidRPr="00A71D81">
        <w:rPr>
          <w:rFonts w:ascii="GHEA Grapalat" w:hAnsi="GHEA Grapalat" w:cs="Sylfaen"/>
        </w:rPr>
        <w:t>Մասնակիցըկարող</w:t>
      </w:r>
      <w:r w:rsidR="000946A3" w:rsidRPr="00A71D81">
        <w:rPr>
          <w:rFonts w:ascii="GHEA Grapalat" w:hAnsi="GHEA Grapalat" w:cs="Sylfaen"/>
        </w:rPr>
        <w:t>է</w:t>
      </w:r>
      <w:r w:rsidRPr="00A71D81">
        <w:rPr>
          <w:rFonts w:ascii="GHEA Grapalat" w:hAnsi="GHEA Grapalat" w:cs="Sylfaen"/>
        </w:rPr>
        <w:t>հայտներկայացնելինչպեսյուրաքանչյուրչափաբաժնի</w:t>
      </w:r>
      <w:r w:rsidRPr="00A71D81">
        <w:rPr>
          <w:rFonts w:ascii="GHEA Grapalat" w:hAnsi="GHEA Grapalat"/>
          <w:lang w:val="hy-AM"/>
        </w:rPr>
        <w:t xml:space="preserve">, </w:t>
      </w:r>
      <w:r w:rsidRPr="00A71D81">
        <w:rPr>
          <w:rFonts w:ascii="GHEA Grapalat" w:hAnsi="GHEA Grapalat" w:cs="Sylfaen"/>
        </w:rPr>
        <w:t>այնպեսէլմիքանիկամբոլորչափաբաժիններիհամար</w:t>
      </w:r>
      <w:r w:rsidR="004D5671" w:rsidRPr="00A71D81">
        <w:rPr>
          <w:rFonts w:ascii="GHEA Grapalat" w:hAnsi="GHEA Grapalat" w:cs="Sylfaen"/>
          <w:szCs w:val="24"/>
          <w:lang w:val="hy-AM"/>
        </w:rPr>
        <w:t>։</w:t>
      </w:r>
    </w:p>
    <w:p w:rsidR="00096865" w:rsidRPr="00A71D81" w:rsidRDefault="000946A3" w:rsidP="00EF3662">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Հ</w:t>
      </w:r>
      <w:r w:rsidR="00096865" w:rsidRPr="00A71D81">
        <w:rPr>
          <w:rFonts w:ascii="GHEA Grapalat" w:hAnsi="GHEA Grapalat" w:cs="Sylfaen"/>
          <w:szCs w:val="24"/>
          <w:lang w:val="hy-AM"/>
        </w:rPr>
        <w:t xml:space="preserve">այտը ներկայացվում </w:t>
      </w:r>
      <w:r w:rsidRPr="00A71D81">
        <w:rPr>
          <w:rFonts w:ascii="GHEA Grapalat" w:hAnsi="GHEA Grapalat" w:cs="Sylfaen"/>
          <w:szCs w:val="24"/>
          <w:lang w:val="hy-AM"/>
        </w:rPr>
        <w:t xml:space="preserve">է </w:t>
      </w:r>
      <w:r w:rsidR="00096865" w:rsidRPr="00A71D81">
        <w:rPr>
          <w:rFonts w:ascii="GHEA Grapalat" w:hAnsi="GHEA Grapalat" w:cs="Sylfaen"/>
          <w:szCs w:val="24"/>
          <w:lang w:val="hy-AM"/>
        </w:rPr>
        <w:t>մինչև դրա համար սույն հրավերով սահմանված ժամկետի ավարտը</w:t>
      </w:r>
      <w:r w:rsidR="004D5671" w:rsidRPr="00A71D81">
        <w:rPr>
          <w:rFonts w:ascii="GHEA Grapalat" w:hAnsi="GHEA Grapalat" w:cs="Sylfaen"/>
          <w:szCs w:val="24"/>
          <w:lang w:val="hy-AM"/>
        </w:rPr>
        <w:t>։</w:t>
      </w:r>
    </w:p>
    <w:p w:rsidR="00096865" w:rsidRPr="00A71D81" w:rsidRDefault="000946A3" w:rsidP="00EF3662">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Հ</w:t>
      </w:r>
      <w:r w:rsidR="00096865" w:rsidRPr="00A71D81">
        <w:rPr>
          <w:rFonts w:ascii="GHEA Grapalat" w:hAnsi="GHEA Grapalat" w:cs="Sylfaen"/>
          <w:szCs w:val="24"/>
          <w:lang w:val="hy-AM"/>
        </w:rPr>
        <w:t xml:space="preserve">այտի պատրաստման կարգը նկարագրված է սույն հրավերի </w:t>
      </w:r>
      <w:r w:rsidR="00DD4F48" w:rsidRPr="00A71D81">
        <w:rPr>
          <w:rFonts w:ascii="GHEA Grapalat" w:hAnsi="GHEA Grapalat" w:cs="Sylfaen"/>
          <w:szCs w:val="24"/>
          <w:lang w:val="hy-AM"/>
        </w:rPr>
        <w:t>2-րդ</w:t>
      </w:r>
      <w:r w:rsidR="00096865" w:rsidRPr="00A71D81">
        <w:rPr>
          <w:rFonts w:ascii="GHEA Grapalat" w:hAnsi="GHEA Grapalat" w:cs="Sylfaen"/>
          <w:szCs w:val="24"/>
          <w:lang w:val="hy-AM"/>
        </w:rPr>
        <w:t xml:space="preserve"> մասում` </w:t>
      </w:r>
      <w:r w:rsidR="00230D10">
        <w:rPr>
          <w:rFonts w:ascii="GHEA Grapalat" w:hAnsi="GHEA Grapalat" w:cs="Sylfaen"/>
          <w:szCs w:val="24"/>
          <w:lang w:val="hy-AM"/>
        </w:rPr>
        <w:t>ՀՄԱ</w:t>
      </w:r>
      <w:r w:rsidR="00AE26C8" w:rsidRPr="00A71D81">
        <w:rPr>
          <w:rFonts w:ascii="GHEA Grapalat" w:hAnsi="GHEA Grapalat" w:cs="Sylfaen"/>
          <w:szCs w:val="24"/>
          <w:lang w:val="hy-AM"/>
        </w:rPr>
        <w:t xml:space="preserve">մրցույթի </w:t>
      </w:r>
      <w:r w:rsidR="00096865" w:rsidRPr="00A71D81">
        <w:rPr>
          <w:rFonts w:ascii="GHEA Grapalat" w:hAnsi="GHEA Grapalat" w:cs="Sylfaen"/>
          <w:szCs w:val="24"/>
          <w:lang w:val="hy-AM"/>
        </w:rPr>
        <w:t>հայտերը պատրաստելու հրահանգում</w:t>
      </w:r>
      <w:r w:rsidR="004D5671" w:rsidRPr="00A71D81">
        <w:rPr>
          <w:rFonts w:ascii="GHEA Grapalat" w:hAnsi="GHEA Grapalat" w:cs="Sylfaen"/>
          <w:szCs w:val="24"/>
          <w:lang w:val="hy-AM"/>
        </w:rPr>
        <w:t>։</w:t>
      </w:r>
    </w:p>
    <w:p w:rsidR="00A232D9" w:rsidRPr="00A71D81" w:rsidRDefault="00096865" w:rsidP="00EF3662">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 xml:space="preserve">4.2  Ընթացակարգի հայտերն անհրաժեշտ է ներկայացնել </w:t>
      </w:r>
      <w:r w:rsidR="00E601A1" w:rsidRPr="00A71D81">
        <w:rPr>
          <w:rFonts w:ascii="GHEA Grapalat" w:hAnsi="GHEA Grapalat" w:cs="Sylfaen"/>
          <w:szCs w:val="24"/>
          <w:lang w:val="hy-AM"/>
        </w:rPr>
        <w:t xml:space="preserve">հանձնաժողովին </w:t>
      </w:r>
      <w:r w:rsidRPr="00A71D81">
        <w:rPr>
          <w:rFonts w:ascii="GHEA Grapalat" w:hAnsi="GHEA Grapalat" w:cs="Sylfaen"/>
          <w:szCs w:val="24"/>
          <w:lang w:val="hy-AM"/>
        </w:rPr>
        <w:t xml:space="preserve">ոչ ուշ, քան սույն ընթացակարգի հայտարարությունը և հրավերը </w:t>
      </w:r>
      <w:r w:rsidR="00E601A1" w:rsidRPr="00A71D81">
        <w:rPr>
          <w:rFonts w:ascii="GHEA Grapalat" w:hAnsi="GHEA Grapalat" w:cs="Sylfaen"/>
          <w:szCs w:val="24"/>
          <w:lang w:val="hy-AM"/>
        </w:rPr>
        <w:t xml:space="preserve">տեղեկագրում </w:t>
      </w:r>
      <w:r w:rsidR="00585E16" w:rsidRPr="00A71D81">
        <w:rPr>
          <w:rFonts w:ascii="GHEA Grapalat" w:hAnsi="GHEA Grapalat" w:cs="Sylfaen"/>
          <w:szCs w:val="24"/>
          <w:lang w:val="hy-AM"/>
        </w:rPr>
        <w:t>հ</w:t>
      </w:r>
      <w:r w:rsidRPr="00A71D81">
        <w:rPr>
          <w:rFonts w:ascii="GHEA Grapalat" w:hAnsi="GHEA Grapalat" w:cs="Sylfaen"/>
          <w:szCs w:val="24"/>
          <w:lang w:val="hy-AM"/>
        </w:rPr>
        <w:t xml:space="preserve">րապարակվելու </w:t>
      </w:r>
      <w:r w:rsidR="00E46DBA" w:rsidRPr="00A71D81">
        <w:rPr>
          <w:rFonts w:ascii="GHEA Grapalat" w:hAnsi="GHEA Grapalat" w:cs="Sylfaen"/>
          <w:szCs w:val="24"/>
          <w:lang w:val="hy-AM"/>
        </w:rPr>
        <w:t xml:space="preserve">օրվանից </w:t>
      </w:r>
      <w:r w:rsidRPr="00A71D81">
        <w:rPr>
          <w:rFonts w:ascii="GHEA Grapalat" w:hAnsi="GHEA Grapalat" w:cs="Sylfaen"/>
          <w:szCs w:val="24"/>
          <w:lang w:val="hy-AM"/>
        </w:rPr>
        <w:t xml:space="preserve">հաշված </w:t>
      </w:r>
      <w:r w:rsidR="00A76C15" w:rsidRPr="00A71D81">
        <w:rPr>
          <w:rFonts w:ascii="GHEA Grapalat" w:hAnsi="GHEA Grapalat" w:cs="Sylfaen"/>
          <w:szCs w:val="24"/>
          <w:lang w:val="hy-AM"/>
        </w:rPr>
        <w:t>«</w:t>
      </w:r>
      <w:r w:rsidRPr="00A71D81">
        <w:rPr>
          <w:rFonts w:ascii="GHEA Grapalat" w:hAnsi="GHEA Grapalat" w:cs="Sylfaen"/>
          <w:szCs w:val="24"/>
          <w:lang w:val="hy-AM"/>
        </w:rPr>
        <w:t>-</w:t>
      </w:r>
      <w:r w:rsidR="00230D10">
        <w:rPr>
          <w:rFonts w:ascii="GHEA Grapalat" w:hAnsi="GHEA Grapalat" w:cs="Sylfaen"/>
          <w:szCs w:val="24"/>
          <w:lang w:val="hy-AM"/>
        </w:rPr>
        <w:t>3</w:t>
      </w:r>
      <w:r w:rsidRPr="00A71D81">
        <w:rPr>
          <w:rFonts w:ascii="GHEA Grapalat" w:hAnsi="GHEA Grapalat" w:cs="Sylfaen"/>
          <w:szCs w:val="24"/>
          <w:lang w:val="hy-AM"/>
        </w:rPr>
        <w:t>-</w:t>
      </w:r>
      <w:r w:rsidR="00A76C15" w:rsidRPr="00A71D81">
        <w:rPr>
          <w:rFonts w:ascii="GHEA Grapalat" w:hAnsi="GHEA Grapalat" w:cs="Sylfaen"/>
          <w:szCs w:val="24"/>
          <w:lang w:val="hy-AM"/>
        </w:rPr>
        <w:t>»</w:t>
      </w:r>
      <w:r w:rsidRPr="00A71D81">
        <w:rPr>
          <w:rFonts w:ascii="GHEA Grapalat" w:hAnsi="GHEA Grapalat" w:cs="Sylfaen"/>
          <w:szCs w:val="24"/>
          <w:lang w:val="hy-AM"/>
        </w:rPr>
        <w:t xml:space="preserve">րդ օրվա ժամը </w:t>
      </w:r>
      <w:r w:rsidR="00A76C15" w:rsidRPr="00A71D81">
        <w:rPr>
          <w:rFonts w:ascii="GHEA Grapalat" w:hAnsi="GHEA Grapalat" w:cs="Sylfaen"/>
          <w:szCs w:val="24"/>
          <w:lang w:val="hy-AM"/>
        </w:rPr>
        <w:t>«</w:t>
      </w:r>
      <w:r w:rsidR="005B401F" w:rsidRPr="005B401F">
        <w:rPr>
          <w:rFonts w:ascii="GHEA Grapalat" w:hAnsi="GHEA Grapalat" w:cs="Sylfaen"/>
          <w:sz w:val="24"/>
          <w:szCs w:val="24"/>
          <w:vertAlign w:val="subscript"/>
          <w:lang w:val="hy-AM"/>
        </w:rPr>
        <w:t>14.30</w:t>
      </w:r>
      <w:r w:rsidR="00A76C15" w:rsidRPr="00A71D81">
        <w:rPr>
          <w:rFonts w:ascii="GHEA Grapalat" w:hAnsi="GHEA Grapalat" w:cs="Sylfaen"/>
          <w:szCs w:val="24"/>
          <w:lang w:val="hy-AM"/>
        </w:rPr>
        <w:t>»</w:t>
      </w:r>
      <w:r w:rsidRPr="00A71D81">
        <w:rPr>
          <w:rFonts w:ascii="GHEA Grapalat" w:hAnsi="GHEA Grapalat" w:cs="Sylfaen"/>
          <w:szCs w:val="24"/>
          <w:lang w:val="hy-AM"/>
        </w:rPr>
        <w:t>-ն</w:t>
      </w:r>
      <w:r w:rsidR="004A08CB" w:rsidRPr="00A71D81">
        <w:rPr>
          <w:rFonts w:ascii="GHEA Grapalat" w:hAnsi="GHEA Grapalat" w:cs="Sylfaen"/>
          <w:szCs w:val="24"/>
          <w:lang w:val="hy-AM"/>
        </w:rPr>
        <w:t xml:space="preserve"> «</w:t>
      </w:r>
      <w:r w:rsidR="00230D10">
        <w:rPr>
          <w:rFonts w:ascii="GHEA Grapalat" w:hAnsi="GHEA Grapalat" w:cs="Sylfaen"/>
          <w:sz w:val="24"/>
          <w:szCs w:val="24"/>
          <w:vertAlign w:val="subscript"/>
          <w:lang w:val="hy-AM"/>
        </w:rPr>
        <w:t>Ք</w:t>
      </w:r>
      <w:r w:rsidR="00230D10">
        <w:rPr>
          <w:rFonts w:ascii="Times New Roman" w:hAnsi="Times New Roman"/>
          <w:sz w:val="24"/>
          <w:szCs w:val="24"/>
          <w:vertAlign w:val="subscript"/>
          <w:lang w:val="hy-AM"/>
        </w:rPr>
        <w:t xml:space="preserve">․Աբովան Հատիսի </w:t>
      </w:r>
      <w:r w:rsidR="00230D10">
        <w:rPr>
          <w:rFonts w:ascii="GHEA Grapalat" w:hAnsi="GHEA Grapalat" w:cs="Sylfaen"/>
          <w:sz w:val="24"/>
          <w:szCs w:val="24"/>
          <w:vertAlign w:val="subscript"/>
          <w:lang w:val="hy-AM"/>
        </w:rPr>
        <w:t>6</w:t>
      </w:r>
      <w:r w:rsidR="004A08CB" w:rsidRPr="00A71D81">
        <w:rPr>
          <w:rFonts w:ascii="GHEA Grapalat" w:hAnsi="GHEA Grapalat" w:cs="Sylfaen"/>
          <w:szCs w:val="24"/>
          <w:lang w:val="hy-AM"/>
        </w:rPr>
        <w:t>» հասցեով</w:t>
      </w:r>
    </w:p>
    <w:p w:rsidR="00A232D9" w:rsidRPr="00A71D81" w:rsidRDefault="00A232D9" w:rsidP="00A232D9">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 xml:space="preserve">Ընթացակարգի հայտերը ստանում և հայտերի գրանցամատյանում գրանցում է հանձնաժողովի քարտուղար </w:t>
      </w:r>
      <w:r w:rsidRPr="00A71D81">
        <w:rPr>
          <w:rFonts w:ascii="GHEA Grapalat" w:hAnsi="GHEA Grapalat"/>
          <w:sz w:val="24"/>
          <w:szCs w:val="24"/>
        </w:rPr>
        <w:t>«</w:t>
      </w:r>
      <w:r w:rsidRPr="00A71D81">
        <w:rPr>
          <w:rFonts w:ascii="GHEA Grapalat" w:hAnsi="GHEA Grapalat" w:cs="Sylfaen"/>
          <w:sz w:val="24"/>
          <w:szCs w:val="24"/>
          <w:vertAlign w:val="subscript"/>
          <w:lang w:val="hy-AM"/>
        </w:rPr>
        <w:t>հանձնաժողովի քարտուղար</w:t>
      </w:r>
      <w:r w:rsidR="005B401F" w:rsidRPr="005B401F">
        <w:rPr>
          <w:rFonts w:ascii="GHEA Grapalat" w:hAnsi="GHEA Grapalat" w:cs="Sylfaen"/>
          <w:sz w:val="24"/>
          <w:szCs w:val="24"/>
          <w:vertAlign w:val="subscript"/>
          <w:lang w:val="hy-AM"/>
        </w:rPr>
        <w:t xml:space="preserve"> Ա.Արսենյան</w:t>
      </w:r>
      <w:r w:rsidRPr="00A71D81">
        <w:rPr>
          <w:rFonts w:ascii="GHEA Grapalat" w:hAnsi="GHEA Grapalat"/>
          <w:sz w:val="24"/>
          <w:szCs w:val="24"/>
        </w:rPr>
        <w:t>»</w:t>
      </w:r>
      <w:r w:rsidRPr="00A71D81">
        <w:rPr>
          <w:rFonts w:ascii="GHEA Grapalat" w:hAnsi="GHEA Grapalat" w:cs="Sylfaen"/>
          <w:szCs w:val="24"/>
          <w:lang w:val="hy-AM"/>
        </w:rPr>
        <w:t>։ Հայտերը քարտուղարի կողմից գրանցվում են գրանցամատյանում` ըստ դրանց ստացման հերթականության` գրանցամատյանում նշելով գրանցման համարը, օրը և ժամը: Մասնակցի պահանջով դրա մասին տրվում է տեղեկանք։ Հայտերը ներկայացնելու վերջնաժամկետը լրանալուց հետո ներկայացված հայտերը գրանցամատյանում չեն գրանցվում և դրանք` ստանալու օրվան հաջորդող երկու աշխատանքային օրվա ընթացքում քարտուղարի կողմից վերադարձվում են:</w:t>
      </w:r>
    </w:p>
    <w:p w:rsidR="00B67CCD" w:rsidRPr="00A71D81" w:rsidRDefault="00B67CCD" w:rsidP="00EF3662">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4.</w:t>
      </w:r>
      <w:r w:rsidR="0028726A" w:rsidRPr="00A71D81">
        <w:rPr>
          <w:rFonts w:ascii="GHEA Grapalat" w:hAnsi="GHEA Grapalat" w:cs="Sylfaen"/>
          <w:szCs w:val="24"/>
          <w:lang w:val="hy-AM"/>
        </w:rPr>
        <w:t xml:space="preserve">3 </w:t>
      </w:r>
      <w:r w:rsidRPr="00A71D81">
        <w:rPr>
          <w:rFonts w:ascii="GHEA Grapalat" w:hAnsi="GHEA Grapalat" w:cs="Sylfaen"/>
          <w:szCs w:val="24"/>
          <w:lang w:val="hy-AM"/>
        </w:rPr>
        <w:t>Մասնակիցը հայտով ներկայացնում է`</w:t>
      </w:r>
    </w:p>
    <w:p w:rsidR="003850A0" w:rsidRPr="00A71D81" w:rsidRDefault="003850A0" w:rsidP="003850A0">
      <w:pPr>
        <w:pStyle w:val="23"/>
        <w:spacing w:line="240" w:lineRule="auto"/>
        <w:ind w:firstLine="567"/>
        <w:rPr>
          <w:rFonts w:ascii="GHEA Grapalat" w:hAnsi="GHEA Grapalat" w:cs="Sylfaen"/>
          <w:szCs w:val="24"/>
          <w:lang w:val="hy-AM"/>
        </w:rPr>
      </w:pPr>
      <w:bookmarkStart w:id="10" w:name="_Hlk9261647"/>
      <w:r w:rsidRPr="00A71D81">
        <w:rPr>
          <w:rFonts w:ascii="GHEA Grapalat" w:hAnsi="GHEA Grapalat" w:cs="Sylfaen"/>
          <w:szCs w:val="24"/>
          <w:lang w:val="hy-AM"/>
        </w:rPr>
        <w:t>1) իր կողմից հաստատված՝ սույն հրավերի 2-րդ մասի 2.1 կետով նախատեսված դիմում-հայտարարություն</w:t>
      </w:r>
      <w:r w:rsidR="006818C6" w:rsidRPr="00A71D81">
        <w:rPr>
          <w:rFonts w:ascii="GHEA Grapalat" w:hAnsi="GHEA Grapalat" w:cs="Sylfaen"/>
          <w:szCs w:val="24"/>
          <w:lang w:val="hy-AM"/>
        </w:rPr>
        <w:t>`</w:t>
      </w:r>
      <w:r w:rsidR="006818C6" w:rsidRPr="00A71D81">
        <w:rPr>
          <w:rFonts w:ascii="GHEA Grapalat" w:hAnsi="GHEA Grapalat" w:cs="Sylfaen"/>
          <w:lang w:val="hy-AM"/>
        </w:rPr>
        <w:t xml:space="preserve"> նշելով էլեկտրոնային փոստի հասցեն, հարկ վճարողի հաշվառման համարը, գործունեության հասցեն և հեռախոսահամարը</w:t>
      </w:r>
      <w:r w:rsidRPr="00A71D81">
        <w:rPr>
          <w:rFonts w:ascii="GHEA Grapalat" w:hAnsi="GHEA Grapalat" w:cs="Sylfaen"/>
          <w:szCs w:val="24"/>
          <w:lang w:val="hy-AM"/>
        </w:rPr>
        <w:t>, որը ներառում է`</w:t>
      </w:r>
    </w:p>
    <w:p w:rsidR="003850A0" w:rsidRPr="00A71D81" w:rsidRDefault="003850A0" w:rsidP="003850A0">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 xml:space="preserve">ա) </w:t>
      </w:r>
      <w:r w:rsidR="000356CC" w:rsidRPr="00A71D81">
        <w:rPr>
          <w:rFonts w:ascii="GHEA Grapalat" w:hAnsi="GHEA Grapalat" w:cs="Sylfaen"/>
          <w:szCs w:val="24"/>
          <w:lang w:val="hy-AM"/>
        </w:rPr>
        <w:t xml:space="preserve">հավաստում </w:t>
      </w:r>
      <w:r w:rsidRPr="00A71D81">
        <w:rPr>
          <w:rFonts w:ascii="GHEA Grapalat" w:hAnsi="GHEA Grapalat" w:cs="Sylfaen"/>
          <w:szCs w:val="24"/>
          <w:lang w:val="hy-AM"/>
        </w:rPr>
        <w:t>սույն հրավերով սահմանված մասնակ</w:t>
      </w:r>
      <w:r w:rsidRPr="00A71D81">
        <w:rPr>
          <w:rFonts w:ascii="GHEA Grapalat" w:hAnsi="GHEA Grapalat" w:cs="Sylfaen"/>
          <w:szCs w:val="24"/>
          <w:lang w:val="hy-AM"/>
        </w:rPr>
        <w:softHyphen/>
        <w:t xml:space="preserve">ցության իրավունքի պահանջներին իր </w:t>
      </w:r>
      <w:r w:rsidR="00E56508">
        <w:rPr>
          <w:rFonts w:ascii="GHEA Grapalat" w:hAnsi="GHEA Grapalat" w:cs="Sylfaen"/>
          <w:szCs w:val="24"/>
          <w:lang w:val="hy-AM"/>
        </w:rPr>
        <w:t xml:space="preserve"> և իրեն փոխկապակցված անձանց </w:t>
      </w:r>
      <w:r w:rsidRPr="00A71D81">
        <w:rPr>
          <w:rFonts w:ascii="GHEA Grapalat" w:hAnsi="GHEA Grapalat" w:cs="Sylfaen"/>
          <w:szCs w:val="24"/>
          <w:lang w:val="hy-AM"/>
        </w:rPr>
        <w:t>տվյալների համապատասխանության մասին.</w:t>
      </w:r>
    </w:p>
    <w:p w:rsidR="00C63E1C" w:rsidRPr="00A71D81" w:rsidRDefault="003850A0" w:rsidP="00972668">
      <w:pPr>
        <w:shd w:val="clear" w:color="auto" w:fill="FFFFFF"/>
        <w:ind w:firstLine="567"/>
        <w:jc w:val="both"/>
        <w:rPr>
          <w:rFonts w:ascii="GHEA Grapalat" w:hAnsi="GHEA Grapalat" w:cs="Sylfaen"/>
          <w:sz w:val="20"/>
          <w:lang w:val="hy-AM"/>
        </w:rPr>
      </w:pPr>
      <w:r w:rsidRPr="00A71D81">
        <w:rPr>
          <w:rFonts w:ascii="GHEA Grapalat" w:hAnsi="GHEA Grapalat" w:cs="Sylfaen"/>
          <w:sz w:val="20"/>
          <w:lang w:val="hy-AM"/>
        </w:rPr>
        <w:lastRenderedPageBreak/>
        <w:t>բ)</w:t>
      </w:r>
      <w:r w:rsidR="00C63E1C" w:rsidRPr="00A71D81">
        <w:rPr>
          <w:rFonts w:ascii="GHEA Grapalat" w:hAnsi="GHEA Grapalat" w:cs="Sylfaen"/>
          <w:sz w:val="20"/>
          <w:lang w:val="hy-AM"/>
        </w:rPr>
        <w:t xml:space="preserve">հավաստում՝ ընտրված մասնակից ճանաչվելու դեպքում, սույն </w:t>
      </w:r>
      <w:r w:rsidR="00E56508">
        <w:rPr>
          <w:rFonts w:ascii="GHEA Grapalat" w:hAnsi="GHEA Grapalat" w:cs="Sylfaen"/>
          <w:sz w:val="20"/>
          <w:lang w:val="hy-AM"/>
        </w:rPr>
        <w:t>հրավերով</w:t>
      </w:r>
      <w:r w:rsidR="00C63E1C" w:rsidRPr="00A71D81">
        <w:rPr>
          <w:rFonts w:ascii="GHEA Grapalat" w:hAnsi="GHEA Grapalat" w:cs="Sylfaen"/>
          <w:sz w:val="20"/>
          <w:lang w:val="hy-AM"/>
        </w:rPr>
        <w:t>սահմանված կարգով և ժամկետում, որակավորման ապահովում ներկայացնելու պարտավորության մասին</w:t>
      </w:r>
      <w:r w:rsidR="00E038DA" w:rsidRPr="00A71D81">
        <w:rPr>
          <w:rFonts w:ascii="GHEA Grapalat" w:hAnsi="GHEA Grapalat" w:cs="Sylfaen"/>
          <w:sz w:val="20"/>
          <w:lang w:val="hy-AM"/>
        </w:rPr>
        <w:t>.</w:t>
      </w:r>
    </w:p>
    <w:p w:rsidR="003850A0" w:rsidRPr="00A71D81" w:rsidRDefault="003850A0" w:rsidP="003850A0">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 xml:space="preserve">գ) հայտարարություն սույն ընթացակարգի շրջանակում </w:t>
      </w:r>
      <w:r w:rsidR="00D30C7A">
        <w:rPr>
          <w:rFonts w:ascii="GHEA Grapalat" w:hAnsi="GHEA Grapalat" w:cs="Sylfaen"/>
          <w:szCs w:val="24"/>
          <w:lang w:val="hy-AM"/>
        </w:rPr>
        <w:t xml:space="preserve">անբարեխիղճ մրցակցության, </w:t>
      </w:r>
      <w:r w:rsidRPr="00A71D81">
        <w:rPr>
          <w:rFonts w:ascii="GHEA Grapalat" w:hAnsi="GHEA Grapalat" w:cs="Sylfaen"/>
          <w:szCs w:val="24"/>
          <w:lang w:val="hy-AM"/>
        </w:rPr>
        <w:t xml:space="preserve">գերիշխող դիրքի չարաշահման և հակամրցակցային համաձայնության բացակայության մասին. </w:t>
      </w:r>
    </w:p>
    <w:p w:rsidR="0059404D" w:rsidRPr="00A71D81" w:rsidRDefault="003850A0" w:rsidP="003850A0">
      <w:pPr>
        <w:pStyle w:val="23"/>
        <w:spacing w:line="240" w:lineRule="auto"/>
        <w:ind w:firstLine="567"/>
        <w:rPr>
          <w:rFonts w:ascii="GHEA Grapalat" w:hAnsi="GHEA Grapalat" w:cs="Sylfaen"/>
          <w:szCs w:val="24"/>
          <w:lang w:val="hy-AM"/>
        </w:rPr>
      </w:pPr>
      <w:bookmarkStart w:id="11" w:name="_Hlk9261892"/>
      <w:bookmarkEnd w:id="10"/>
      <w:r w:rsidRPr="00A71D81">
        <w:rPr>
          <w:rFonts w:ascii="GHEA Grapalat" w:hAnsi="GHEA Grapalat" w:cs="Sylfaen"/>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5F1C06" w:rsidRPr="005F1C06" w:rsidRDefault="0059404D" w:rsidP="005F1C06">
      <w:pPr>
        <w:pStyle w:val="norm"/>
        <w:spacing w:line="240" w:lineRule="auto"/>
        <w:ind w:firstLine="630"/>
        <w:rPr>
          <w:rFonts w:ascii="Cambria Math" w:hAnsi="Cambria Math" w:cs="Sylfaen"/>
          <w:szCs w:val="24"/>
          <w:lang w:val="hy-AM"/>
        </w:rPr>
      </w:pPr>
      <w:r w:rsidRPr="00A71D81">
        <w:rPr>
          <w:rFonts w:ascii="GHEA Grapalat" w:hAnsi="GHEA Grapalat"/>
          <w:sz w:val="20"/>
          <w:lang w:val="hy-AM"/>
        </w:rPr>
        <w:t xml:space="preserve">ե) </w:t>
      </w:r>
      <w:r w:rsidR="005F1C06" w:rsidRPr="00BF58CA">
        <w:rPr>
          <w:rFonts w:ascii="GHEA Grapalat" w:hAnsi="GHEA Grapalat" w:cs="Sylfaen"/>
          <w:sz w:val="20"/>
          <w:szCs w:val="24"/>
          <w:lang w:val="hy-AM" w:eastAsia="en-US"/>
        </w:rPr>
        <w:t xml:space="preserve">իրական </w:t>
      </w:r>
      <w:r w:rsidR="005F1C06" w:rsidRPr="005F1C06">
        <w:rPr>
          <w:rFonts w:ascii="GHEA Grapalat" w:hAnsi="GHEA Grapalat" w:cs="Sylfaen"/>
          <w:sz w:val="20"/>
          <w:szCs w:val="24"/>
          <w:lang w:val="hy-AM" w:eastAsia="en-US"/>
        </w:rPr>
        <w:t xml:space="preserve">շահառուների վերաբերյալ հայտարարագիր՝ համաձայն հավելված 1-ի: Հայտարարագիր չի ներկայացվում, եթե մասնակիցը անհատ ձեռնարկատեր կամ ֆիզիկական անձ է: </w:t>
      </w:r>
      <w:r w:rsidR="005F1C06" w:rsidRPr="005F1C06">
        <w:rPr>
          <w:rFonts w:ascii="GHEA Grapalat" w:hAnsi="GHEA Grapalat"/>
          <w:sz w:val="20"/>
          <w:lang w:val="hy-AM"/>
        </w:rPr>
        <w:t xml:space="preserve">Ընդ որում </w:t>
      </w:r>
      <w:r w:rsidR="005F1C06" w:rsidRPr="005F1C06">
        <w:rPr>
          <w:rFonts w:ascii="GHEA Grapalat" w:hAnsi="GHEA Grapalat" w:cs="Sylfaen"/>
          <w:sz w:val="20"/>
          <w:lang w:val="hy-AM"/>
        </w:rPr>
        <w:t>եթե մասնակիցը հայտարարվում է ընտրված մասնակից, ապա սույն պարբերությամբ նախատեսված հայտարարագիրը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5F1C06" w:rsidRPr="005F1C06">
        <w:rPr>
          <w:rFonts w:ascii="Cambria Math" w:hAnsi="Cambria Math" w:cs="Sylfaen"/>
          <w:sz w:val="20"/>
          <w:lang w:val="hy-AM"/>
        </w:rPr>
        <w:t>․</w:t>
      </w:r>
    </w:p>
    <w:p w:rsidR="003850A0" w:rsidRPr="00A71D81" w:rsidRDefault="005A51C8" w:rsidP="003850A0">
      <w:pPr>
        <w:pStyle w:val="norm"/>
        <w:spacing w:line="240" w:lineRule="auto"/>
        <w:ind w:firstLine="630"/>
        <w:rPr>
          <w:rFonts w:ascii="GHEA Grapalat" w:hAnsi="GHEA Grapalat"/>
          <w:sz w:val="20"/>
          <w:lang w:val="hy-AM"/>
        </w:rPr>
      </w:pPr>
      <w:r w:rsidRPr="005F1C06">
        <w:rPr>
          <w:rFonts w:ascii="GHEA Grapalat" w:hAnsi="GHEA Grapalat" w:cs="Sylfaen"/>
          <w:sz w:val="20"/>
          <w:szCs w:val="24"/>
          <w:lang w:val="hy-AM" w:eastAsia="en-US"/>
        </w:rPr>
        <w:t xml:space="preserve">2) </w:t>
      </w:r>
      <w:r w:rsidR="00737D93" w:rsidRPr="005F1C06">
        <w:rPr>
          <w:rFonts w:ascii="GHEA Grapalat" w:hAnsi="GHEA Grapalat" w:cs="Sylfaen"/>
          <w:sz w:val="20"/>
          <w:szCs w:val="24"/>
          <w:lang w:val="hy-AM" w:eastAsia="en-US"/>
        </w:rPr>
        <w:t xml:space="preserve">իր կողմից առաջարկվող ապրանքի տեխնիկական բնութագրերը, ինչպես նաև առաջարկվող ապրանքի ապրանքային նշանը, ֆիրմային անվանումը, </w:t>
      </w:r>
      <w:r w:rsidR="00E56508">
        <w:rPr>
          <w:rFonts w:ascii="GHEA Grapalat" w:hAnsi="GHEA Grapalat" w:cs="Sylfaen"/>
          <w:sz w:val="20"/>
          <w:szCs w:val="24"/>
          <w:lang w:val="hy-AM" w:eastAsia="en-US"/>
        </w:rPr>
        <w:t>մոդելը</w:t>
      </w:r>
      <w:r w:rsidR="00737D93" w:rsidRPr="005F1C06">
        <w:rPr>
          <w:rFonts w:ascii="GHEA Grapalat" w:hAnsi="GHEA Grapalat" w:cs="Sylfaen"/>
          <w:sz w:val="20"/>
          <w:szCs w:val="24"/>
          <w:lang w:val="hy-AM" w:eastAsia="en-US"/>
        </w:rPr>
        <w:t>և արտադրողի անվանումը (այսուհետ՝ ապրանքի ամբողջական նկարագիր</w:t>
      </w:r>
      <w:r w:rsidR="00737D93" w:rsidRPr="00A71D81">
        <w:rPr>
          <w:rFonts w:ascii="GHEA Grapalat" w:hAnsi="GHEA Grapalat" w:cs="Sylfaen"/>
          <w:sz w:val="20"/>
          <w:szCs w:val="24"/>
          <w:lang w:val="hy-AM" w:eastAsia="en-US"/>
        </w:rPr>
        <w:t>)</w:t>
      </w:r>
      <w:r w:rsidR="00C01EE8" w:rsidRPr="00A71D81">
        <w:rPr>
          <w:rFonts w:ascii="GHEA Grapalat" w:hAnsi="GHEA Grapalat" w:cs="Sylfaen"/>
          <w:sz w:val="20"/>
          <w:lang w:val="hy-AM"/>
        </w:rPr>
        <w:t xml:space="preserve">: Ընդ որում մասնակիցը կարող է ներկայացնել մեկից ավելի արտադրողների </w:t>
      </w:r>
      <w:r w:rsidR="00C01EE8" w:rsidRPr="00AE74A0">
        <w:rPr>
          <w:rFonts w:ascii="GHEA Grapalat" w:hAnsi="GHEA Grapalat" w:cs="Sylfaen"/>
          <w:sz w:val="20"/>
          <w:lang w:val="hy-AM"/>
        </w:rPr>
        <w:t xml:space="preserve">կողմից արտադրված, ինչպես նաև տարբեր ապրանքային նշան, ֆիրմային անվանում և </w:t>
      </w:r>
      <w:r w:rsidR="00AE74A0" w:rsidRPr="00AE74A0">
        <w:rPr>
          <w:rFonts w:ascii="GHEA Grapalat" w:hAnsi="GHEA Grapalat" w:cs="Sylfaen"/>
          <w:sz w:val="20"/>
          <w:lang w:val="hy-AM"/>
        </w:rPr>
        <w:t>մոդել</w:t>
      </w:r>
      <w:r w:rsidR="00C01EE8" w:rsidRPr="00AE74A0">
        <w:rPr>
          <w:rFonts w:ascii="GHEA Grapalat" w:hAnsi="GHEA Grapalat" w:cs="Sylfaen"/>
          <w:sz w:val="20"/>
          <w:lang w:val="hy-AM"/>
        </w:rPr>
        <w:t>ունեցող ապրանքներ</w:t>
      </w:r>
      <w:r w:rsidR="00CC049D" w:rsidRPr="00AE74A0">
        <w:rPr>
          <w:rFonts w:ascii="GHEA Grapalat" w:hAnsi="GHEA Grapalat" w:cs="Sylfaen"/>
          <w:sz w:val="20"/>
          <w:lang w:val="hy-AM"/>
        </w:rPr>
        <w:t>, եթե չի կիրառվում սույն մասի 1.1 կետի վերջին նախադասությամբ սահմանված պայմանը</w:t>
      </w:r>
      <w:r w:rsidR="00C01EE8" w:rsidRPr="00AE74A0">
        <w:rPr>
          <w:rFonts w:ascii="GHEA Grapalat" w:hAnsi="GHEA Grapalat" w:cs="Sylfaen"/>
          <w:sz w:val="20"/>
          <w:lang w:val="hy-AM"/>
        </w:rPr>
        <w:t>:</w:t>
      </w:r>
      <w:r w:rsidR="006265F4" w:rsidRPr="00AE74A0">
        <w:rPr>
          <w:rFonts w:ascii="GHEA Grapalat" w:hAnsi="GHEA Grapalat" w:cs="Sylfaen"/>
          <w:sz w:val="20"/>
          <w:szCs w:val="24"/>
          <w:vertAlign w:val="superscript"/>
          <w:lang w:val="hy-AM" w:eastAsia="en-US"/>
        </w:rPr>
        <w:t>7</w:t>
      </w:r>
      <w:r w:rsidR="003850A0" w:rsidRPr="00AE74A0">
        <w:rPr>
          <w:rStyle w:val="af6"/>
          <w:rFonts w:ascii="GHEA Grapalat" w:hAnsi="GHEA Grapalat" w:cs="Sylfaen"/>
          <w:color w:val="FFFFFF"/>
          <w:sz w:val="20"/>
          <w:szCs w:val="24"/>
          <w:lang w:val="hy-AM" w:eastAsia="en-US"/>
        </w:rPr>
        <w:footnoteReference w:id="3"/>
      </w:r>
    </w:p>
    <w:bookmarkEnd w:id="11"/>
    <w:p w:rsidR="00B67CCD" w:rsidRPr="00A71D81" w:rsidRDefault="006265F4" w:rsidP="00EF3662">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2</w:t>
      </w:r>
      <w:r w:rsidR="003E3FD0" w:rsidRPr="00A71D81">
        <w:rPr>
          <w:rFonts w:ascii="GHEA Grapalat" w:hAnsi="GHEA Grapalat" w:cs="Sylfaen"/>
          <w:sz w:val="20"/>
          <w:szCs w:val="24"/>
          <w:lang w:val="hy-AM" w:eastAsia="en-US"/>
        </w:rPr>
        <w:t>)</w:t>
      </w:r>
      <w:r w:rsidR="0047117B" w:rsidRPr="00A71D81">
        <w:rPr>
          <w:rFonts w:ascii="GHEA Grapalat" w:hAnsi="GHEA Grapalat" w:cs="Sylfaen"/>
          <w:sz w:val="20"/>
          <w:szCs w:val="24"/>
          <w:lang w:val="hy-AM" w:eastAsia="en-US"/>
        </w:rPr>
        <w:t xml:space="preserve">իր կողմից հաստատված </w:t>
      </w:r>
      <w:r w:rsidR="00B67CCD" w:rsidRPr="00A71D81">
        <w:rPr>
          <w:rFonts w:ascii="GHEA Grapalat" w:hAnsi="GHEA Grapalat" w:cs="Sylfaen"/>
          <w:sz w:val="20"/>
          <w:szCs w:val="24"/>
          <w:lang w:val="hy-AM" w:eastAsia="en-US"/>
        </w:rPr>
        <w:t>գնային առաջարկ</w:t>
      </w:r>
      <w:r w:rsidRPr="00A71D81">
        <w:rPr>
          <w:rFonts w:ascii="GHEA Grapalat" w:hAnsi="GHEA Grapalat" w:cs="Sylfaen"/>
          <w:sz w:val="20"/>
          <w:szCs w:val="24"/>
          <w:lang w:val="hy-AM" w:eastAsia="en-US"/>
        </w:rPr>
        <w:t>.</w:t>
      </w:r>
    </w:p>
    <w:p w:rsidR="000845F6" w:rsidRPr="00A71D81" w:rsidRDefault="006265F4" w:rsidP="00EF3662">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4</w:t>
      </w:r>
      <w:r w:rsidR="003E3FD0" w:rsidRPr="00A71D81">
        <w:rPr>
          <w:rFonts w:ascii="GHEA Grapalat" w:hAnsi="GHEA Grapalat" w:cs="Sylfaen"/>
          <w:sz w:val="20"/>
          <w:szCs w:val="24"/>
          <w:lang w:val="hy-AM" w:eastAsia="en-US"/>
        </w:rPr>
        <w:t>)</w:t>
      </w:r>
      <w:r w:rsidR="000845F6" w:rsidRPr="00A71D81">
        <w:rPr>
          <w:rFonts w:ascii="GHEA Grapalat" w:hAnsi="GHEA Grapalat" w:cs="Sylfaen"/>
          <w:sz w:val="20"/>
          <w:szCs w:val="24"/>
          <w:lang w:val="hy-AM" w:eastAsia="en-US"/>
        </w:rPr>
        <w:t xml:space="preserve"> գործակալության պայմանագրի պատճենը և դրա կողմ հանդիսացող անձի տվյալները,  եթե </w:t>
      </w:r>
      <w:r w:rsidR="00F97D3E" w:rsidRPr="00A71D81">
        <w:rPr>
          <w:rFonts w:ascii="GHEA Grapalat" w:hAnsi="GHEA Grapalat" w:cs="Sylfaen"/>
          <w:sz w:val="20"/>
          <w:szCs w:val="24"/>
          <w:lang w:val="hy-AM" w:eastAsia="en-US"/>
        </w:rPr>
        <w:t xml:space="preserve">կնքվելիք </w:t>
      </w:r>
      <w:r w:rsidR="000845F6" w:rsidRPr="00A71D81">
        <w:rPr>
          <w:rFonts w:ascii="GHEA Grapalat" w:hAnsi="GHEA Grapalat" w:cs="Sylfaen"/>
          <w:sz w:val="20"/>
          <w:szCs w:val="24"/>
          <w:lang w:val="hy-AM" w:eastAsia="en-US"/>
        </w:rPr>
        <w:t>պայմանագիրն իրականացվելու է գործակալության միջոցով:</w:t>
      </w:r>
    </w:p>
    <w:p w:rsidR="000845F6" w:rsidRPr="00A71D81" w:rsidRDefault="006265F4" w:rsidP="00EF3662">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5</w:t>
      </w:r>
      <w:r w:rsidR="003E3FD0" w:rsidRPr="00A71D81">
        <w:rPr>
          <w:rFonts w:ascii="GHEA Grapalat" w:hAnsi="GHEA Grapalat" w:cs="Sylfaen"/>
          <w:sz w:val="20"/>
          <w:szCs w:val="24"/>
          <w:lang w:val="hy-AM" w:eastAsia="en-US"/>
        </w:rPr>
        <w:t>)</w:t>
      </w:r>
      <w:r w:rsidR="002B0AEA" w:rsidRPr="00A71D81">
        <w:rPr>
          <w:rFonts w:ascii="GHEA Grapalat" w:hAnsi="GHEA Grapalat" w:cs="Sylfaen"/>
          <w:sz w:val="20"/>
          <w:szCs w:val="24"/>
          <w:lang w:val="hy-AM" w:eastAsia="en-US"/>
        </w:rPr>
        <w:t xml:space="preserve"> համատեղ գործունեության պայմանագ</w:t>
      </w:r>
      <w:r w:rsidR="00B32124" w:rsidRPr="00A71D81">
        <w:rPr>
          <w:rFonts w:ascii="GHEA Grapalat" w:hAnsi="GHEA Grapalat" w:cs="Sylfaen"/>
          <w:sz w:val="20"/>
          <w:szCs w:val="24"/>
          <w:lang w:val="hy-AM" w:eastAsia="en-US"/>
        </w:rPr>
        <w:t>րի պատճենը</w:t>
      </w:r>
      <w:r w:rsidR="002B0AEA" w:rsidRPr="00A71D81">
        <w:rPr>
          <w:rFonts w:ascii="GHEA Grapalat" w:hAnsi="GHEA Grapalat" w:cs="Sylfaen"/>
          <w:sz w:val="20"/>
          <w:szCs w:val="24"/>
          <w:lang w:val="hy-AM" w:eastAsia="en-US"/>
        </w:rPr>
        <w:t xml:space="preserve">, եթե </w:t>
      </w:r>
      <w:r w:rsidR="00F97D3E" w:rsidRPr="00A71D81">
        <w:rPr>
          <w:rFonts w:ascii="GHEA Grapalat" w:hAnsi="GHEA Grapalat" w:cs="Sylfaen"/>
          <w:sz w:val="20"/>
          <w:szCs w:val="24"/>
          <w:lang w:val="hy-AM" w:eastAsia="en-US"/>
        </w:rPr>
        <w:t xml:space="preserve">մասնակիցները սույն </w:t>
      </w:r>
      <w:r w:rsidR="002B0AEA" w:rsidRPr="00A71D81">
        <w:rPr>
          <w:rFonts w:ascii="GHEA Grapalat" w:hAnsi="GHEA Grapalat" w:cs="Sylfaen"/>
          <w:sz w:val="20"/>
          <w:szCs w:val="24"/>
          <w:lang w:val="hy-AM" w:eastAsia="en-US"/>
        </w:rPr>
        <w:t xml:space="preserve">ընթացակարգին մասնակցում </w:t>
      </w:r>
      <w:r w:rsidR="00F97D3E" w:rsidRPr="00A71D81">
        <w:rPr>
          <w:rFonts w:ascii="GHEA Grapalat" w:hAnsi="GHEA Grapalat" w:cs="Sylfaen"/>
          <w:sz w:val="20"/>
          <w:szCs w:val="24"/>
          <w:lang w:val="hy-AM" w:eastAsia="en-US"/>
        </w:rPr>
        <w:t xml:space="preserve">են </w:t>
      </w:r>
      <w:r w:rsidR="002B0AEA" w:rsidRPr="00A71D81">
        <w:rPr>
          <w:rFonts w:ascii="GHEA Grapalat" w:hAnsi="GHEA Grapalat" w:cs="Sylfaen"/>
          <w:sz w:val="20"/>
          <w:szCs w:val="24"/>
          <w:lang w:val="hy-AM" w:eastAsia="en-US"/>
        </w:rPr>
        <w:t>համատեղ գործունեության կարգով (կոնսորցիումով):</w:t>
      </w:r>
    </w:p>
    <w:p w:rsidR="00E410D5" w:rsidRPr="00A71D81" w:rsidRDefault="00E410D5" w:rsidP="00E410D5">
      <w:pPr>
        <w:pStyle w:val="norm"/>
        <w:spacing w:line="240" w:lineRule="auto"/>
        <w:rPr>
          <w:rFonts w:ascii="GHEA Grapalat" w:hAnsi="GHEA Grapalat" w:cs="Sylfaen"/>
          <w:sz w:val="20"/>
          <w:szCs w:val="24"/>
          <w:lang w:val="hy-AM" w:eastAsia="en-US"/>
        </w:rPr>
      </w:pPr>
      <w:bookmarkStart w:id="12" w:name="_Hlk9262052"/>
      <w:r w:rsidRPr="00A71D81">
        <w:rPr>
          <w:rFonts w:ascii="GHEA Grapalat" w:hAnsi="GHEA Grapalat" w:cs="Sylfaen"/>
          <w:sz w:val="20"/>
          <w:szCs w:val="24"/>
          <w:lang w:val="hy-AM" w:eastAsia="en-US"/>
        </w:rPr>
        <w:t>Ընդ որում համատեղ գործունեության կարգով (կոնսորցիումով) սույն ընթացակարգին մասնակցելու դեպքում՝</w:t>
      </w:r>
    </w:p>
    <w:p w:rsidR="00E410D5" w:rsidRPr="00A71D81"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համատեղ գործունեության պայմանագրի կողմերից որևէ մեկը չի կարող սույն ընթացակարգին </w:t>
      </w:r>
      <w:r w:rsidR="006D3D3F" w:rsidRPr="00A71D81">
        <w:rPr>
          <w:rFonts w:ascii="GHEA Grapalat" w:hAnsi="GHEA Grapalat" w:cs="Sylfaen"/>
          <w:sz w:val="20"/>
          <w:szCs w:val="24"/>
          <w:lang w:val="hy-AM" w:eastAsia="en-US"/>
        </w:rPr>
        <w:t xml:space="preserve">(միևնույն չափաբաժնին) </w:t>
      </w:r>
      <w:r w:rsidRPr="00A71D81">
        <w:rPr>
          <w:rFonts w:ascii="GHEA Grapalat" w:hAnsi="GHEA Grapalat" w:cs="Sylfaen"/>
          <w:sz w:val="20"/>
          <w:szCs w:val="24"/>
          <w:lang w:val="hy-AM" w:eastAsia="en-US"/>
        </w:rPr>
        <w:t>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rsidR="00E410D5" w:rsidRPr="00A71D81"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A71D81">
        <w:rPr>
          <w:rFonts w:ascii="GHEA Grapalat" w:hAnsi="GHEA Grapalat" w:cs="Sylfaen"/>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12"/>
    <w:p w:rsidR="00037DDE" w:rsidRPr="00A71D81" w:rsidRDefault="00037DDE" w:rsidP="00EF3662">
      <w:pPr>
        <w:pStyle w:val="norm"/>
        <w:spacing w:line="240" w:lineRule="auto"/>
        <w:rPr>
          <w:rFonts w:ascii="GHEA Grapalat" w:hAnsi="GHEA Grapalat" w:cs="Sylfaen"/>
          <w:sz w:val="20"/>
          <w:szCs w:val="24"/>
          <w:lang w:val="hy-AM" w:eastAsia="en-US"/>
        </w:rPr>
      </w:pPr>
    </w:p>
    <w:p w:rsidR="00A45946" w:rsidRPr="00A71D81" w:rsidRDefault="00C8055A" w:rsidP="00EF3662">
      <w:pPr>
        <w:jc w:val="center"/>
        <w:rPr>
          <w:rFonts w:ascii="GHEA Grapalat" w:hAnsi="GHEA Grapalat" w:cs="Arial"/>
          <w:b/>
          <w:sz w:val="20"/>
          <w:lang w:val="es-ES"/>
        </w:rPr>
      </w:pPr>
      <w:r w:rsidRPr="00A71D81">
        <w:rPr>
          <w:rFonts w:ascii="GHEA Grapalat" w:hAnsi="GHEA Grapalat"/>
          <w:b/>
          <w:sz w:val="20"/>
          <w:lang w:val="es-ES"/>
        </w:rPr>
        <w:t>5</w:t>
      </w:r>
      <w:r w:rsidR="00A45946" w:rsidRPr="00A71D81">
        <w:rPr>
          <w:rFonts w:ascii="GHEA Grapalat" w:hAnsi="GHEA Grapalat"/>
          <w:b/>
          <w:sz w:val="20"/>
          <w:lang w:val="es-ES"/>
        </w:rPr>
        <w:t xml:space="preserve">.   </w:t>
      </w:r>
      <w:r w:rsidR="00A45946" w:rsidRPr="00A71D81">
        <w:rPr>
          <w:rFonts w:ascii="GHEA Grapalat" w:hAnsi="GHEA Grapalat" w:cs="Sylfaen"/>
          <w:b/>
          <w:sz w:val="20"/>
          <w:lang w:val="es-ES"/>
        </w:rPr>
        <w:t>ՀԱՅՏԻԳՆԱՅԻՆԱՌԱՋԱՐԿԸ</w:t>
      </w:r>
    </w:p>
    <w:p w:rsidR="00A45946" w:rsidRPr="00A71D81" w:rsidRDefault="00A45946" w:rsidP="00EF3662">
      <w:pPr>
        <w:jc w:val="center"/>
        <w:rPr>
          <w:rFonts w:ascii="GHEA Grapalat" w:hAnsi="GHEA Grapalat" w:cs="Arial"/>
          <w:b/>
          <w:sz w:val="20"/>
          <w:lang w:val="es-ES"/>
        </w:rPr>
      </w:pPr>
    </w:p>
    <w:p w:rsidR="00A45946" w:rsidRPr="00A71D81" w:rsidRDefault="00C8055A" w:rsidP="00EF3662">
      <w:pPr>
        <w:ind w:firstLine="567"/>
        <w:jc w:val="both"/>
        <w:rPr>
          <w:rFonts w:ascii="GHEA Grapalat" w:hAnsi="GHEA Grapalat"/>
          <w:sz w:val="20"/>
          <w:lang w:val="es-ES"/>
        </w:rPr>
      </w:pPr>
      <w:r w:rsidRPr="00A71D81">
        <w:rPr>
          <w:rFonts w:ascii="GHEA Grapalat" w:hAnsi="GHEA Grapalat" w:cs="Sylfaen"/>
          <w:sz w:val="20"/>
          <w:lang w:val="es-ES"/>
        </w:rPr>
        <w:t>5</w:t>
      </w:r>
      <w:r w:rsidR="00A45946" w:rsidRPr="00A71D81">
        <w:rPr>
          <w:rFonts w:ascii="GHEA Grapalat" w:hAnsi="GHEA Grapalat" w:cs="Sylfaen"/>
          <w:sz w:val="20"/>
          <w:lang w:val="es-ES"/>
        </w:rPr>
        <w:t xml:space="preserve">.1 </w:t>
      </w:r>
      <w:r w:rsidR="00A45946" w:rsidRPr="00A71D81">
        <w:rPr>
          <w:rFonts w:ascii="GHEA Grapalat" w:hAnsi="GHEA Grapalat" w:cs="Sylfaen"/>
          <w:sz w:val="20"/>
          <w:lang w:val="hy-AM"/>
        </w:rPr>
        <w:t>Առաջարկվողգինըապրանքիարժեքիցբացիներառումէփոխադրման</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ապահովագրման</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տուրքերի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հարկերի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այլվճարումներիգծովծախսերըևչիկարողպակասլինելդրանցինքնարժեքից</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Առաջարկվողգնիհաշվարկըպետքէներկայացվիհայտով</w:t>
      </w:r>
      <w:r w:rsidR="00A45946" w:rsidRPr="00A71D81">
        <w:rPr>
          <w:rFonts w:ascii="GHEA Grapalat" w:hAnsi="GHEA Grapalat"/>
          <w:sz w:val="20"/>
          <w:lang w:val="es-ES"/>
        </w:rPr>
        <w:t>:</w:t>
      </w:r>
    </w:p>
    <w:p w:rsidR="00B95FE0" w:rsidRPr="00A71D81" w:rsidRDefault="00C8055A" w:rsidP="00EF3662">
      <w:pPr>
        <w:pStyle w:val="norm"/>
        <w:spacing w:line="240" w:lineRule="auto"/>
        <w:ind w:firstLine="567"/>
        <w:rPr>
          <w:rFonts w:ascii="GHEA Grapalat" w:hAnsi="GHEA Grapalat" w:cs="Sylfaen"/>
          <w:sz w:val="20"/>
          <w:szCs w:val="24"/>
          <w:lang w:val="es-ES" w:eastAsia="en-US"/>
        </w:rPr>
      </w:pPr>
      <w:r w:rsidRPr="00A71D81">
        <w:rPr>
          <w:rFonts w:ascii="GHEA Grapalat" w:hAnsi="GHEA Grapalat"/>
          <w:sz w:val="20"/>
          <w:lang w:val="es-ES"/>
        </w:rPr>
        <w:t>5</w:t>
      </w:r>
      <w:r w:rsidR="00A45946" w:rsidRPr="00A71D81">
        <w:rPr>
          <w:rFonts w:ascii="GHEA Grapalat" w:hAnsi="GHEA Grapalat"/>
          <w:sz w:val="20"/>
          <w:lang w:val="es-ES"/>
        </w:rPr>
        <w:t>.</w:t>
      </w:r>
      <w:r w:rsidR="00A45946" w:rsidRPr="00A71D81">
        <w:rPr>
          <w:rFonts w:ascii="GHEA Grapalat" w:hAnsi="GHEA Grapalat"/>
          <w:sz w:val="20"/>
          <w:lang w:val="hy-AM"/>
        </w:rPr>
        <w:t>2</w:t>
      </w:r>
      <w:r w:rsidR="00A45946" w:rsidRPr="00A71D81">
        <w:rPr>
          <w:rFonts w:ascii="GHEA Grapalat" w:hAnsi="GHEA Grapalat" w:cs="Sylfaen"/>
          <w:sz w:val="20"/>
          <w:lang w:val="es-ES"/>
        </w:rPr>
        <w:t xml:space="preserve"> Մ</w:t>
      </w:r>
      <w:r w:rsidR="00A45946" w:rsidRPr="00A71D81">
        <w:rPr>
          <w:rFonts w:ascii="GHEA Grapalat" w:hAnsi="GHEA Grapalat" w:cs="Sylfaen"/>
          <w:sz w:val="20"/>
          <w:szCs w:val="24"/>
          <w:lang w:val="hy-AM" w:eastAsia="en-US"/>
        </w:rPr>
        <w:t xml:space="preserve">ասնակիցը գնային առաջարկը ներկայացնում է </w:t>
      </w:r>
      <w:r w:rsidR="00B67736" w:rsidRPr="00A71D81">
        <w:rPr>
          <w:rFonts w:ascii="GHEA Grapalat" w:hAnsi="GHEA Grapalat" w:cs="Sylfaen"/>
          <w:sz w:val="20"/>
          <w:szCs w:val="24"/>
          <w:lang w:val="hy-AM" w:eastAsia="en-US"/>
        </w:rPr>
        <w:t xml:space="preserve">արժեք (ինքնարժեքի և կանխատեսվող շահույթի հանրագումարը) </w:t>
      </w:r>
      <w:r w:rsidR="00A45946" w:rsidRPr="00A71D81">
        <w:rPr>
          <w:rFonts w:ascii="GHEA Grapalat" w:hAnsi="GHEA Grapalat" w:cs="Sylfaen"/>
          <w:sz w:val="20"/>
          <w:szCs w:val="24"/>
          <w:lang w:val="hy-AM" w:eastAsia="en-US"/>
        </w:rPr>
        <w:t xml:space="preserve">և ավելացված արժեքի հարկ ընդհանրական բաղադրիչներից բաղկացած հաշվարկի ձևով: </w:t>
      </w:r>
      <w:r w:rsidR="00B67736" w:rsidRPr="00A71D81">
        <w:rPr>
          <w:rFonts w:ascii="GHEA Grapalat" w:hAnsi="GHEA Grapalat" w:cs="Sylfaen"/>
          <w:sz w:val="20"/>
          <w:szCs w:val="24"/>
          <w:lang w:val="hy-AM" w:eastAsia="en-US"/>
        </w:rPr>
        <w:t>Ա</w:t>
      </w:r>
      <w:r w:rsidR="00417553" w:rsidRPr="00A71D81">
        <w:rPr>
          <w:rFonts w:ascii="GHEA Grapalat" w:hAnsi="GHEA Grapalat" w:cs="Sylfaen"/>
          <w:sz w:val="20"/>
          <w:szCs w:val="24"/>
          <w:lang w:val="hy-AM" w:eastAsia="en-US"/>
        </w:rPr>
        <w:t xml:space="preserve">րժեքի </w:t>
      </w:r>
      <w:r w:rsidR="00A45946" w:rsidRPr="00A71D81">
        <w:rPr>
          <w:rFonts w:ascii="GHEA Grapalat" w:hAnsi="GHEA Grapalat" w:cs="Sylfaen"/>
          <w:sz w:val="20"/>
          <w:szCs w:val="24"/>
          <w:lang w:val="hy-AM" w:eastAsia="en-US"/>
        </w:rPr>
        <w:t xml:space="preserve">բաղադրիչների հաշվարկ` բացվածք կամ այլ մանրամասներ չեն պահանջվում և ներկայացվում: Եթե </w:t>
      </w:r>
      <w:r w:rsidR="00220C7C" w:rsidRPr="00A71D81">
        <w:rPr>
          <w:rFonts w:ascii="GHEA Grapalat" w:hAnsi="GHEA Grapalat" w:cs="Sylfaen"/>
          <w:sz w:val="20"/>
          <w:szCs w:val="24"/>
          <w:lang w:eastAsia="en-US"/>
        </w:rPr>
        <w:t>մ</w:t>
      </w:r>
      <w:r w:rsidR="00A45946" w:rsidRPr="00A71D81">
        <w:rPr>
          <w:rFonts w:ascii="GHEA Grapalat" w:hAnsi="GHEA Grapalat" w:cs="Sylfaen"/>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A71D81">
        <w:rPr>
          <w:rFonts w:ascii="GHEA Grapalat" w:hAnsi="GHEA Grapalat" w:cs="Sylfaen"/>
          <w:sz w:val="20"/>
          <w:lang w:val="ru-RU"/>
        </w:rPr>
        <w:t>ներկայաց</w:t>
      </w:r>
      <w:r w:rsidR="00A45946" w:rsidRPr="00A71D81">
        <w:rPr>
          <w:rFonts w:ascii="GHEA Grapalat" w:hAnsi="GHEA Grapalat" w:cs="Sylfaen"/>
          <w:sz w:val="20"/>
        </w:rPr>
        <w:t>վող</w:t>
      </w:r>
      <w:r w:rsidR="00A45946" w:rsidRPr="00A71D81">
        <w:rPr>
          <w:rFonts w:ascii="GHEA Grapalat" w:hAnsi="GHEA Grapalat" w:cs="Sylfaen"/>
          <w:sz w:val="20"/>
          <w:lang w:val="ru-RU"/>
        </w:rPr>
        <w:t>գնայինառաջարկում</w:t>
      </w:r>
      <w:r w:rsidR="00A45946" w:rsidRPr="00A71D81">
        <w:rPr>
          <w:rFonts w:ascii="GHEA Grapalat" w:hAnsi="GHEA Grapalat" w:cs="Sylfaen"/>
          <w:sz w:val="20"/>
          <w:szCs w:val="24"/>
          <w:lang w:val="hy-AM" w:eastAsia="en-US"/>
        </w:rPr>
        <w:t xml:space="preserve"> առանձնացված տողով նախատեսվում է այդ հարկատեսակի գծով վճարվելիք գումարի չափը:</w:t>
      </w:r>
    </w:p>
    <w:p w:rsidR="00B95FE0" w:rsidRPr="00A71D81" w:rsidRDefault="00B95FE0" w:rsidP="006C1D25">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eastAsia="en-US"/>
        </w:rPr>
        <w:t>Մ</w:t>
      </w:r>
      <w:r w:rsidR="00A45946" w:rsidRPr="00A71D81">
        <w:rPr>
          <w:rFonts w:ascii="GHEA Grapalat" w:hAnsi="GHEA Grapalat" w:cs="Sylfaen"/>
          <w:sz w:val="20"/>
          <w:szCs w:val="24"/>
          <w:lang w:val="hy-AM" w:eastAsia="en-US"/>
        </w:rPr>
        <w:t xml:space="preserve">ասնակիցների գնային առաջարկների </w:t>
      </w:r>
      <w:r w:rsidR="00934B33" w:rsidRPr="00A71D81">
        <w:rPr>
          <w:rFonts w:ascii="GHEA Grapalat" w:hAnsi="GHEA Grapalat" w:cs="Sylfaen"/>
          <w:sz w:val="20"/>
          <w:szCs w:val="24"/>
          <w:lang w:val="hy-AM" w:eastAsia="en-US"/>
        </w:rPr>
        <w:t>գնահատում</w:t>
      </w:r>
      <w:r w:rsidR="00934B33" w:rsidRPr="00A71D81">
        <w:rPr>
          <w:rFonts w:ascii="GHEA Grapalat" w:hAnsi="GHEA Grapalat" w:cs="Sylfaen"/>
          <w:sz w:val="20"/>
          <w:szCs w:val="24"/>
          <w:lang w:eastAsia="en-US"/>
        </w:rPr>
        <w:t>նու</w:t>
      </w:r>
      <w:r w:rsidR="00A45946" w:rsidRPr="00A71D81">
        <w:rPr>
          <w:rFonts w:ascii="GHEA Grapalat" w:hAnsi="GHEA Grapalat" w:cs="Sylfaen"/>
          <w:sz w:val="20"/>
          <w:szCs w:val="24"/>
          <w:lang w:val="hy-AM" w:eastAsia="en-US"/>
        </w:rPr>
        <w:t xml:space="preserve"> համեմատումն իրականացվում </w:t>
      </w:r>
      <w:r w:rsidR="00934B33" w:rsidRPr="00A71D81">
        <w:rPr>
          <w:rFonts w:ascii="GHEA Grapalat" w:hAnsi="GHEA Grapalat" w:cs="Sylfaen"/>
          <w:sz w:val="20"/>
          <w:szCs w:val="24"/>
          <w:lang w:eastAsia="en-US"/>
        </w:rPr>
        <w:t>են</w:t>
      </w:r>
      <w:r w:rsidR="00A45946" w:rsidRPr="00A71D81">
        <w:rPr>
          <w:rFonts w:ascii="GHEA Grapalat" w:hAnsi="GHEA Grapalat" w:cs="Sylfaen"/>
          <w:sz w:val="20"/>
          <w:szCs w:val="24"/>
          <w:lang w:val="hy-AM" w:eastAsia="en-US"/>
        </w:rPr>
        <w:t xml:space="preserve"> առանց սույն կետում նշված հարկի գումարի հաշվարկման:</w:t>
      </w:r>
      <w:r w:rsidRPr="00A71D81">
        <w:rPr>
          <w:rFonts w:ascii="GHEA Grapalat" w:hAnsi="GHEA Grapalat" w:cs="Sylfaen"/>
          <w:sz w:val="20"/>
          <w:szCs w:val="24"/>
          <w:lang w:val="hy-AM" w:eastAsia="en-US"/>
        </w:rPr>
        <w:t xml:space="preserve"> Ընդ որում, մասնակցի հայտը ենթակա չէ մերժման, եթե`</w:t>
      </w:r>
    </w:p>
    <w:p w:rsidR="00B95FE0" w:rsidRPr="00A71D81" w:rsidRDefault="00B95FE0" w:rsidP="00877F78">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ա. գնային առաջարկի </w:t>
      </w:r>
      <w:r w:rsidR="00052F61" w:rsidRPr="00A71D81">
        <w:rPr>
          <w:rFonts w:ascii="GHEA Grapalat" w:hAnsi="GHEA Grapalat" w:cs="Sylfaen"/>
          <w:sz w:val="20"/>
          <w:szCs w:val="24"/>
          <w:lang w:val="hy-AM" w:eastAsia="en-US"/>
        </w:rPr>
        <w:t>արժեք</w:t>
      </w:r>
      <w:r w:rsidRPr="00A71D81">
        <w:rPr>
          <w:rFonts w:ascii="GHEA Grapalat" w:hAnsi="GHEA Grapalat" w:cs="Sylfaen"/>
          <w:sz w:val="20"/>
          <w:szCs w:val="24"/>
          <w:lang w:val="hy-AM" w:eastAsia="en-US"/>
        </w:rPr>
        <w:t xml:space="preserve"> և ավելացված արժեքի հարկ սյունակները լրացված են միայն թվերով, իսկ ընդհանուր գնի սյունակը` և տառերով և թվերով կամ միայն տառերով.</w:t>
      </w:r>
    </w:p>
    <w:p w:rsidR="00B95FE0" w:rsidRPr="00A71D81" w:rsidRDefault="00B95FE0" w:rsidP="00C75A7D">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բ. գնային առաջարկի </w:t>
      </w:r>
      <w:r w:rsidR="0042084B" w:rsidRPr="00A71D81">
        <w:rPr>
          <w:rFonts w:ascii="GHEA Grapalat" w:hAnsi="GHEA Grapalat" w:cs="Sylfaen"/>
          <w:sz w:val="20"/>
          <w:szCs w:val="24"/>
          <w:lang w:val="hy-AM" w:eastAsia="en-US"/>
        </w:rPr>
        <w:t>արժեք</w:t>
      </w:r>
      <w:r w:rsidRPr="00A71D81">
        <w:rPr>
          <w:rFonts w:ascii="GHEA Grapalat" w:hAnsi="GHEA Grapalat" w:cs="Sylfaen"/>
          <w:sz w:val="20"/>
          <w:szCs w:val="24"/>
          <w:lang w:val="hy-AM" w:eastAsia="en-US"/>
        </w:rPr>
        <w:t xml:space="preserve"> 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rsidR="00A45946" w:rsidRPr="00A71D81" w:rsidRDefault="00B95FE0" w:rsidP="001E17BA">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lastRenderedPageBreak/>
        <w:t>գ. գնային առաջարկում չափաբաժնի համարը սխալ է նշված, սակայն գնման առարկայի անվանումը ճիշտ է լրացված</w:t>
      </w:r>
      <w:r w:rsidR="008128C9" w:rsidRPr="00A71D81">
        <w:rPr>
          <w:rFonts w:ascii="GHEA Grapalat" w:hAnsi="GHEA Grapalat" w:cs="Sylfaen"/>
          <w:sz w:val="20"/>
          <w:szCs w:val="24"/>
          <w:lang w:val="hy-AM" w:eastAsia="en-US"/>
        </w:rPr>
        <w:t>.</w:t>
      </w:r>
    </w:p>
    <w:p w:rsidR="00A63118" w:rsidRPr="00A71D81" w:rsidRDefault="00A63118" w:rsidP="00972668">
      <w:pPr>
        <w:shd w:val="clear" w:color="auto" w:fill="FFFFFF"/>
        <w:ind w:firstLine="375"/>
        <w:jc w:val="both"/>
        <w:rPr>
          <w:rFonts w:ascii="GHEA Grapalat" w:hAnsi="GHEA Grapalat" w:cs="Sylfaen"/>
          <w:sz w:val="20"/>
          <w:lang w:val="hy-AM"/>
        </w:rPr>
      </w:pPr>
      <w:r w:rsidRPr="00A71D81">
        <w:rPr>
          <w:rFonts w:ascii="GHEA Grapalat" w:hAnsi="GHEA Grapalat" w:cs="Sylfaen"/>
          <w:sz w:val="20"/>
          <w:lang w:val="hy-AM"/>
        </w:rPr>
        <w:t xml:space="preserve">      դ. գնային առաջարկի արժեք,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rsidR="00A63118" w:rsidRPr="00A71D81" w:rsidRDefault="00A63118" w:rsidP="00972668">
      <w:pPr>
        <w:tabs>
          <w:tab w:val="left" w:pos="0"/>
        </w:tabs>
        <w:ind w:firstLine="360"/>
        <w:jc w:val="both"/>
        <w:rPr>
          <w:rFonts w:ascii="GHEA Grapalat" w:hAnsi="GHEA Grapalat" w:cs="Sylfaen"/>
          <w:sz w:val="20"/>
          <w:lang w:val="hy-AM"/>
        </w:rPr>
      </w:pPr>
      <w:r w:rsidRPr="00A71D81">
        <w:rPr>
          <w:rFonts w:ascii="GHEA Grapalat" w:hAnsi="GHEA Grapalat" w:cs="Sylfaen"/>
          <w:sz w:val="20"/>
          <w:lang w:val="hy-AM"/>
        </w:rPr>
        <w:t xml:space="preserve">       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rsidR="00A63118" w:rsidRPr="00A71D81" w:rsidRDefault="00A63118" w:rsidP="00A63118">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  զ. գնային առաջարկի սյունակներում տառերով լրացված գումարների մեջ լումաները նշված են թվերով</w:t>
      </w:r>
      <w:r w:rsidR="008128C9" w:rsidRPr="00A71D81">
        <w:rPr>
          <w:rFonts w:ascii="GHEA Grapalat" w:hAnsi="GHEA Grapalat" w:cs="Sylfaen"/>
          <w:sz w:val="20"/>
          <w:szCs w:val="24"/>
          <w:lang w:val="hy-AM" w:eastAsia="en-US"/>
        </w:rPr>
        <w:t>:</w:t>
      </w:r>
    </w:p>
    <w:p w:rsidR="00A45946" w:rsidRPr="00A71D81" w:rsidRDefault="00C8055A" w:rsidP="00EF3662">
      <w:pPr>
        <w:pStyle w:val="norm"/>
        <w:spacing w:line="240" w:lineRule="auto"/>
        <w:ind w:firstLine="567"/>
        <w:rPr>
          <w:rFonts w:ascii="GHEA Grapalat" w:hAnsi="GHEA Grapalat"/>
          <w:sz w:val="20"/>
          <w:lang w:val="es-ES"/>
        </w:rPr>
      </w:pPr>
      <w:r w:rsidRPr="00A71D81">
        <w:rPr>
          <w:rFonts w:ascii="GHEA Grapalat" w:hAnsi="GHEA Grapalat"/>
          <w:sz w:val="20"/>
          <w:lang w:val="es-ES"/>
        </w:rPr>
        <w:t>5</w:t>
      </w:r>
      <w:r w:rsidR="00A45946" w:rsidRPr="00A71D81">
        <w:rPr>
          <w:rFonts w:ascii="GHEA Grapalat" w:hAnsi="GHEA Grapalat"/>
          <w:sz w:val="20"/>
          <w:lang w:val="es-ES"/>
        </w:rPr>
        <w:t>.</w:t>
      </w:r>
      <w:r w:rsidR="00A45946" w:rsidRPr="00A71D81">
        <w:rPr>
          <w:rFonts w:ascii="GHEA Grapalat" w:hAnsi="GHEA Grapalat"/>
          <w:sz w:val="20"/>
          <w:lang w:val="hy-AM"/>
        </w:rPr>
        <w:t>3</w:t>
      </w:r>
      <w:r w:rsidR="00A45946" w:rsidRPr="00A71D81">
        <w:rPr>
          <w:rFonts w:ascii="GHEA Grapalat" w:hAnsi="GHEA Grapalat"/>
          <w:sz w:val="20"/>
          <w:lang w:val="es-ES"/>
        </w:rPr>
        <w:t>Եթեկնքվելիքպայմանագրիգինըկայուն է, ապագնայինառաջարկըներկայացվում է մեկթվով՝ պայմանագրիկատարմանհամարառաջարկվողընդհանուրգնով</w:t>
      </w:r>
      <w:r w:rsidR="00F9314A" w:rsidRPr="00A71D81">
        <w:rPr>
          <w:rFonts w:ascii="GHEA Grapalat" w:hAnsi="GHEA Grapalat"/>
          <w:sz w:val="20"/>
          <w:lang w:val="es-ES"/>
        </w:rPr>
        <w:t xml:space="preserve">: </w:t>
      </w:r>
      <w:r w:rsidR="00A45946" w:rsidRPr="00A71D81">
        <w:rPr>
          <w:rFonts w:ascii="GHEA Grapalat" w:hAnsi="GHEA Grapalat"/>
          <w:sz w:val="20"/>
          <w:lang w:val="es-ES"/>
        </w:rPr>
        <w:t>Ընդորումմասնակցիցչիկարողպահանջվել, որնաներկայացնիգնայինառաջարկիհիմնավորումներկամորևէայլտիպիտեղեկություններկամփաստաթղթեր, ինչպեսնաև</w:t>
      </w:r>
      <w:r w:rsidR="00220C7C" w:rsidRPr="00A71D81">
        <w:rPr>
          <w:rFonts w:ascii="GHEA Grapalat" w:hAnsi="GHEA Grapalat"/>
          <w:sz w:val="20"/>
          <w:lang w:val="es-ES"/>
        </w:rPr>
        <w:t>մ</w:t>
      </w:r>
      <w:r w:rsidR="00A45946" w:rsidRPr="00A71D81">
        <w:rPr>
          <w:rFonts w:ascii="GHEA Grapalat" w:hAnsi="GHEA Grapalat"/>
          <w:sz w:val="20"/>
          <w:lang w:val="es-ES"/>
        </w:rPr>
        <w:t>ասնակցիշահույթիչափըչիկարողհրավերովսահմանափակվել:</w:t>
      </w:r>
    </w:p>
    <w:p w:rsidR="00096865" w:rsidRPr="00A71D81" w:rsidRDefault="00096865" w:rsidP="00EF3662">
      <w:pPr>
        <w:pStyle w:val="23"/>
        <w:spacing w:line="240" w:lineRule="auto"/>
        <w:ind w:firstLine="567"/>
        <w:rPr>
          <w:rFonts w:ascii="GHEA Grapalat" w:hAnsi="GHEA Grapalat"/>
          <w:lang w:val="es-ES"/>
        </w:rPr>
      </w:pPr>
    </w:p>
    <w:p w:rsidR="00096865" w:rsidRPr="00A71D81" w:rsidRDefault="00220C7C" w:rsidP="00EF3662">
      <w:pPr>
        <w:jc w:val="center"/>
        <w:rPr>
          <w:rFonts w:ascii="GHEA Grapalat" w:hAnsi="GHEA Grapalat"/>
          <w:b/>
          <w:sz w:val="20"/>
          <w:lang w:val="es-ES"/>
        </w:rPr>
      </w:pPr>
      <w:r w:rsidRPr="00A71D81">
        <w:rPr>
          <w:rFonts w:ascii="GHEA Grapalat" w:hAnsi="GHEA Grapalat"/>
          <w:b/>
          <w:sz w:val="20"/>
          <w:lang w:val="es-ES"/>
        </w:rPr>
        <w:t>6</w:t>
      </w:r>
      <w:r w:rsidR="00955A1E" w:rsidRPr="00A71D81">
        <w:rPr>
          <w:rFonts w:ascii="GHEA Grapalat" w:hAnsi="GHEA Grapalat"/>
          <w:b/>
          <w:sz w:val="20"/>
          <w:lang w:val="es-ES"/>
        </w:rPr>
        <w:t xml:space="preserve">. </w:t>
      </w:r>
      <w:r w:rsidR="00955A1E" w:rsidRPr="00A71D81">
        <w:rPr>
          <w:rFonts w:ascii="GHEA Grapalat" w:hAnsi="GHEA Grapalat"/>
          <w:b/>
          <w:sz w:val="20"/>
        </w:rPr>
        <w:t>ՀԱՅՏԻԳՈՐԾՈՂՈՒԹՅԱՆԺԱՄԿԵՏԸ</w:t>
      </w:r>
      <w:r w:rsidR="00955A1E" w:rsidRPr="00A71D81">
        <w:rPr>
          <w:rFonts w:ascii="GHEA Grapalat" w:hAnsi="GHEA Grapalat"/>
          <w:b/>
          <w:sz w:val="20"/>
          <w:lang w:val="es-ES"/>
        </w:rPr>
        <w:t xml:space="preserve">, </w:t>
      </w:r>
      <w:r w:rsidR="00955A1E" w:rsidRPr="00A71D81">
        <w:rPr>
          <w:rFonts w:ascii="GHEA Grapalat" w:hAnsi="GHEA Grapalat"/>
          <w:b/>
          <w:sz w:val="20"/>
        </w:rPr>
        <w:t>ՀԱՅՏԵՐՈՒՄՓՈՓՈԽՈՒԹՅՈՒՆԿԱՏԱՐԵԼՈՒ</w:t>
      </w:r>
    </w:p>
    <w:p w:rsidR="00096865" w:rsidRPr="00A71D81" w:rsidRDefault="00955A1E" w:rsidP="00EF3662">
      <w:pPr>
        <w:jc w:val="center"/>
        <w:rPr>
          <w:rFonts w:ascii="GHEA Grapalat" w:hAnsi="GHEA Grapalat"/>
          <w:b/>
          <w:sz w:val="20"/>
          <w:lang w:val="es-ES"/>
        </w:rPr>
      </w:pPr>
      <w:r w:rsidRPr="00A71D81">
        <w:rPr>
          <w:rFonts w:ascii="GHEA Grapalat" w:hAnsi="GHEA Grapalat"/>
          <w:b/>
          <w:sz w:val="20"/>
        </w:rPr>
        <w:t>ԵՎԴՐԱՆՔՀԵՏՎԵՐՑՆԵԼՈՒԿԱՐԳԸ</w:t>
      </w:r>
    </w:p>
    <w:p w:rsidR="00096865" w:rsidRPr="00A71D81" w:rsidRDefault="00096865" w:rsidP="00EF3662">
      <w:pPr>
        <w:pStyle w:val="a3"/>
        <w:spacing w:line="240" w:lineRule="auto"/>
        <w:ind w:firstLine="567"/>
        <w:rPr>
          <w:rFonts w:ascii="GHEA Grapalat" w:hAnsi="GHEA Grapalat"/>
          <w:b/>
          <w:lang w:val="af-ZA"/>
        </w:rPr>
      </w:pPr>
    </w:p>
    <w:p w:rsidR="00096865" w:rsidRPr="00A71D81" w:rsidRDefault="00220C7C" w:rsidP="00EF3662">
      <w:pPr>
        <w:pStyle w:val="a3"/>
        <w:spacing w:line="240" w:lineRule="auto"/>
        <w:ind w:firstLine="567"/>
        <w:rPr>
          <w:rFonts w:ascii="GHEA Grapalat" w:hAnsi="GHEA Grapalat" w:cs="Sylfaen"/>
          <w:i w:val="0"/>
          <w:szCs w:val="24"/>
          <w:lang w:val="af-ZA"/>
        </w:rPr>
      </w:pPr>
      <w:r w:rsidRPr="00A71D81">
        <w:rPr>
          <w:rFonts w:ascii="GHEA Grapalat" w:hAnsi="GHEA Grapalat"/>
          <w:i w:val="0"/>
          <w:lang w:val="af-ZA"/>
        </w:rPr>
        <w:t>6</w:t>
      </w:r>
      <w:r w:rsidR="00096865" w:rsidRPr="00A71D81">
        <w:rPr>
          <w:rFonts w:ascii="GHEA Grapalat" w:hAnsi="GHEA Grapalat"/>
          <w:i w:val="0"/>
          <w:lang w:val="af-ZA"/>
        </w:rPr>
        <w:t>.1</w:t>
      </w:r>
      <w:r w:rsidR="00096865" w:rsidRPr="00A71D81">
        <w:rPr>
          <w:rFonts w:ascii="GHEA Grapalat" w:hAnsi="GHEA Grapalat" w:cs="Sylfaen"/>
          <w:i w:val="0"/>
          <w:szCs w:val="24"/>
          <w:lang w:val="ru-RU"/>
        </w:rPr>
        <w:t>Օրենքի</w:t>
      </w:r>
      <w:r w:rsidR="00A64339" w:rsidRPr="00A71D81">
        <w:rPr>
          <w:rFonts w:ascii="GHEA Grapalat" w:hAnsi="GHEA Grapalat" w:cs="Sylfaen"/>
          <w:i w:val="0"/>
          <w:szCs w:val="24"/>
          <w:lang w:val="af-ZA"/>
        </w:rPr>
        <w:t>31</w:t>
      </w:r>
      <w:r w:rsidR="00096865" w:rsidRPr="00A71D81">
        <w:rPr>
          <w:rFonts w:ascii="GHEA Grapalat" w:hAnsi="GHEA Grapalat" w:cs="Sylfaen"/>
          <w:i w:val="0"/>
          <w:szCs w:val="24"/>
          <w:lang w:val="af-ZA"/>
        </w:rPr>
        <w:t>-</w:t>
      </w:r>
      <w:r w:rsidR="00096865" w:rsidRPr="00A71D81">
        <w:rPr>
          <w:rFonts w:ascii="GHEA Grapalat" w:hAnsi="GHEA Grapalat" w:cs="Sylfaen"/>
          <w:i w:val="0"/>
          <w:szCs w:val="24"/>
          <w:lang w:val="ru-RU"/>
        </w:rPr>
        <w:t>րդհոդվածիհամաձայն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հայտըվավերէմինչևՕրենքինհամապատասխանպայմանագրիկնքումը</w:t>
      </w:r>
      <w:r w:rsidR="00096865" w:rsidRPr="00A71D81">
        <w:rPr>
          <w:rFonts w:ascii="GHEA Grapalat" w:hAnsi="GHEA Grapalat" w:cs="Sylfaen"/>
          <w:i w:val="0"/>
          <w:szCs w:val="24"/>
          <w:lang w:val="af-ZA"/>
        </w:rPr>
        <w:t xml:space="preserve">, </w:t>
      </w:r>
      <w:r w:rsidR="00705706" w:rsidRPr="00A71D81">
        <w:rPr>
          <w:rFonts w:ascii="GHEA Grapalat" w:hAnsi="GHEA Grapalat" w:cs="Sylfaen"/>
          <w:i w:val="0"/>
          <w:szCs w:val="24"/>
          <w:lang w:val="en-US"/>
        </w:rPr>
        <w:t>մ</w:t>
      </w:r>
      <w:r w:rsidR="00096865" w:rsidRPr="00A71D81">
        <w:rPr>
          <w:rFonts w:ascii="GHEA Grapalat" w:hAnsi="GHEA Grapalat" w:cs="Sylfaen"/>
          <w:i w:val="0"/>
          <w:szCs w:val="24"/>
          <w:lang w:val="ru-RU"/>
        </w:rPr>
        <w:t>ասնակցիկողմիցհայտիհետվերցնելը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հայտիմերժումըկամ</w:t>
      </w:r>
      <w:r w:rsidR="00402941" w:rsidRPr="00A71D81">
        <w:rPr>
          <w:rFonts w:ascii="GHEA Grapalat" w:hAnsi="GHEA Grapalat" w:cs="Sylfaen"/>
          <w:i w:val="0"/>
          <w:szCs w:val="24"/>
          <w:lang w:val="af-ZA"/>
        </w:rPr>
        <w:t xml:space="preserve">սույն </w:t>
      </w:r>
      <w:r w:rsidR="00096865" w:rsidRPr="00A71D81">
        <w:rPr>
          <w:rFonts w:ascii="GHEA Grapalat" w:hAnsi="GHEA Grapalat" w:cs="Sylfaen"/>
          <w:i w:val="0"/>
          <w:szCs w:val="24"/>
          <w:lang w:val="ru-RU"/>
        </w:rPr>
        <w:t>ընթացակարգըչկայացածհայտարարվելը</w:t>
      </w:r>
      <w:r w:rsidR="004D5671" w:rsidRPr="00A71D81">
        <w:rPr>
          <w:rFonts w:ascii="GHEA Grapalat" w:hAnsi="GHEA Grapalat" w:cs="Sylfaen"/>
          <w:i w:val="0"/>
          <w:szCs w:val="24"/>
          <w:lang w:val="ru-RU"/>
        </w:rPr>
        <w:t>։</w:t>
      </w:r>
    </w:p>
    <w:p w:rsidR="00096865" w:rsidRPr="00A71D81" w:rsidRDefault="00220C7C" w:rsidP="00EF3662">
      <w:pPr>
        <w:pStyle w:val="a3"/>
        <w:spacing w:line="240" w:lineRule="auto"/>
        <w:ind w:firstLine="567"/>
        <w:rPr>
          <w:rFonts w:ascii="GHEA Grapalat" w:hAnsi="GHEA Grapalat" w:cs="Sylfaen"/>
          <w:i w:val="0"/>
          <w:szCs w:val="24"/>
          <w:lang w:val="af-ZA"/>
        </w:rPr>
      </w:pPr>
      <w:r w:rsidRPr="00A71D81">
        <w:rPr>
          <w:rFonts w:ascii="GHEA Grapalat" w:hAnsi="GHEA Grapalat" w:cs="Sylfaen"/>
          <w:i w:val="0"/>
          <w:szCs w:val="24"/>
          <w:lang w:val="af-ZA"/>
        </w:rPr>
        <w:t>6</w:t>
      </w:r>
      <w:r w:rsidR="00096865" w:rsidRPr="00A71D81">
        <w:rPr>
          <w:rFonts w:ascii="GHEA Grapalat" w:hAnsi="GHEA Grapalat" w:cs="Sylfaen"/>
          <w:i w:val="0"/>
          <w:szCs w:val="24"/>
          <w:lang w:val="af-ZA"/>
        </w:rPr>
        <w:t xml:space="preserve">.2 </w:t>
      </w:r>
      <w:r w:rsidR="00096865" w:rsidRPr="00A71D81">
        <w:rPr>
          <w:rFonts w:ascii="GHEA Grapalat" w:hAnsi="GHEA Grapalat" w:cs="Sylfaen"/>
          <w:i w:val="0"/>
          <w:szCs w:val="24"/>
          <w:lang w:val="ru-RU"/>
        </w:rPr>
        <w:t>Օրենքի</w:t>
      </w:r>
      <w:r w:rsidR="00A64339" w:rsidRPr="00A71D81">
        <w:rPr>
          <w:rFonts w:ascii="GHEA Grapalat" w:hAnsi="GHEA Grapalat" w:cs="Sylfaen"/>
          <w:i w:val="0"/>
          <w:szCs w:val="24"/>
          <w:lang w:val="af-ZA"/>
        </w:rPr>
        <w:t>31</w:t>
      </w:r>
      <w:r w:rsidR="00096865" w:rsidRPr="00A71D81">
        <w:rPr>
          <w:rFonts w:ascii="GHEA Grapalat" w:hAnsi="GHEA Grapalat" w:cs="Sylfaen"/>
          <w:i w:val="0"/>
          <w:szCs w:val="24"/>
          <w:lang w:val="af-ZA"/>
        </w:rPr>
        <w:t>-</w:t>
      </w:r>
      <w:r w:rsidR="00096865" w:rsidRPr="00A71D81">
        <w:rPr>
          <w:rFonts w:ascii="GHEA Grapalat" w:hAnsi="GHEA Grapalat" w:cs="Sylfaen"/>
          <w:i w:val="0"/>
          <w:szCs w:val="24"/>
          <w:lang w:val="ru-RU"/>
        </w:rPr>
        <w:t>րդհոդվածիհամաձայն</w:t>
      </w:r>
      <w:r w:rsidR="00096865" w:rsidRPr="00A71D81">
        <w:rPr>
          <w:rFonts w:ascii="GHEA Grapalat" w:hAnsi="GHEA Grapalat" w:cs="Sylfaen"/>
          <w:i w:val="0"/>
          <w:szCs w:val="24"/>
          <w:lang w:val="af-ZA"/>
        </w:rPr>
        <w:t xml:space="preserve">` </w:t>
      </w:r>
      <w:r w:rsidR="00F70E55" w:rsidRPr="00A71D81">
        <w:rPr>
          <w:rFonts w:ascii="GHEA Grapalat" w:hAnsi="GHEA Grapalat" w:cs="Sylfaen"/>
          <w:i w:val="0"/>
          <w:szCs w:val="24"/>
          <w:lang w:val="en-US"/>
        </w:rPr>
        <w:t>մ</w:t>
      </w:r>
      <w:r w:rsidR="00096865" w:rsidRPr="00A71D81">
        <w:rPr>
          <w:rFonts w:ascii="GHEA Grapalat" w:hAnsi="GHEA Grapalat" w:cs="Sylfaen"/>
          <w:i w:val="0"/>
          <w:szCs w:val="24"/>
          <w:lang w:val="ru-RU"/>
        </w:rPr>
        <w:t>ասնակիցը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մինչևսույնհրավերի</w:t>
      </w:r>
      <w:r w:rsidRPr="00A71D81">
        <w:rPr>
          <w:rFonts w:ascii="GHEA Grapalat" w:hAnsi="GHEA Grapalat" w:cs="Sylfaen"/>
          <w:i w:val="0"/>
          <w:szCs w:val="24"/>
          <w:lang w:val="af-ZA"/>
        </w:rPr>
        <w:t xml:space="preserve">1-ին մասի </w:t>
      </w:r>
      <w:r w:rsidR="00096865" w:rsidRPr="00A71D81">
        <w:rPr>
          <w:rFonts w:ascii="GHEA Grapalat" w:hAnsi="GHEA Grapalat" w:cs="Sylfaen"/>
          <w:i w:val="0"/>
          <w:szCs w:val="24"/>
          <w:lang w:val="af-ZA"/>
        </w:rPr>
        <w:t xml:space="preserve">4.2 </w:t>
      </w:r>
      <w:r w:rsidR="00096865" w:rsidRPr="00A71D81">
        <w:rPr>
          <w:rFonts w:ascii="GHEA Grapalat" w:hAnsi="GHEA Grapalat" w:cs="Sylfaen"/>
          <w:i w:val="0"/>
          <w:szCs w:val="24"/>
          <w:lang w:val="ru-RU"/>
        </w:rPr>
        <w:t>կետումնշված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հայտերիներկայացմանվերջնաժամկետը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կարողէփոփոխելկամհետվերցնելիրհայտը</w:t>
      </w:r>
      <w:r w:rsidR="004D5671" w:rsidRPr="00A71D81">
        <w:rPr>
          <w:rFonts w:ascii="GHEA Grapalat" w:hAnsi="GHEA Grapalat" w:cs="Sylfaen"/>
          <w:i w:val="0"/>
          <w:szCs w:val="24"/>
          <w:lang w:val="ru-RU"/>
        </w:rPr>
        <w:t>։</w:t>
      </w:r>
    </w:p>
    <w:p w:rsidR="00FA0E41" w:rsidRPr="00A71D81" w:rsidRDefault="00FA0E41" w:rsidP="00EF3662">
      <w:pPr>
        <w:ind w:firstLine="567"/>
        <w:jc w:val="center"/>
        <w:rPr>
          <w:rFonts w:ascii="GHEA Grapalat" w:hAnsi="GHEA Grapalat"/>
          <w:b/>
          <w:sz w:val="20"/>
          <w:lang w:val="af-ZA"/>
        </w:rPr>
      </w:pPr>
    </w:p>
    <w:p w:rsidR="00074278" w:rsidRPr="006D2E03" w:rsidRDefault="00041323" w:rsidP="009B441D">
      <w:pPr>
        <w:ind w:firstLine="567"/>
        <w:jc w:val="center"/>
        <w:rPr>
          <w:rFonts w:ascii="GHEA Grapalat" w:hAnsi="GHEA Grapalat" w:cs="Sylfaen"/>
          <w:sz w:val="20"/>
          <w:lang w:val="af-ZA"/>
        </w:rPr>
      </w:pPr>
      <w:r w:rsidRPr="00A71D81">
        <w:rPr>
          <w:rFonts w:ascii="GHEA Grapalat" w:hAnsi="GHEA Grapalat"/>
          <w:b/>
          <w:sz w:val="20"/>
          <w:lang w:val="af-ZA"/>
        </w:rPr>
        <w:br w:type="page"/>
      </w:r>
    </w:p>
    <w:p w:rsidR="00074278" w:rsidRPr="006D2E03" w:rsidRDefault="00074278" w:rsidP="00EF3662">
      <w:pPr>
        <w:ind w:firstLine="567"/>
        <w:jc w:val="both"/>
        <w:rPr>
          <w:rFonts w:ascii="GHEA Grapalat" w:hAnsi="GHEA Grapalat" w:cs="Sylfaen"/>
          <w:sz w:val="20"/>
          <w:szCs w:val="20"/>
          <w:lang w:val="af-ZA"/>
        </w:rPr>
      </w:pPr>
    </w:p>
    <w:p w:rsidR="00096865" w:rsidRPr="006D2E03" w:rsidRDefault="00096865" w:rsidP="00EF3662">
      <w:pPr>
        <w:ind w:firstLine="567"/>
        <w:jc w:val="both"/>
        <w:rPr>
          <w:rFonts w:ascii="GHEA Grapalat" w:hAnsi="GHEA Grapalat" w:cs="Sylfaen"/>
          <w:sz w:val="20"/>
          <w:lang w:val="af-ZA"/>
        </w:rPr>
      </w:pPr>
    </w:p>
    <w:p w:rsidR="00096865" w:rsidRPr="006D2E03" w:rsidRDefault="00096865" w:rsidP="00EF3662">
      <w:pPr>
        <w:ind w:firstLine="567"/>
        <w:jc w:val="both"/>
        <w:rPr>
          <w:rFonts w:ascii="GHEA Grapalat" w:hAnsi="GHEA Grapalat" w:cs="Sylfaen"/>
          <w:sz w:val="20"/>
          <w:lang w:val="af-ZA"/>
        </w:rPr>
      </w:pPr>
    </w:p>
    <w:p w:rsidR="00807178" w:rsidRPr="006D2E03" w:rsidRDefault="00FD2748" w:rsidP="00EF3662">
      <w:pPr>
        <w:ind w:firstLine="567"/>
        <w:jc w:val="center"/>
        <w:rPr>
          <w:rFonts w:ascii="GHEA Grapalat" w:hAnsi="GHEA Grapalat"/>
          <w:b/>
          <w:sz w:val="20"/>
          <w:lang w:val="hy-AM"/>
        </w:rPr>
      </w:pPr>
      <w:r w:rsidRPr="006D2E03">
        <w:rPr>
          <w:rFonts w:ascii="GHEA Grapalat" w:hAnsi="GHEA Grapalat"/>
          <w:b/>
          <w:sz w:val="20"/>
          <w:lang w:val="af-ZA"/>
        </w:rPr>
        <w:t>8</w:t>
      </w:r>
      <w:r w:rsidR="008D5016" w:rsidRPr="006D2E03">
        <w:rPr>
          <w:rFonts w:ascii="GHEA Grapalat" w:hAnsi="GHEA Grapalat"/>
          <w:b/>
          <w:sz w:val="20"/>
          <w:lang w:val="af-ZA"/>
        </w:rPr>
        <w:t>.  ՀԱՅՏԵՐԻ ԲԱՑՈՒՄԸ</w:t>
      </w:r>
      <w:r w:rsidR="00807178" w:rsidRPr="006D2E03">
        <w:rPr>
          <w:rFonts w:ascii="GHEA Grapalat" w:hAnsi="GHEA Grapalat"/>
          <w:b/>
          <w:sz w:val="20"/>
          <w:lang w:val="hy-AM"/>
        </w:rPr>
        <w:t xml:space="preserve">, </w:t>
      </w:r>
      <w:r w:rsidR="00807178" w:rsidRPr="006D2E03">
        <w:rPr>
          <w:rFonts w:ascii="GHEA Grapalat" w:hAnsi="GHEA Grapalat"/>
          <w:b/>
          <w:sz w:val="20"/>
          <w:lang w:val="af-ZA"/>
        </w:rPr>
        <w:t xml:space="preserve">ԳՆԱՀԱՏՈՒՄԸ  ԵՎ  </w:t>
      </w:r>
    </w:p>
    <w:p w:rsidR="00096865" w:rsidRPr="006D2E03" w:rsidRDefault="00807178" w:rsidP="00EF3662">
      <w:pPr>
        <w:ind w:firstLine="567"/>
        <w:jc w:val="center"/>
        <w:rPr>
          <w:rFonts w:ascii="GHEA Grapalat" w:hAnsi="GHEA Grapalat"/>
          <w:b/>
          <w:sz w:val="20"/>
          <w:lang w:val="af-ZA"/>
        </w:rPr>
      </w:pPr>
      <w:r w:rsidRPr="006D2E03">
        <w:rPr>
          <w:rFonts w:ascii="GHEA Grapalat" w:hAnsi="GHEA Grapalat"/>
          <w:b/>
          <w:sz w:val="20"/>
          <w:lang w:val="af-ZA"/>
        </w:rPr>
        <w:t>ԱՐԴՅՈՒՆՔՆԵՐԻ ԱՄՓՈՓՈՒՄԸ</w:t>
      </w:r>
    </w:p>
    <w:p w:rsidR="00096865" w:rsidRPr="006D2E03" w:rsidRDefault="00096865" w:rsidP="00EF3662">
      <w:pPr>
        <w:ind w:firstLine="567"/>
        <w:jc w:val="both"/>
        <w:rPr>
          <w:rFonts w:ascii="GHEA Grapalat" w:hAnsi="GHEA Grapalat"/>
          <w:b/>
          <w:sz w:val="20"/>
          <w:lang w:val="af-ZA"/>
        </w:rPr>
      </w:pPr>
    </w:p>
    <w:p w:rsidR="004348F9" w:rsidRPr="006D2E03" w:rsidRDefault="00FD2748" w:rsidP="004348F9">
      <w:pPr>
        <w:pStyle w:val="23"/>
        <w:spacing w:line="240" w:lineRule="auto"/>
        <w:ind w:firstLine="567"/>
        <w:rPr>
          <w:rFonts w:ascii="GHEA Grapalat" w:hAnsi="GHEA Grapalat" w:cs="Tahoma"/>
        </w:rPr>
      </w:pPr>
      <w:r w:rsidRPr="006D2E03">
        <w:rPr>
          <w:rFonts w:ascii="GHEA Grapalat" w:hAnsi="GHEA Grapalat"/>
        </w:rPr>
        <w:t>8</w:t>
      </w:r>
      <w:r w:rsidR="00096865" w:rsidRPr="006D2E03">
        <w:rPr>
          <w:rFonts w:ascii="GHEA Grapalat" w:hAnsi="GHEA Grapalat"/>
        </w:rPr>
        <w:t xml:space="preserve">.1 </w:t>
      </w:r>
      <w:r w:rsidR="002C3CAA" w:rsidRPr="006D2E03">
        <w:rPr>
          <w:rFonts w:ascii="GHEA Grapalat" w:hAnsi="GHEA Grapalat" w:cs="Sylfaen"/>
          <w:lang w:val="ru-RU"/>
        </w:rPr>
        <w:t>Հայտերիբացումըկկատարվի</w:t>
      </w:r>
      <w:r w:rsidR="004348F9" w:rsidRPr="006D2E03">
        <w:rPr>
          <w:rFonts w:ascii="GHEA Grapalat" w:hAnsi="GHEA Grapalat" w:cs="Sylfaen"/>
        </w:rPr>
        <w:t xml:space="preserve">հանձնաժողովի՝ հայտերի բացման և գնահատման նիստում՝ </w:t>
      </w:r>
      <w:r w:rsidR="004348F9" w:rsidRPr="006D2E03">
        <w:rPr>
          <w:rFonts w:ascii="GHEA Grapalat" w:hAnsi="GHEA Grapalat" w:cs="Sylfaen"/>
          <w:szCs w:val="24"/>
          <w:lang w:val="ru-RU"/>
        </w:rPr>
        <w:t>սույնընթացակարգիհայտարարությունըևհրավերը</w:t>
      </w:r>
      <w:r w:rsidR="00627351" w:rsidRPr="006D2E03">
        <w:rPr>
          <w:rFonts w:ascii="GHEA Grapalat" w:hAnsi="GHEA Grapalat" w:cs="Sylfaen"/>
          <w:szCs w:val="24"/>
          <w:lang w:val="en-US"/>
        </w:rPr>
        <w:t>տեղեկագրում</w:t>
      </w:r>
      <w:r w:rsidR="004348F9" w:rsidRPr="006D2E03">
        <w:rPr>
          <w:rFonts w:ascii="GHEA Grapalat" w:hAnsi="GHEA Grapalat" w:cs="Sylfaen"/>
          <w:szCs w:val="24"/>
          <w:lang w:val="en-US"/>
        </w:rPr>
        <w:t>հ</w:t>
      </w:r>
      <w:r w:rsidR="004348F9" w:rsidRPr="006D2E03">
        <w:rPr>
          <w:rFonts w:ascii="GHEA Grapalat" w:hAnsi="GHEA Grapalat" w:cs="Sylfaen"/>
          <w:szCs w:val="24"/>
          <w:lang w:val="ru-RU"/>
        </w:rPr>
        <w:t>րապարակվելու</w:t>
      </w:r>
      <w:r w:rsidR="004348F9" w:rsidRPr="006D2E03">
        <w:rPr>
          <w:rFonts w:ascii="GHEA Grapalat" w:hAnsi="GHEA Grapalat" w:cs="Sylfaen"/>
          <w:szCs w:val="24"/>
          <w:lang w:val="en-US"/>
        </w:rPr>
        <w:t>օրվանից</w:t>
      </w:r>
      <w:r w:rsidR="004348F9" w:rsidRPr="006D2E03">
        <w:rPr>
          <w:rFonts w:ascii="GHEA Grapalat" w:hAnsi="GHEA Grapalat" w:cs="Sylfaen"/>
          <w:szCs w:val="24"/>
          <w:lang w:val="ru-RU"/>
        </w:rPr>
        <w:t>հաշված</w:t>
      </w:r>
      <w:r w:rsidR="004348F9" w:rsidRPr="006D2E03">
        <w:rPr>
          <w:rFonts w:ascii="GHEA Grapalat" w:hAnsi="GHEA Grapalat" w:cs="Sylfaen"/>
          <w:szCs w:val="24"/>
        </w:rPr>
        <w:t xml:space="preserve"> «-</w:t>
      </w:r>
      <w:r w:rsidR="00230D10">
        <w:rPr>
          <w:rFonts w:ascii="GHEA Grapalat" w:hAnsi="GHEA Grapalat" w:cs="Sylfaen"/>
          <w:szCs w:val="24"/>
          <w:lang w:val="hy-AM"/>
        </w:rPr>
        <w:t>3</w:t>
      </w:r>
      <w:r w:rsidR="004348F9" w:rsidRPr="006D2E03">
        <w:rPr>
          <w:rFonts w:ascii="GHEA Grapalat" w:hAnsi="GHEA Grapalat" w:cs="Sylfaen"/>
          <w:szCs w:val="24"/>
        </w:rPr>
        <w:t>-»</w:t>
      </w:r>
      <w:r w:rsidR="004348F9" w:rsidRPr="006D2E03">
        <w:rPr>
          <w:rFonts w:ascii="GHEA Grapalat" w:hAnsi="GHEA Grapalat" w:cs="Sylfaen"/>
          <w:szCs w:val="24"/>
          <w:lang w:val="ru-RU"/>
        </w:rPr>
        <w:t>րդօրվաժամը</w:t>
      </w:r>
      <w:r w:rsidR="004348F9" w:rsidRPr="006D2E03">
        <w:rPr>
          <w:rFonts w:ascii="GHEA Grapalat" w:hAnsi="GHEA Grapalat" w:cs="Sylfaen"/>
          <w:szCs w:val="24"/>
        </w:rPr>
        <w:t xml:space="preserve"> «</w:t>
      </w:r>
      <w:r w:rsidR="00340A19" w:rsidRPr="00340A19">
        <w:rPr>
          <w:rFonts w:ascii="GHEA Grapalat" w:hAnsi="GHEA Grapalat" w:cs="Sylfaen"/>
          <w:sz w:val="24"/>
          <w:szCs w:val="24"/>
          <w:vertAlign w:val="subscript"/>
        </w:rPr>
        <w:t>14.</w:t>
      </w:r>
      <w:r w:rsidR="00340A19">
        <w:rPr>
          <w:rFonts w:ascii="GHEA Grapalat" w:hAnsi="GHEA Grapalat" w:cs="Sylfaen"/>
          <w:sz w:val="24"/>
          <w:szCs w:val="24"/>
          <w:vertAlign w:val="subscript"/>
        </w:rPr>
        <w:t>30</w:t>
      </w:r>
      <w:r w:rsidR="004348F9" w:rsidRPr="006D2E03">
        <w:rPr>
          <w:rFonts w:ascii="GHEA Grapalat" w:hAnsi="GHEA Grapalat" w:cs="Sylfaen"/>
          <w:szCs w:val="24"/>
        </w:rPr>
        <w:t xml:space="preserve"> »-</w:t>
      </w:r>
      <w:r w:rsidR="004348F9" w:rsidRPr="006D2E03">
        <w:rPr>
          <w:rFonts w:ascii="GHEA Grapalat" w:hAnsi="GHEA Grapalat" w:cs="Sylfaen"/>
          <w:szCs w:val="24"/>
          <w:lang w:val="en-US"/>
        </w:rPr>
        <w:t>ի</w:t>
      </w:r>
      <w:r w:rsidR="004348F9" w:rsidRPr="006D2E03">
        <w:rPr>
          <w:rFonts w:ascii="GHEA Grapalat" w:hAnsi="GHEA Grapalat" w:cs="Sylfaen"/>
          <w:szCs w:val="24"/>
          <w:lang w:val="ru-RU"/>
        </w:rPr>
        <w:t>ն։</w:t>
      </w:r>
    </w:p>
    <w:p w:rsidR="004348F9" w:rsidRPr="006D2E03" w:rsidRDefault="004348F9" w:rsidP="004348F9">
      <w:pPr>
        <w:ind w:firstLine="567"/>
        <w:jc w:val="both"/>
        <w:rPr>
          <w:rFonts w:ascii="GHEA Grapalat" w:hAnsi="GHEA Grapalat" w:cs="Sylfaen"/>
          <w:sz w:val="20"/>
          <w:lang w:val="af-ZA"/>
        </w:rPr>
      </w:pPr>
      <w:r w:rsidRPr="006D2E03">
        <w:rPr>
          <w:rFonts w:ascii="GHEA Grapalat" w:hAnsi="GHEA Grapalat" w:cs="Sylfaen"/>
          <w:sz w:val="20"/>
          <w:lang w:val="ru-RU"/>
        </w:rPr>
        <w:t>Հայտերիբացման</w:t>
      </w:r>
      <w:r w:rsidRPr="006D2E03">
        <w:rPr>
          <w:rFonts w:ascii="GHEA Grapalat" w:hAnsi="GHEA Grapalat" w:cs="Sylfaen"/>
          <w:sz w:val="20"/>
        </w:rPr>
        <w:t>ևգնահատման</w:t>
      </w:r>
      <w:r w:rsidRPr="006D2E03">
        <w:rPr>
          <w:rFonts w:ascii="GHEA Grapalat" w:hAnsi="GHEA Grapalat" w:cs="Sylfaen"/>
          <w:sz w:val="20"/>
          <w:lang w:val="ru-RU"/>
        </w:rPr>
        <w:t>նիստում</w:t>
      </w:r>
      <w:r w:rsidRPr="006D2E03">
        <w:rPr>
          <w:rFonts w:ascii="GHEA Grapalat" w:hAnsi="GHEA Grapalat" w:cs="Sylfaen"/>
          <w:sz w:val="20"/>
        </w:rPr>
        <w:t>՝</w:t>
      </w:r>
    </w:p>
    <w:p w:rsidR="004348F9" w:rsidRPr="00A71D81" w:rsidRDefault="004348F9" w:rsidP="004348F9">
      <w:pPr>
        <w:ind w:firstLine="567"/>
        <w:jc w:val="both"/>
        <w:rPr>
          <w:rFonts w:ascii="GHEA Grapalat" w:hAnsi="GHEA Grapalat" w:cs="Sylfaen"/>
          <w:sz w:val="20"/>
          <w:lang w:val="af-ZA"/>
        </w:rPr>
      </w:pPr>
      <w:r w:rsidRPr="006D2E03">
        <w:rPr>
          <w:rFonts w:ascii="GHEA Grapalat" w:hAnsi="GHEA Grapalat" w:cs="Sylfaen"/>
          <w:sz w:val="20"/>
          <w:lang w:val="af-ZA"/>
        </w:rPr>
        <w:t xml:space="preserve">1) </w:t>
      </w:r>
      <w:r w:rsidRPr="006D2E03">
        <w:rPr>
          <w:rFonts w:ascii="GHEA Grapalat" w:hAnsi="GHEA Grapalat" w:cs="Sylfaen"/>
          <w:sz w:val="20"/>
        </w:rPr>
        <w:t>հանձնաժողովինախագահը</w:t>
      </w:r>
      <w:r w:rsidRPr="006D2E03">
        <w:rPr>
          <w:rFonts w:ascii="GHEA Grapalat" w:hAnsi="GHEA Grapalat" w:cs="Sylfaen"/>
          <w:sz w:val="20"/>
          <w:lang w:val="af-ZA"/>
        </w:rPr>
        <w:t xml:space="preserve"> (</w:t>
      </w:r>
      <w:r w:rsidRPr="006D2E03">
        <w:rPr>
          <w:rFonts w:ascii="GHEA Grapalat" w:hAnsi="GHEA Grapalat" w:cs="Sylfaen"/>
          <w:sz w:val="20"/>
          <w:lang w:val="hy-AM"/>
        </w:rPr>
        <w:t>նիստընախագահողը</w:t>
      </w:r>
      <w:r w:rsidRPr="006D2E03">
        <w:rPr>
          <w:rFonts w:ascii="GHEA Grapalat" w:hAnsi="GHEA Grapalat" w:cs="Sylfaen"/>
          <w:sz w:val="20"/>
          <w:lang w:val="af-ZA"/>
        </w:rPr>
        <w:t xml:space="preserve">) </w:t>
      </w:r>
      <w:r w:rsidRPr="006D2E03">
        <w:rPr>
          <w:rFonts w:ascii="GHEA Grapalat" w:hAnsi="GHEA Grapalat" w:cs="Sylfaen"/>
          <w:sz w:val="20"/>
          <w:lang w:val="hy-AM"/>
        </w:rPr>
        <w:t>նիստըհայտարարումէբացվածևհրապա</w:t>
      </w:r>
      <w:r w:rsidRPr="006D2E03">
        <w:rPr>
          <w:rFonts w:ascii="GHEA Grapalat" w:hAnsi="GHEA Grapalat" w:cs="Sylfaen"/>
          <w:sz w:val="20"/>
          <w:lang w:val="hy-AM"/>
        </w:rPr>
        <w:softHyphen/>
        <w:t>րակում է գնման հայտով սահմանված</w:t>
      </w:r>
      <w:r w:rsidRPr="006D2E03">
        <w:rPr>
          <w:rFonts w:ascii="GHEA Grapalat" w:hAnsi="GHEA Grapalat" w:cs="Sylfaen"/>
          <w:sz w:val="20"/>
          <w:lang w:val="af-ZA"/>
        </w:rPr>
        <w:t>`</w:t>
      </w:r>
      <w:r w:rsidRPr="006D2E03">
        <w:rPr>
          <w:rFonts w:ascii="GHEA Grapalat" w:hAnsi="GHEA Grapalat" w:cs="Sylfaen"/>
          <w:sz w:val="20"/>
        </w:rPr>
        <w:t>սույնընթացակարգիշրջանակումգնվելիքապրանքների</w:t>
      </w:r>
      <w:r w:rsidR="00880C5E" w:rsidRPr="006D2E03">
        <w:rPr>
          <w:rFonts w:ascii="GHEA Grapalat" w:hAnsi="GHEA Grapalat" w:cs="Sylfaen"/>
          <w:sz w:val="20"/>
          <w:lang w:val="hy-AM"/>
        </w:rPr>
        <w:t xml:space="preserve"> գնման</w:t>
      </w:r>
      <w:r w:rsidRPr="006D2E03">
        <w:rPr>
          <w:rFonts w:ascii="GHEA Grapalat" w:hAnsi="GHEA Grapalat" w:cs="Sylfaen"/>
          <w:sz w:val="20"/>
          <w:lang w:val="hy-AM"/>
        </w:rPr>
        <w:t>գինը՝մեկթվովարտահայտված</w:t>
      </w:r>
      <w:r w:rsidRPr="006D2E03">
        <w:rPr>
          <w:rFonts w:ascii="GHEA Grapalat" w:hAnsi="GHEA Grapalat" w:cs="Sylfaen"/>
          <w:sz w:val="20"/>
          <w:lang w:val="af-ZA"/>
        </w:rPr>
        <w:t xml:space="preserve">, </w:t>
      </w:r>
      <w:r w:rsidRPr="006D2E03">
        <w:rPr>
          <w:rFonts w:ascii="GHEA Grapalat" w:hAnsi="GHEA Grapalat" w:cs="Sylfaen"/>
          <w:sz w:val="20"/>
        </w:rPr>
        <w:t>ինչպեսնաև</w:t>
      </w:r>
      <w:r w:rsidRPr="006D2E03">
        <w:rPr>
          <w:rFonts w:ascii="GHEA Grapalat" w:hAnsi="GHEA Grapalat" w:cs="Sylfaen"/>
          <w:sz w:val="20"/>
          <w:lang w:val="hy-AM"/>
        </w:rPr>
        <w:t>հայտեր ներկայացրած մասնակիցների գնային առաջարկները՝ մեկ թվով արտահայտված, հիմք ընդունելով տառերով գրվածը</w:t>
      </w:r>
      <w:r w:rsidRPr="006D2E03">
        <w:rPr>
          <w:rFonts w:ascii="GHEA Grapalat" w:hAnsi="GHEA Grapalat" w:cs="Sylfaen"/>
          <w:sz w:val="20"/>
          <w:lang w:val="af-ZA"/>
        </w:rPr>
        <w:t>.</w:t>
      </w:r>
    </w:p>
    <w:p w:rsidR="004348F9" w:rsidRPr="00A71D81" w:rsidRDefault="004348F9" w:rsidP="004348F9">
      <w:pPr>
        <w:ind w:firstLine="567"/>
        <w:jc w:val="both"/>
        <w:rPr>
          <w:rFonts w:ascii="GHEA Grapalat" w:hAnsi="GHEA Grapalat"/>
          <w:sz w:val="20"/>
          <w:szCs w:val="20"/>
          <w:lang w:val="hy-AM"/>
        </w:rPr>
      </w:pPr>
      <w:r w:rsidRPr="00A71D81">
        <w:rPr>
          <w:rFonts w:ascii="GHEA Grapalat" w:hAnsi="GHEA Grapalat"/>
          <w:sz w:val="20"/>
          <w:szCs w:val="20"/>
          <w:lang w:val="hy-AM"/>
        </w:rPr>
        <w:t xml:space="preserve">2) </w:t>
      </w:r>
      <w:r w:rsidRPr="00A71D81">
        <w:rPr>
          <w:rFonts w:ascii="GHEA Grapalat" w:hAnsi="GHEA Grapalat" w:cs="Sylfaen"/>
          <w:sz w:val="20"/>
          <w:szCs w:val="20"/>
          <w:lang w:val="hy-AM"/>
        </w:rPr>
        <w:t>սույնկետի</w:t>
      </w:r>
      <w:r w:rsidRPr="00A71D81">
        <w:rPr>
          <w:rFonts w:ascii="GHEA Grapalat" w:hAnsi="GHEA Grapalat"/>
          <w:sz w:val="20"/>
          <w:szCs w:val="20"/>
          <w:lang w:val="hy-AM"/>
        </w:rPr>
        <w:t xml:space="preserve"> 1-</w:t>
      </w:r>
      <w:r w:rsidRPr="00A71D81">
        <w:rPr>
          <w:rFonts w:ascii="GHEA Grapalat" w:hAnsi="GHEA Grapalat" w:cs="Sylfaen"/>
          <w:sz w:val="20"/>
          <w:szCs w:val="20"/>
          <w:lang w:val="hy-AM"/>
        </w:rPr>
        <w:t>ինենթակետումնշվածփաստաթղթերընախագահին</w:t>
      </w:r>
      <w:r w:rsidRPr="00A71D81">
        <w:rPr>
          <w:rFonts w:ascii="GHEA Grapalat" w:hAnsi="GHEA Grapalat"/>
          <w:sz w:val="20"/>
          <w:szCs w:val="20"/>
          <w:lang w:val="hy-AM"/>
        </w:rPr>
        <w:t xml:space="preserve"> (նիստը նախագահողին) </w:t>
      </w:r>
      <w:r w:rsidRPr="00A71D81">
        <w:rPr>
          <w:rFonts w:ascii="GHEA Grapalat" w:hAnsi="GHEA Grapalat" w:cs="Sylfaen"/>
          <w:sz w:val="20"/>
          <w:szCs w:val="20"/>
          <w:lang w:val="hy-AM"/>
        </w:rPr>
        <w:t>փոխանցվելուցհետոհանձնաժողովըգնահատումէ</w:t>
      </w:r>
      <w:r w:rsidRPr="00A71D81">
        <w:rPr>
          <w:rFonts w:ascii="GHEA Grapalat" w:hAnsi="GHEA Grapalat"/>
          <w:sz w:val="20"/>
          <w:szCs w:val="20"/>
          <w:lang w:val="hy-AM"/>
        </w:rPr>
        <w:t>`</w:t>
      </w:r>
    </w:p>
    <w:p w:rsidR="004348F9" w:rsidRPr="00A71D81" w:rsidRDefault="004348F9" w:rsidP="004348F9">
      <w:pPr>
        <w:ind w:firstLine="567"/>
        <w:jc w:val="both"/>
        <w:rPr>
          <w:rFonts w:ascii="GHEA Grapalat" w:hAnsi="GHEA Grapalat"/>
          <w:sz w:val="20"/>
          <w:szCs w:val="20"/>
          <w:lang w:val="hy-AM"/>
        </w:rPr>
      </w:pPr>
      <w:r w:rsidRPr="00A71D81">
        <w:rPr>
          <w:rFonts w:ascii="GHEA Grapalat" w:hAnsi="GHEA Grapalat" w:cs="Sylfaen"/>
          <w:sz w:val="20"/>
          <w:szCs w:val="20"/>
          <w:lang w:val="hy-AM"/>
        </w:rPr>
        <w:t>ա</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հայտերպարունակողծրարներըկազմելուևներկայացնելուհամապատասխանությունըսահմանվածկարգինևբացումհամապատասխանողգնահատվածհայտերը</w:t>
      </w:r>
      <w:r w:rsidRPr="00A71D81">
        <w:rPr>
          <w:rFonts w:ascii="GHEA Grapalat" w:hAnsi="GHEA Grapalat"/>
          <w:sz w:val="20"/>
          <w:szCs w:val="20"/>
          <w:lang w:val="hy-AM"/>
        </w:rPr>
        <w:t>,</w:t>
      </w:r>
    </w:p>
    <w:p w:rsidR="004348F9" w:rsidRPr="00A71D81" w:rsidRDefault="004348F9" w:rsidP="004348F9">
      <w:pPr>
        <w:ind w:firstLine="567"/>
        <w:jc w:val="both"/>
        <w:rPr>
          <w:rFonts w:ascii="GHEA Grapalat" w:hAnsi="GHEA Grapalat"/>
          <w:sz w:val="20"/>
          <w:szCs w:val="20"/>
          <w:lang w:val="hy-AM"/>
        </w:rPr>
      </w:pPr>
      <w:r w:rsidRPr="00A71D81">
        <w:rPr>
          <w:rFonts w:ascii="GHEA Grapalat" w:hAnsi="GHEA Grapalat" w:cs="Sylfaen"/>
          <w:sz w:val="20"/>
          <w:szCs w:val="20"/>
          <w:lang w:val="hy-AM"/>
        </w:rPr>
        <w:t>բ</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բացվածյուրաքանչյուրծրարումպահանջվող</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նախատեսված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փաստաթղթերիառկայությունըևդրանցկազմմանհամապատասխանությունըհրավերովսահմանվածվավերապայմաններին</w:t>
      </w:r>
      <w:r w:rsidRPr="00A71D81">
        <w:rPr>
          <w:rFonts w:ascii="GHEA Grapalat" w:hAnsi="GHEA Grapalat"/>
          <w:sz w:val="20"/>
          <w:szCs w:val="20"/>
          <w:lang w:val="hy-AM"/>
        </w:rPr>
        <w:t>.</w:t>
      </w:r>
    </w:p>
    <w:p w:rsidR="004348F9" w:rsidRPr="00A71D81" w:rsidRDefault="004348F9" w:rsidP="004348F9">
      <w:pPr>
        <w:ind w:firstLine="567"/>
        <w:jc w:val="both"/>
        <w:rPr>
          <w:rFonts w:ascii="GHEA Grapalat" w:hAnsi="GHEA Grapalat" w:cs="Sylfaen"/>
          <w:sz w:val="20"/>
          <w:lang w:val="hy-AM"/>
        </w:rPr>
      </w:pPr>
      <w:r w:rsidRPr="00A71D81">
        <w:rPr>
          <w:rFonts w:ascii="GHEA Grapalat" w:hAnsi="GHEA Grapalat"/>
          <w:sz w:val="20"/>
          <w:szCs w:val="20"/>
          <w:lang w:val="hy-AM"/>
        </w:rPr>
        <w:t xml:space="preserve">3) </w:t>
      </w:r>
      <w:r w:rsidRPr="00A71D81">
        <w:rPr>
          <w:rFonts w:ascii="GHEA Grapalat" w:hAnsi="GHEA Grapalat" w:cs="Sylfaen"/>
          <w:sz w:val="20"/>
          <w:szCs w:val="20"/>
          <w:lang w:val="hy-AM"/>
        </w:rPr>
        <w:t>հանձնաժողովինախագահըհայտարարումէհայտերներկայացրածմասնակիցներիգնայինառաջարկները՝մեկթվովարտահայտված,հիմքընդունելովտառերովգրվածը:</w:t>
      </w:r>
    </w:p>
    <w:p w:rsidR="009A796C" w:rsidRPr="00A71D81" w:rsidRDefault="00FD2748" w:rsidP="00EF3662">
      <w:pPr>
        <w:ind w:firstLine="567"/>
        <w:jc w:val="both"/>
        <w:rPr>
          <w:rFonts w:ascii="GHEA Grapalat" w:hAnsi="GHEA Grapalat" w:cs="Sylfaen"/>
          <w:sz w:val="20"/>
          <w:lang w:val="af-ZA"/>
        </w:rPr>
      </w:pPr>
      <w:r w:rsidRPr="00A71D81">
        <w:rPr>
          <w:rFonts w:ascii="GHEA Grapalat" w:hAnsi="GHEA Grapalat" w:cs="Sylfaen"/>
          <w:sz w:val="20"/>
          <w:lang w:val="af-ZA"/>
        </w:rPr>
        <w:t>8</w:t>
      </w:r>
      <w:r w:rsidR="00152564" w:rsidRPr="00A71D81">
        <w:rPr>
          <w:rFonts w:ascii="GHEA Grapalat" w:hAnsi="GHEA Grapalat" w:cs="Sylfaen"/>
          <w:sz w:val="20"/>
          <w:lang w:val="af-ZA"/>
        </w:rPr>
        <w:t>.</w:t>
      </w:r>
      <w:r w:rsidR="00C029B6" w:rsidRPr="00A71D81">
        <w:rPr>
          <w:rFonts w:ascii="GHEA Grapalat" w:hAnsi="GHEA Grapalat" w:cs="Sylfaen"/>
          <w:sz w:val="20"/>
          <w:lang w:val="af-ZA"/>
        </w:rPr>
        <w:t>2</w:t>
      </w:r>
      <w:r w:rsidR="00F61898" w:rsidRPr="00A71D81">
        <w:rPr>
          <w:rFonts w:ascii="GHEA Grapalat" w:hAnsi="GHEA Grapalat" w:cs="Sylfaen"/>
          <w:sz w:val="20"/>
          <w:lang w:val="hy-AM"/>
        </w:rPr>
        <w:t>Հայտերըգնահատվումենսույնհրավերովսահմանվածկարգով</w:t>
      </w:r>
      <w:r w:rsidR="00152564" w:rsidRPr="00A71D81">
        <w:rPr>
          <w:rFonts w:ascii="GHEA Grapalat" w:hAnsi="GHEA Grapalat" w:cs="Sylfaen"/>
          <w:sz w:val="20"/>
          <w:lang w:val="af-ZA"/>
        </w:rPr>
        <w:t>:</w:t>
      </w:r>
    </w:p>
    <w:p w:rsidR="009A796C" w:rsidRPr="00A71D81" w:rsidRDefault="00F7009A" w:rsidP="00F7009A">
      <w:pPr>
        <w:ind w:firstLine="567"/>
        <w:jc w:val="both"/>
        <w:rPr>
          <w:rFonts w:ascii="GHEA Grapalat" w:hAnsi="GHEA Grapalat" w:cs="Sylfaen"/>
          <w:sz w:val="20"/>
          <w:lang w:val="af-ZA"/>
        </w:rPr>
      </w:pPr>
      <w:r w:rsidRPr="006D339C">
        <w:rPr>
          <w:rFonts w:ascii="GHEA Grapalat" w:hAnsi="GHEA Grapalat" w:cs="Sylfaen"/>
          <w:sz w:val="20"/>
          <w:lang w:val="hy-AM"/>
        </w:rPr>
        <w:t>Գնմանընթացակարգիչափաբաժիններիքանակըյոթանասունհինգըչգերազանցելուդեպքումհ</w:t>
      </w:r>
      <w:r w:rsidR="009A796C" w:rsidRPr="006D339C">
        <w:rPr>
          <w:rFonts w:ascii="GHEA Grapalat" w:hAnsi="GHEA Grapalat" w:cs="Sylfaen"/>
          <w:sz w:val="20"/>
          <w:lang w:val="hy-AM"/>
        </w:rPr>
        <w:t>այտերիգնահատումնիրականացվումէդրանցներկայացմանվերջնաժամկետըլրանալուօրվանիցհաշվածտաս</w:t>
      </w:r>
      <w:r w:rsidR="00880C5E">
        <w:rPr>
          <w:rFonts w:ascii="GHEA Grapalat" w:hAnsi="GHEA Grapalat" w:cs="Sylfaen"/>
          <w:sz w:val="20"/>
          <w:lang w:val="hy-AM"/>
        </w:rPr>
        <w:t>նհինգ</w:t>
      </w:r>
      <w:r w:rsidRPr="00A71D81">
        <w:rPr>
          <w:rFonts w:ascii="GHEA Grapalat" w:hAnsi="GHEA Grapalat" w:cs="Sylfaen"/>
          <w:sz w:val="20"/>
          <w:lang w:val="af-ZA"/>
        </w:rPr>
        <w:t xml:space="preserve">, </w:t>
      </w:r>
      <w:r w:rsidRPr="006D339C">
        <w:rPr>
          <w:rFonts w:ascii="GHEA Grapalat" w:hAnsi="GHEA Grapalat" w:cs="Sylfaen"/>
          <w:sz w:val="20"/>
          <w:lang w:val="hy-AM"/>
        </w:rPr>
        <w:t>իսկգերազանցելուդեպքում՝</w:t>
      </w:r>
      <w:r w:rsidR="00880C5E">
        <w:rPr>
          <w:rFonts w:ascii="GHEA Grapalat" w:hAnsi="GHEA Grapalat" w:cs="Sylfaen"/>
          <w:sz w:val="20"/>
          <w:lang w:val="hy-AM"/>
        </w:rPr>
        <w:t>քսան</w:t>
      </w:r>
      <w:r w:rsidR="009A796C" w:rsidRPr="006D339C">
        <w:rPr>
          <w:rFonts w:ascii="GHEA Grapalat" w:hAnsi="GHEA Grapalat" w:cs="Sylfaen"/>
          <w:sz w:val="20"/>
          <w:lang w:val="hy-AM"/>
        </w:rPr>
        <w:t>աշխատանքայինօրվաընթացքում</w:t>
      </w:r>
      <w:r w:rsidR="009A796C" w:rsidRPr="00A71D81">
        <w:rPr>
          <w:rFonts w:ascii="GHEA Grapalat" w:hAnsi="GHEA Grapalat" w:cs="Sylfaen"/>
          <w:sz w:val="20"/>
          <w:lang w:val="af-ZA"/>
        </w:rPr>
        <w:t>:</w:t>
      </w:r>
    </w:p>
    <w:p w:rsidR="00ED6836" w:rsidRPr="00A71D81" w:rsidRDefault="00745561" w:rsidP="00EF3662">
      <w:pPr>
        <w:ind w:firstLine="567"/>
        <w:jc w:val="both"/>
        <w:rPr>
          <w:rFonts w:ascii="GHEA Grapalat" w:hAnsi="GHEA Grapalat" w:cs="Sylfaen"/>
          <w:sz w:val="20"/>
          <w:lang w:val="af-ZA"/>
        </w:rPr>
      </w:pPr>
      <w:r w:rsidRPr="006D339C">
        <w:rPr>
          <w:rFonts w:ascii="GHEA Grapalat" w:hAnsi="GHEA Grapalat" w:cs="Sylfaen"/>
          <w:sz w:val="20"/>
          <w:lang w:val="hy-AM"/>
        </w:rPr>
        <w:t>Բավարարենգնահատվումսույնհրավերովնախատեսվածպայմաններինհամապատասխանողհայտերը</w:t>
      </w:r>
      <w:r w:rsidRPr="00A71D81">
        <w:rPr>
          <w:rFonts w:ascii="GHEA Grapalat" w:hAnsi="GHEA Grapalat" w:cs="Sylfaen"/>
          <w:sz w:val="20"/>
          <w:lang w:val="af-ZA"/>
        </w:rPr>
        <w:t xml:space="preserve">, </w:t>
      </w:r>
      <w:r w:rsidRPr="006D339C">
        <w:rPr>
          <w:rFonts w:ascii="GHEA Grapalat" w:hAnsi="GHEA Grapalat" w:cs="Sylfaen"/>
          <w:sz w:val="20"/>
          <w:lang w:val="hy-AM"/>
        </w:rPr>
        <w:t>հակառակդեպքումհայտերըգնահատվումենանբավարարևմերժվումեն</w:t>
      </w:r>
      <w:r w:rsidR="00F20DA5" w:rsidRPr="00A71D81">
        <w:rPr>
          <w:rFonts w:ascii="GHEA Grapalat" w:hAnsi="GHEA Grapalat" w:cs="Sylfaen"/>
          <w:sz w:val="20"/>
          <w:lang w:val="af-ZA"/>
        </w:rPr>
        <w:t>:</w:t>
      </w:r>
      <w:r w:rsidR="00B46279" w:rsidRPr="006D339C">
        <w:rPr>
          <w:rFonts w:ascii="GHEA Grapalat" w:hAnsi="GHEA Grapalat" w:cs="Sylfaen"/>
          <w:sz w:val="20"/>
          <w:lang w:val="hy-AM"/>
        </w:rPr>
        <w:t>Ընդ</w:t>
      </w:r>
      <w:r w:rsidR="00B46279" w:rsidRPr="00A71D81">
        <w:rPr>
          <w:rFonts w:ascii="GHEA Grapalat" w:hAnsi="GHEA Grapalat" w:cs="Sylfaen"/>
          <w:sz w:val="20"/>
          <w:lang w:val="af-ZA"/>
        </w:rPr>
        <w:t xml:space="preserve"> որում հայտերի բացման </w:t>
      </w:r>
      <w:r w:rsidR="00F7009A" w:rsidRPr="00A71D81">
        <w:rPr>
          <w:rFonts w:ascii="GHEA Grapalat" w:hAnsi="GHEA Grapalat" w:cs="Sylfaen"/>
          <w:sz w:val="20"/>
          <w:lang w:val="af-ZA"/>
        </w:rPr>
        <w:t xml:space="preserve">և գնահատման </w:t>
      </w:r>
      <w:r w:rsidR="00B46279" w:rsidRPr="00A71D81">
        <w:rPr>
          <w:rFonts w:ascii="GHEA Grapalat" w:hAnsi="GHEA Grapalat" w:cs="Sylfaen"/>
          <w:sz w:val="20"/>
          <w:lang w:val="af-ZA"/>
        </w:rPr>
        <w:t xml:space="preserve">նիստում հանձնաժողովը մերժում է այն հայտերը, </w:t>
      </w:r>
      <w:r w:rsidR="00B46279" w:rsidRPr="006D339C">
        <w:rPr>
          <w:rFonts w:ascii="GHEA Grapalat" w:hAnsi="GHEA Grapalat" w:cs="Sylfaen"/>
          <w:sz w:val="20"/>
          <w:lang w:val="hy-AM"/>
        </w:rPr>
        <w:t>որոնցում</w:t>
      </w:r>
      <w:r w:rsidR="00ED6836" w:rsidRPr="006D339C">
        <w:rPr>
          <w:rFonts w:ascii="GHEA Grapalat" w:hAnsi="GHEA Grapalat" w:cs="Sylfaen"/>
          <w:sz w:val="20"/>
          <w:lang w:val="hy-AM"/>
        </w:rPr>
        <w:t>բացակայում</w:t>
      </w:r>
      <w:r w:rsidR="00880C5E">
        <w:rPr>
          <w:rFonts w:ascii="GHEA Grapalat" w:hAnsi="GHEA Grapalat" w:cs="Sylfaen"/>
          <w:sz w:val="20"/>
          <w:lang w:val="hy-AM"/>
        </w:rPr>
        <w:t>են</w:t>
      </w:r>
      <w:r w:rsidR="00ED6836" w:rsidRPr="006D339C">
        <w:rPr>
          <w:rFonts w:ascii="GHEA Grapalat" w:hAnsi="GHEA Grapalat" w:cs="Sylfaen"/>
          <w:sz w:val="20"/>
          <w:lang w:val="hy-AM"/>
        </w:rPr>
        <w:t>գնայինառաջարկ</w:t>
      </w:r>
      <w:r w:rsidR="00771A92" w:rsidRPr="006D339C">
        <w:rPr>
          <w:rFonts w:ascii="GHEA Grapalat" w:hAnsi="GHEA Grapalat" w:cs="Sylfaen"/>
          <w:sz w:val="20"/>
          <w:lang w:val="hy-AM"/>
        </w:rPr>
        <w:t>ներ</w:t>
      </w:r>
      <w:r w:rsidR="00ED6836" w:rsidRPr="006D339C">
        <w:rPr>
          <w:rFonts w:ascii="GHEA Grapalat" w:hAnsi="GHEA Grapalat" w:cs="Sylfaen"/>
          <w:sz w:val="20"/>
          <w:lang w:val="hy-AM"/>
        </w:rPr>
        <w:t>ը</w:t>
      </w:r>
      <w:r w:rsidR="00880C5E">
        <w:rPr>
          <w:rFonts w:ascii="GHEA Grapalat" w:hAnsi="GHEA Grapalat" w:cs="Sylfaen"/>
          <w:sz w:val="20"/>
          <w:lang w:val="hy-AM"/>
        </w:rPr>
        <w:t>և/կամ հայտի ապահովումը</w:t>
      </w:r>
      <w:r w:rsidR="00ED6836" w:rsidRPr="006D339C">
        <w:rPr>
          <w:rFonts w:ascii="GHEA Grapalat" w:hAnsi="GHEA Grapalat" w:cs="Sylfaen"/>
          <w:sz w:val="20"/>
          <w:lang w:val="hy-AM"/>
        </w:rPr>
        <w:t>կամ</w:t>
      </w:r>
      <w:r w:rsidR="00771A92" w:rsidRPr="00A71D81">
        <w:rPr>
          <w:rFonts w:ascii="GHEA Grapalat" w:hAnsi="GHEA Grapalat" w:cs="Sylfaen"/>
          <w:sz w:val="20"/>
          <w:lang w:val="af-ZA"/>
        </w:rPr>
        <w:t xml:space="preserve">դրանք </w:t>
      </w:r>
      <w:r w:rsidR="00ED6836" w:rsidRPr="006D339C">
        <w:rPr>
          <w:rFonts w:ascii="GHEA Grapalat" w:hAnsi="GHEA Grapalat" w:cs="Sylfaen"/>
          <w:sz w:val="20"/>
          <w:lang w:val="hy-AM"/>
        </w:rPr>
        <w:t>ներկայացվածենհրավերիպահանջներինանհամապատասխան</w:t>
      </w:r>
      <w:r w:rsidR="004348F9" w:rsidRPr="00A71D81">
        <w:rPr>
          <w:rFonts w:ascii="GHEA Grapalat" w:hAnsi="GHEA Grapalat" w:cs="Sylfaen"/>
          <w:sz w:val="20"/>
          <w:lang w:val="af-ZA"/>
        </w:rPr>
        <w:t>:</w:t>
      </w:r>
    </w:p>
    <w:p w:rsidR="00B514E8" w:rsidRPr="00A71D81" w:rsidRDefault="00FD2748" w:rsidP="00EF3662">
      <w:pPr>
        <w:pStyle w:val="23"/>
        <w:spacing w:line="240" w:lineRule="auto"/>
        <w:ind w:firstLine="567"/>
        <w:rPr>
          <w:rFonts w:ascii="GHEA Grapalat" w:hAnsi="GHEA Grapalat" w:cs="Sylfaen"/>
          <w:szCs w:val="24"/>
          <w:lang w:val="hy-AM"/>
        </w:rPr>
      </w:pPr>
      <w:r w:rsidRPr="00A71D81">
        <w:rPr>
          <w:rFonts w:ascii="GHEA Grapalat" w:hAnsi="GHEA Grapalat" w:cs="Sylfaen"/>
          <w:szCs w:val="24"/>
        </w:rPr>
        <w:t>8</w:t>
      </w:r>
      <w:r w:rsidR="00096865" w:rsidRPr="00A71D81">
        <w:rPr>
          <w:rFonts w:ascii="GHEA Grapalat" w:hAnsi="GHEA Grapalat" w:cs="Sylfaen"/>
          <w:szCs w:val="24"/>
        </w:rPr>
        <w:t>.</w:t>
      </w:r>
      <w:r w:rsidR="004348F9" w:rsidRPr="00A71D81">
        <w:rPr>
          <w:rFonts w:ascii="GHEA Grapalat" w:hAnsi="GHEA Grapalat" w:cs="Sylfaen"/>
          <w:szCs w:val="24"/>
        </w:rPr>
        <w:t>3</w:t>
      </w:r>
      <w:r w:rsidR="00A85E5D" w:rsidRPr="00A71D81">
        <w:rPr>
          <w:rFonts w:ascii="GHEA Grapalat" w:hAnsi="GHEA Grapalat" w:cs="Sylfaen"/>
          <w:szCs w:val="24"/>
          <w:lang w:val="hy-AM"/>
        </w:rPr>
        <w:t>Ընտրված</w:t>
      </w:r>
      <w:r w:rsidR="00B514E8" w:rsidRPr="00A71D81">
        <w:rPr>
          <w:rFonts w:ascii="GHEA Grapalat" w:hAnsi="GHEA Grapalat" w:cs="Sylfaen"/>
          <w:szCs w:val="24"/>
          <w:lang w:val="ru-RU"/>
        </w:rPr>
        <w:t>մասնակիցըորոշվումէ</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բավարարգնահատվածհայտերներկայացրածմասնակիցներիթվից</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նվազագույնգնայինառաջարկներկայացրած</w:t>
      </w:r>
      <w:r w:rsidR="00153C87" w:rsidRPr="00A71D81">
        <w:rPr>
          <w:rFonts w:ascii="GHEA Grapalat" w:hAnsi="GHEA Grapalat" w:cs="Sylfaen"/>
          <w:szCs w:val="24"/>
          <w:lang w:val="en-US"/>
        </w:rPr>
        <w:t>մ</w:t>
      </w:r>
      <w:r w:rsidR="00153C87" w:rsidRPr="00A71D81">
        <w:rPr>
          <w:rFonts w:ascii="GHEA Grapalat" w:hAnsi="GHEA Grapalat" w:cs="Sylfaen"/>
          <w:szCs w:val="24"/>
          <w:lang w:val="ru-RU"/>
        </w:rPr>
        <w:t>ասնակցին</w:t>
      </w:r>
      <w:r w:rsidR="00B514E8" w:rsidRPr="00A71D81">
        <w:rPr>
          <w:rFonts w:ascii="GHEA Grapalat" w:hAnsi="GHEA Grapalat" w:cs="Sylfaen"/>
          <w:szCs w:val="24"/>
          <w:lang w:val="ru-RU"/>
        </w:rPr>
        <w:t>նախապատվությունտալուսկզբունքով։Ընդորում</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հանձնաժողովիկողմից</w:t>
      </w:r>
      <w:r w:rsidR="00A85E5D" w:rsidRPr="00A71D81">
        <w:rPr>
          <w:rFonts w:ascii="GHEA Grapalat" w:hAnsi="GHEA Grapalat" w:cs="Sylfaen"/>
          <w:szCs w:val="24"/>
          <w:lang w:val="hy-AM"/>
        </w:rPr>
        <w:t>ընտրված</w:t>
      </w:r>
      <w:r w:rsidR="00B514E8" w:rsidRPr="00A71D81">
        <w:rPr>
          <w:rFonts w:ascii="GHEA Grapalat" w:hAnsi="GHEA Grapalat" w:cs="Sylfaen"/>
          <w:szCs w:val="24"/>
          <w:lang w:val="en-US"/>
        </w:rPr>
        <w:t>և</w:t>
      </w:r>
      <w:r w:rsidR="00880C5E">
        <w:rPr>
          <w:rFonts w:ascii="GHEA Grapalat" w:hAnsi="GHEA Grapalat" w:cs="Sylfaen"/>
          <w:szCs w:val="24"/>
          <w:lang w:val="hy-AM"/>
        </w:rPr>
        <w:t>այդպիսին չճանաչված</w:t>
      </w:r>
      <w:r w:rsidR="00B514E8" w:rsidRPr="00A71D81">
        <w:rPr>
          <w:rFonts w:ascii="GHEA Grapalat" w:hAnsi="GHEA Grapalat" w:cs="Sylfaen"/>
          <w:szCs w:val="24"/>
          <w:lang w:val="ru-RU"/>
        </w:rPr>
        <w:t>մասնակիցներինորոշելիսգնայինառաջարկների</w:t>
      </w:r>
      <w:r w:rsidR="00B514E8" w:rsidRPr="00A71D81">
        <w:rPr>
          <w:rFonts w:ascii="GHEA Grapalat" w:hAnsi="GHEA Grapalat" w:cs="Sylfaen"/>
          <w:szCs w:val="24"/>
        </w:rPr>
        <w:t xml:space="preserve"> գնահատումը և </w:t>
      </w:r>
      <w:r w:rsidR="00B514E8" w:rsidRPr="00A71D81">
        <w:rPr>
          <w:rFonts w:ascii="GHEA Grapalat" w:hAnsi="GHEA Grapalat" w:cs="Sylfaen"/>
          <w:szCs w:val="24"/>
          <w:lang w:val="ru-RU"/>
        </w:rPr>
        <w:t>համեմատումնիրականացվումէառանցսույնհրավերի</w:t>
      </w:r>
      <w:r w:rsidR="00AE4008" w:rsidRPr="00A71D81">
        <w:rPr>
          <w:rFonts w:ascii="GHEA Grapalat" w:hAnsi="GHEA Grapalat" w:cs="Sylfaen"/>
          <w:szCs w:val="24"/>
        </w:rPr>
        <w:t>1-ին</w:t>
      </w:r>
      <w:r w:rsidR="00B514E8" w:rsidRPr="00A71D81">
        <w:rPr>
          <w:rFonts w:ascii="GHEA Grapalat" w:hAnsi="GHEA Grapalat" w:cs="Sylfaen"/>
          <w:szCs w:val="24"/>
          <w:lang w:val="ru-RU"/>
        </w:rPr>
        <w:t>մասի</w:t>
      </w:r>
      <w:r w:rsidR="00AE4008" w:rsidRPr="00A71D81">
        <w:rPr>
          <w:rFonts w:ascii="GHEA Grapalat" w:hAnsi="GHEA Grapalat" w:cs="Sylfaen"/>
          <w:szCs w:val="24"/>
        </w:rPr>
        <w:t>5</w:t>
      </w:r>
      <w:r w:rsidR="00B514E8" w:rsidRPr="00A71D81">
        <w:rPr>
          <w:rFonts w:ascii="GHEA Grapalat" w:hAnsi="GHEA Grapalat" w:cs="Sylfaen"/>
          <w:szCs w:val="24"/>
        </w:rPr>
        <w:t>.2</w:t>
      </w:r>
      <w:r w:rsidR="00F20DA5" w:rsidRPr="00A71D81">
        <w:rPr>
          <w:rFonts w:ascii="GHEA Grapalat" w:hAnsi="GHEA Grapalat" w:cs="Sylfaen"/>
          <w:szCs w:val="24"/>
        </w:rPr>
        <w:t>-րդ</w:t>
      </w:r>
      <w:r w:rsidR="00B514E8" w:rsidRPr="00A71D81">
        <w:rPr>
          <w:rFonts w:ascii="GHEA Grapalat" w:hAnsi="GHEA Grapalat" w:cs="Sylfaen"/>
          <w:szCs w:val="24"/>
          <w:lang w:val="ru-RU"/>
        </w:rPr>
        <w:t>կետումնշվածհարկիգումարիհաշվարկման</w:t>
      </w:r>
      <w:r w:rsidR="00F61898" w:rsidRPr="00A71D81">
        <w:rPr>
          <w:rFonts w:ascii="GHEA Grapalat" w:hAnsi="GHEA Grapalat" w:cs="Sylfaen"/>
          <w:lang w:val="hy-AM"/>
        </w:rPr>
        <w:t>:</w:t>
      </w:r>
    </w:p>
    <w:p w:rsidR="00096865" w:rsidRPr="00A71D81" w:rsidRDefault="00FD2748" w:rsidP="00EF3662">
      <w:pPr>
        <w:pStyle w:val="a3"/>
        <w:spacing w:line="240" w:lineRule="auto"/>
        <w:ind w:firstLine="567"/>
        <w:rPr>
          <w:rFonts w:ascii="GHEA Grapalat" w:hAnsi="GHEA Grapalat" w:cs="Sylfaen"/>
          <w:i w:val="0"/>
          <w:szCs w:val="24"/>
          <w:lang w:val="af-ZA"/>
        </w:rPr>
      </w:pPr>
      <w:r w:rsidRPr="00A71D81">
        <w:rPr>
          <w:rFonts w:ascii="GHEA Grapalat" w:hAnsi="GHEA Grapalat" w:cs="Sylfaen"/>
          <w:i w:val="0"/>
          <w:szCs w:val="24"/>
          <w:lang w:val="af-ZA"/>
        </w:rPr>
        <w:t>8</w:t>
      </w:r>
      <w:r w:rsidR="00096865" w:rsidRPr="00A71D81">
        <w:rPr>
          <w:rFonts w:ascii="GHEA Grapalat" w:hAnsi="GHEA Grapalat" w:cs="Sylfaen"/>
          <w:i w:val="0"/>
          <w:szCs w:val="24"/>
          <w:lang w:val="af-ZA"/>
        </w:rPr>
        <w:t>.</w:t>
      </w:r>
      <w:r w:rsidR="004348F9" w:rsidRPr="00A71D81">
        <w:rPr>
          <w:rFonts w:ascii="GHEA Grapalat" w:hAnsi="GHEA Grapalat" w:cs="Sylfaen"/>
          <w:i w:val="0"/>
          <w:szCs w:val="24"/>
          <w:lang w:val="af-ZA"/>
        </w:rPr>
        <w:t>4</w:t>
      </w:r>
      <w:r w:rsidR="00096865" w:rsidRPr="00A71D81">
        <w:rPr>
          <w:rFonts w:ascii="GHEA Grapalat" w:hAnsi="GHEA Grapalat" w:cs="Sylfaen"/>
          <w:i w:val="0"/>
          <w:szCs w:val="24"/>
          <w:lang w:val="hy-AM"/>
        </w:rPr>
        <w:t>Եթեհայտումանհամապատասխանությունէտեղգտելտառերովևթվերովգրվածգումարներիմիջև</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ապահիմքէընդունվումտառերովգրվածգումարը</w:t>
      </w:r>
      <w:r w:rsidR="004D5671" w:rsidRPr="00A71D81">
        <w:rPr>
          <w:rFonts w:ascii="GHEA Grapalat" w:hAnsi="GHEA Grapalat" w:cs="Sylfaen"/>
          <w:i w:val="0"/>
          <w:szCs w:val="24"/>
          <w:lang w:val="hy-AM"/>
        </w:rPr>
        <w:t>։</w:t>
      </w:r>
      <w:r w:rsidR="00096865" w:rsidRPr="006D339C">
        <w:rPr>
          <w:rFonts w:ascii="GHEA Grapalat" w:hAnsi="GHEA Grapalat" w:cs="Sylfaen"/>
          <w:i w:val="0"/>
          <w:szCs w:val="24"/>
          <w:lang w:val="hy-AM"/>
        </w:rPr>
        <w:t>Եթեառաջարկվողգներըներկայացվածեներկուկամավելիարժույթներով</w:t>
      </w:r>
      <w:r w:rsidR="00096865" w:rsidRPr="00A71D81">
        <w:rPr>
          <w:rFonts w:ascii="GHEA Grapalat" w:hAnsi="GHEA Grapalat" w:cs="Sylfaen"/>
          <w:i w:val="0"/>
          <w:szCs w:val="24"/>
          <w:lang w:val="af-ZA"/>
        </w:rPr>
        <w:t xml:space="preserve">, </w:t>
      </w:r>
      <w:r w:rsidR="00096865" w:rsidRPr="006D339C">
        <w:rPr>
          <w:rFonts w:ascii="GHEA Grapalat" w:hAnsi="GHEA Grapalat" w:cs="Sylfaen"/>
          <w:i w:val="0"/>
          <w:szCs w:val="24"/>
          <w:lang w:val="hy-AM"/>
        </w:rPr>
        <w:t>ապադրանքհամեմատվումենՀայաստանիՀանրապետությանդրամով</w:t>
      </w:r>
      <w:r w:rsidR="00096865" w:rsidRPr="00A71D81">
        <w:rPr>
          <w:rFonts w:ascii="GHEA Grapalat" w:hAnsi="GHEA Grapalat" w:cs="Sylfaen"/>
          <w:i w:val="0"/>
          <w:szCs w:val="24"/>
          <w:lang w:val="af-ZA"/>
        </w:rPr>
        <w:t xml:space="preserve">` </w:t>
      </w:r>
      <w:r w:rsidR="00F11794" w:rsidRPr="00A71D81">
        <w:rPr>
          <w:rFonts w:ascii="GHEA Grapalat" w:hAnsi="GHEA Grapalat" w:cs="Sylfaen"/>
          <w:i w:val="0"/>
          <w:szCs w:val="24"/>
          <w:lang w:val="af-ZA"/>
        </w:rPr>
        <w:t>------</w:t>
      </w:r>
      <w:r w:rsidR="00340A19">
        <w:rPr>
          <w:rFonts w:ascii="GHEA Grapalat" w:hAnsi="GHEA Grapalat" w:cs="Sylfaen"/>
          <w:i w:val="0"/>
          <w:szCs w:val="24"/>
          <w:lang w:val="af-ZA"/>
        </w:rPr>
        <w:t>ԿԲ</w:t>
      </w:r>
      <w:r w:rsidR="00F11794" w:rsidRPr="00A71D81">
        <w:rPr>
          <w:rFonts w:ascii="GHEA Grapalat" w:hAnsi="GHEA Grapalat" w:cs="Sylfaen"/>
          <w:i w:val="0"/>
          <w:szCs w:val="24"/>
          <w:lang w:val="af-ZA"/>
        </w:rPr>
        <w:t>------</w:t>
      </w:r>
      <w:r w:rsidR="00616808" w:rsidRPr="00A71D81">
        <w:rPr>
          <w:rFonts w:ascii="GHEA Grapalat" w:hAnsi="GHEA Grapalat" w:cs="Sylfaen"/>
          <w:i w:val="0"/>
          <w:szCs w:val="24"/>
          <w:vertAlign w:val="superscript"/>
          <w:lang w:val="af-ZA"/>
        </w:rPr>
        <w:t>1</w:t>
      </w:r>
      <w:r w:rsidR="006265F4" w:rsidRPr="00A71D81">
        <w:rPr>
          <w:rFonts w:ascii="GHEA Grapalat" w:hAnsi="GHEA Grapalat" w:cs="Sylfaen"/>
          <w:i w:val="0"/>
          <w:szCs w:val="24"/>
          <w:vertAlign w:val="superscript"/>
          <w:lang w:val="af-ZA"/>
        </w:rPr>
        <w:t>0</w:t>
      </w:r>
      <w:r w:rsidR="00F11794" w:rsidRPr="00A71D81">
        <w:rPr>
          <w:rStyle w:val="af6"/>
          <w:rFonts w:ascii="GHEA Grapalat" w:hAnsi="GHEA Grapalat" w:cs="Sylfaen"/>
          <w:i w:val="0"/>
          <w:color w:val="FFFFFF"/>
          <w:szCs w:val="24"/>
          <w:lang w:val="af-ZA"/>
        </w:rPr>
        <w:footnoteReference w:id="4"/>
      </w:r>
      <w:r w:rsidR="00096865" w:rsidRPr="006D339C">
        <w:rPr>
          <w:rFonts w:ascii="GHEA Grapalat" w:hAnsi="GHEA Grapalat" w:cs="Sylfaen"/>
          <w:i w:val="0"/>
          <w:szCs w:val="24"/>
          <w:lang w:val="hy-AM"/>
        </w:rPr>
        <w:t>փոխարժեքով</w:t>
      </w:r>
      <w:r w:rsidR="004D5671" w:rsidRPr="006D339C">
        <w:rPr>
          <w:rFonts w:ascii="GHEA Grapalat" w:hAnsi="GHEA Grapalat" w:cs="Sylfaen"/>
          <w:i w:val="0"/>
          <w:szCs w:val="24"/>
          <w:lang w:val="hy-AM"/>
        </w:rPr>
        <w:t>։</w:t>
      </w:r>
    </w:p>
    <w:p w:rsidR="009B6D58" w:rsidRPr="00A71D81" w:rsidRDefault="00FD2748" w:rsidP="00EF3662">
      <w:pPr>
        <w:pStyle w:val="norm"/>
        <w:spacing w:line="240" w:lineRule="auto"/>
        <w:rPr>
          <w:rFonts w:ascii="GHEA Grapalat" w:hAnsi="GHEA Grapalat" w:cs="Sylfaen"/>
          <w:sz w:val="20"/>
          <w:szCs w:val="24"/>
          <w:lang w:val="af-ZA" w:eastAsia="en-US"/>
        </w:rPr>
      </w:pPr>
      <w:r w:rsidRPr="00A71D81">
        <w:rPr>
          <w:rFonts w:ascii="GHEA Grapalat" w:hAnsi="GHEA Grapalat"/>
          <w:sz w:val="20"/>
          <w:lang w:val="af-ZA"/>
        </w:rPr>
        <w:t>8</w:t>
      </w:r>
      <w:r w:rsidR="00633389" w:rsidRPr="00A71D81">
        <w:rPr>
          <w:rFonts w:ascii="GHEA Grapalat" w:hAnsi="GHEA Grapalat"/>
          <w:sz w:val="20"/>
          <w:lang w:val="af-ZA"/>
        </w:rPr>
        <w:t>.</w:t>
      </w:r>
      <w:r w:rsidR="00E56508">
        <w:rPr>
          <w:rFonts w:ascii="GHEA Grapalat" w:hAnsi="GHEA Grapalat"/>
          <w:sz w:val="20"/>
          <w:lang w:val="hy-AM"/>
        </w:rPr>
        <w:t>5</w:t>
      </w:r>
      <w:r w:rsidR="00973FB1" w:rsidRPr="00A71D81">
        <w:rPr>
          <w:rFonts w:ascii="GHEA Grapalat" w:hAnsi="GHEA Grapalat"/>
          <w:sz w:val="20"/>
          <w:lang w:val="af-ZA"/>
        </w:rPr>
        <w:t>Հ</w:t>
      </w:r>
      <w:r w:rsidR="00973FB1" w:rsidRPr="00A71D81">
        <w:rPr>
          <w:rFonts w:ascii="GHEA Grapalat" w:hAnsi="GHEA Grapalat" w:cs="Sylfaen"/>
          <w:sz w:val="20"/>
          <w:szCs w:val="24"/>
          <w:lang w:val="ru-RU" w:eastAsia="en-US"/>
        </w:rPr>
        <w:t>անձնաժողովըհրավերիպահանջներինկատմամբբավարարգնահատվածհայտերներկայացրած</w:t>
      </w:r>
      <w:r w:rsidRPr="00A71D81">
        <w:rPr>
          <w:rFonts w:ascii="GHEA Grapalat" w:hAnsi="GHEA Grapalat" w:cs="Sylfaen"/>
          <w:sz w:val="20"/>
          <w:szCs w:val="24"/>
          <w:lang w:eastAsia="en-US"/>
        </w:rPr>
        <w:t>մ</w:t>
      </w:r>
      <w:r w:rsidR="00973FB1" w:rsidRPr="00A71D81">
        <w:rPr>
          <w:rFonts w:ascii="GHEA Grapalat" w:hAnsi="GHEA Grapalat" w:cs="Sylfaen"/>
          <w:sz w:val="20"/>
          <w:szCs w:val="24"/>
          <w:lang w:val="ru-RU" w:eastAsia="en-US"/>
        </w:rPr>
        <w:t>ասնակիցներիցորոշումևհայտարարումէ</w:t>
      </w:r>
      <w:r w:rsidR="00D32414" w:rsidRPr="00A71D81">
        <w:rPr>
          <w:rFonts w:ascii="GHEA Grapalat" w:hAnsi="GHEA Grapalat" w:cs="Sylfaen"/>
          <w:sz w:val="20"/>
          <w:szCs w:val="24"/>
          <w:lang w:val="hy-AM" w:eastAsia="en-US"/>
        </w:rPr>
        <w:t>ընտրված</w:t>
      </w:r>
      <w:r w:rsidR="00973FB1" w:rsidRPr="00A71D81">
        <w:rPr>
          <w:rFonts w:ascii="GHEA Grapalat" w:hAnsi="GHEA Grapalat" w:cs="Sylfaen"/>
          <w:sz w:val="20"/>
          <w:szCs w:val="24"/>
          <w:lang w:val="ru-RU" w:eastAsia="en-US"/>
        </w:rPr>
        <w:t>և</w:t>
      </w:r>
      <w:r w:rsidR="00880C5E">
        <w:rPr>
          <w:rFonts w:ascii="GHEA Grapalat" w:hAnsi="GHEA Grapalat" w:cs="Sylfaen"/>
          <w:sz w:val="20"/>
          <w:szCs w:val="24"/>
          <w:lang w:val="hy-AM" w:eastAsia="en-US"/>
        </w:rPr>
        <w:t>այդպիսին չճանաչված</w:t>
      </w:r>
      <w:r w:rsidR="00973FB1" w:rsidRPr="00A71D81">
        <w:rPr>
          <w:rFonts w:ascii="GHEA Grapalat" w:hAnsi="GHEA Grapalat" w:cs="Sylfaen"/>
          <w:sz w:val="20"/>
          <w:szCs w:val="24"/>
          <w:lang w:val="ru-RU" w:eastAsia="en-US"/>
        </w:rPr>
        <w:t>մասնակիցներին</w:t>
      </w:r>
      <w:r w:rsidR="00973FB1" w:rsidRPr="00A71D81">
        <w:rPr>
          <w:rFonts w:ascii="GHEA Grapalat" w:hAnsi="GHEA Grapalat" w:cs="Sylfaen"/>
          <w:sz w:val="20"/>
          <w:szCs w:val="24"/>
          <w:lang w:val="af-ZA" w:eastAsia="en-US"/>
        </w:rPr>
        <w:t>:</w:t>
      </w:r>
      <w:r w:rsidR="00D32414" w:rsidRPr="00A71D81">
        <w:rPr>
          <w:rFonts w:ascii="GHEA Grapalat" w:hAnsi="GHEA Grapalat" w:cs="Sylfaen"/>
          <w:sz w:val="20"/>
          <w:szCs w:val="24"/>
          <w:lang w:val="ru-RU" w:eastAsia="en-US"/>
        </w:rPr>
        <w:t>Ապրանքներիգնմանդեպքումհանձնաժողովըգնահատումէնաևներկայացվածապրանքիամբողջականնկարագրերիհամապատասխանությունըհրավերիպահանջներին</w:t>
      </w:r>
      <w:r w:rsidR="00D32414" w:rsidRPr="00A71D81">
        <w:rPr>
          <w:rFonts w:ascii="GHEA Grapalat" w:hAnsi="GHEA Grapalat" w:cs="Sylfaen"/>
          <w:sz w:val="20"/>
          <w:szCs w:val="24"/>
          <w:lang w:val="af-ZA" w:eastAsia="en-US"/>
        </w:rPr>
        <w:t>:</w:t>
      </w:r>
      <w:r w:rsidR="009B6D58" w:rsidRPr="00A71D81">
        <w:rPr>
          <w:rFonts w:ascii="GHEA Grapalat" w:hAnsi="GHEA Grapalat" w:cs="Sylfaen"/>
          <w:sz w:val="20"/>
          <w:szCs w:val="24"/>
          <w:lang w:val="ru-RU" w:eastAsia="en-US"/>
        </w:rPr>
        <w:t>Առաջարկվածնվազագույնգներիհավասարությանդեպքում</w:t>
      </w:r>
      <w:r w:rsidR="00AE74A0">
        <w:rPr>
          <w:rFonts w:ascii="GHEA Grapalat" w:hAnsi="GHEA Grapalat" w:cs="Sylfaen"/>
          <w:sz w:val="20"/>
          <w:szCs w:val="24"/>
          <w:lang w:val="hy-AM" w:eastAsia="en-US"/>
        </w:rPr>
        <w:t>՝</w:t>
      </w:r>
    </w:p>
    <w:p w:rsidR="009B6D58" w:rsidRPr="00A71D81" w:rsidRDefault="009B6D58" w:rsidP="00EF3662">
      <w:pPr>
        <w:pStyle w:val="norm"/>
        <w:spacing w:line="240" w:lineRule="auto"/>
        <w:rPr>
          <w:rFonts w:ascii="GHEA Grapalat" w:hAnsi="GHEA Grapalat" w:cs="Sylfaen"/>
          <w:sz w:val="20"/>
          <w:szCs w:val="24"/>
          <w:lang w:val="af-ZA" w:eastAsia="en-US"/>
        </w:rPr>
      </w:pPr>
      <w:r w:rsidRPr="00A71D81">
        <w:rPr>
          <w:rFonts w:ascii="GHEA Grapalat" w:hAnsi="GHEA Grapalat" w:cs="Sylfaen"/>
          <w:sz w:val="20"/>
          <w:szCs w:val="24"/>
          <w:lang w:val="ru-RU" w:eastAsia="en-US"/>
        </w:rPr>
        <w:t>ա</w:t>
      </w:r>
      <w:r w:rsidRPr="00A71D81">
        <w:rPr>
          <w:rFonts w:ascii="GHEA Grapalat" w:hAnsi="GHEA Grapalat" w:cs="Sylfaen"/>
          <w:sz w:val="20"/>
          <w:szCs w:val="24"/>
          <w:lang w:val="af-ZA" w:eastAsia="en-US"/>
        </w:rPr>
        <w:t xml:space="preserve">. </w:t>
      </w:r>
      <w:r w:rsidR="00E34189" w:rsidRPr="00A71D81">
        <w:rPr>
          <w:rFonts w:ascii="GHEA Grapalat" w:hAnsi="GHEA Grapalat" w:cs="Sylfaen"/>
          <w:sz w:val="20"/>
          <w:szCs w:val="24"/>
          <w:lang w:val="hy-AM" w:eastAsia="en-US"/>
        </w:rPr>
        <w:t>ընտրված</w:t>
      </w:r>
      <w:r w:rsidRPr="00A71D81">
        <w:rPr>
          <w:rFonts w:ascii="GHEA Grapalat" w:hAnsi="GHEA Grapalat" w:cs="Sylfaen"/>
          <w:sz w:val="20"/>
          <w:szCs w:val="24"/>
          <w:lang w:val="ru-RU" w:eastAsia="en-US"/>
        </w:rPr>
        <w:t>և</w:t>
      </w:r>
      <w:r w:rsidR="00880C5E">
        <w:rPr>
          <w:rFonts w:ascii="GHEA Grapalat" w:hAnsi="GHEA Grapalat" w:cs="Sylfaen"/>
          <w:sz w:val="20"/>
          <w:szCs w:val="24"/>
          <w:lang w:val="hy-AM" w:eastAsia="en-US"/>
        </w:rPr>
        <w:t>այդպիսին չճանաչված</w:t>
      </w:r>
      <w:r w:rsidR="00FD2748"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ասնակիցներինորոշելունպատակովհանձնաժողովինիստում</w:t>
      </w:r>
      <w:r w:rsidR="00E56508">
        <w:rPr>
          <w:rFonts w:ascii="GHEA Grapalat" w:hAnsi="GHEA Grapalat" w:cs="Sylfaen"/>
          <w:sz w:val="20"/>
          <w:szCs w:val="24"/>
          <w:lang w:val="hy-AM" w:eastAsia="en-US"/>
        </w:rPr>
        <w:t xml:space="preserve">հավասար գներ ներկայացրած </w:t>
      </w:r>
      <w:r w:rsidR="00FD2748"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ասնակիցներիհետվարվումենմիաժամանակյաբանակցություններ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եթենիստիններկաեն</w:t>
      </w:r>
      <w:r w:rsidR="00E56508">
        <w:rPr>
          <w:rFonts w:ascii="GHEA Grapalat" w:hAnsi="GHEA Grapalat" w:cs="Sylfaen"/>
          <w:sz w:val="20"/>
          <w:szCs w:val="24"/>
          <w:lang w:val="hy-AM" w:eastAsia="en-US"/>
        </w:rPr>
        <w:t>այդ</w:t>
      </w:r>
      <w:r w:rsidR="00FD2748"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ասնակիցները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համապատասխանլիազորությունունեցողներկայացուցիչները</w:t>
      </w:r>
      <w:r w:rsidRPr="00A71D81">
        <w:rPr>
          <w:rFonts w:ascii="GHEA Grapalat" w:hAnsi="GHEA Grapalat" w:cs="Sylfaen"/>
          <w:sz w:val="20"/>
          <w:szCs w:val="24"/>
          <w:lang w:val="af-ZA" w:eastAsia="en-US"/>
        </w:rPr>
        <w:t>),</w:t>
      </w:r>
    </w:p>
    <w:p w:rsidR="009B6D58" w:rsidRPr="00A71D81" w:rsidRDefault="009B6D58" w:rsidP="00EF3662">
      <w:pPr>
        <w:pStyle w:val="norm"/>
        <w:spacing w:line="240" w:lineRule="auto"/>
        <w:rPr>
          <w:rFonts w:ascii="GHEA Grapalat" w:hAnsi="GHEA Grapalat" w:cs="Sylfaen"/>
          <w:sz w:val="20"/>
          <w:szCs w:val="24"/>
          <w:lang w:val="af-ZA" w:eastAsia="en-US"/>
        </w:rPr>
      </w:pPr>
      <w:r w:rsidRPr="00A71D81">
        <w:rPr>
          <w:rFonts w:ascii="GHEA Grapalat" w:hAnsi="GHEA Grapalat" w:cs="Sylfaen"/>
          <w:sz w:val="20"/>
          <w:szCs w:val="24"/>
          <w:lang w:val="ru-RU" w:eastAsia="en-US"/>
        </w:rPr>
        <w:t>բ</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հակառակդեպքումհանձնաժողովինիստըկասեցվումէ</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ևմեկաշխատանքայինօրվաընթացքումհանձնաժողովիքարտուղարը</w:t>
      </w:r>
      <w:r w:rsidR="00E56508">
        <w:rPr>
          <w:rFonts w:ascii="GHEA Grapalat" w:hAnsi="GHEA Grapalat" w:cs="Sylfaen"/>
          <w:sz w:val="20"/>
          <w:szCs w:val="24"/>
          <w:lang w:val="hy-AM" w:eastAsia="en-US"/>
        </w:rPr>
        <w:t xml:space="preserve">հավասար գներ </w:t>
      </w:r>
      <w:r w:rsidR="00143E8C" w:rsidRPr="00A71D81">
        <w:rPr>
          <w:rFonts w:ascii="GHEA Grapalat" w:hAnsi="GHEA Grapalat" w:cs="Sylfaen"/>
          <w:sz w:val="20"/>
          <w:szCs w:val="24"/>
          <w:lang w:val="ru-RU" w:eastAsia="en-US"/>
        </w:rPr>
        <w:t>ներկայացրածմասնակիցներին</w:t>
      </w:r>
      <w:r w:rsidR="00A232D9" w:rsidRPr="00A71D81">
        <w:rPr>
          <w:rFonts w:ascii="GHEA Grapalat" w:hAnsi="GHEA Grapalat" w:cs="Sylfaen"/>
          <w:sz w:val="20"/>
          <w:szCs w:val="24"/>
          <w:lang w:val="af-ZA" w:eastAsia="en-US"/>
        </w:rPr>
        <w:t xml:space="preserve">էլեկտրոնային եղանակով </w:t>
      </w:r>
      <w:r w:rsidRPr="00A71D81">
        <w:rPr>
          <w:rFonts w:ascii="GHEA Grapalat" w:hAnsi="GHEA Grapalat" w:cs="Sylfaen"/>
          <w:sz w:val="20"/>
          <w:szCs w:val="24"/>
          <w:lang w:val="ru-RU" w:eastAsia="en-US"/>
        </w:rPr>
        <w:t>միաժամանակծանուցումէգներինվազեցմանշուրջմիաժամանակյաբանակցություններիվարման</w:t>
      </w:r>
      <w:r w:rsidR="00880C5E">
        <w:rPr>
          <w:rFonts w:ascii="GHEA Grapalat" w:hAnsi="GHEA Grapalat" w:cs="Sylfaen"/>
          <w:sz w:val="20"/>
          <w:szCs w:val="24"/>
          <w:lang w:val="hy-AM" w:eastAsia="en-US"/>
        </w:rPr>
        <w:t xml:space="preserve"> պայմանների, տևողության</w:t>
      </w:r>
      <w:r w:rsidRPr="00A71D81">
        <w:rPr>
          <w:rFonts w:ascii="GHEA Grapalat" w:hAnsi="GHEA Grapalat" w:cs="Sylfaen"/>
          <w:sz w:val="20"/>
          <w:szCs w:val="24"/>
          <w:lang w:val="ru-RU" w:eastAsia="en-US"/>
        </w:rPr>
        <w:t>օրվա</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ժամիևվայրիմասին</w:t>
      </w:r>
      <w:r w:rsidRPr="00A71D81">
        <w:rPr>
          <w:rFonts w:ascii="GHEA Grapalat" w:hAnsi="GHEA Grapalat" w:cs="Sylfaen"/>
          <w:sz w:val="20"/>
          <w:szCs w:val="24"/>
          <w:lang w:val="af-ZA" w:eastAsia="en-US"/>
        </w:rPr>
        <w:t>,</w:t>
      </w:r>
    </w:p>
    <w:p w:rsidR="009B6D58" w:rsidRPr="00A71D81" w:rsidRDefault="009B6D58" w:rsidP="00EF3662">
      <w:pPr>
        <w:pStyle w:val="norm"/>
        <w:spacing w:line="240" w:lineRule="auto"/>
        <w:rPr>
          <w:rFonts w:ascii="GHEA Grapalat" w:hAnsi="GHEA Grapalat" w:cs="Sylfaen"/>
          <w:color w:val="FF0000"/>
          <w:sz w:val="20"/>
          <w:szCs w:val="24"/>
          <w:lang w:val="af-ZA" w:eastAsia="en-US"/>
        </w:rPr>
      </w:pPr>
      <w:r w:rsidRPr="00A71D81">
        <w:rPr>
          <w:rFonts w:ascii="GHEA Grapalat" w:hAnsi="GHEA Grapalat" w:cs="Sylfaen"/>
          <w:sz w:val="20"/>
          <w:szCs w:val="24"/>
          <w:lang w:val="ru-RU" w:eastAsia="en-US"/>
        </w:rPr>
        <w:lastRenderedPageBreak/>
        <w:t>գ</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բանակցություններըվարվումենոչշուտ</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քանծանուցումնուղարկվելուօրվանհաջորդողօրվանիցերկրորդ</w:t>
      </w:r>
      <w:r w:rsidR="00973FB1" w:rsidRPr="00A71D81">
        <w:rPr>
          <w:rFonts w:ascii="GHEA Grapalat" w:hAnsi="GHEA Grapalat" w:cs="Sylfaen"/>
          <w:sz w:val="20"/>
          <w:szCs w:val="24"/>
          <w:lang w:val="af-ZA" w:eastAsia="en-US"/>
        </w:rPr>
        <w:t xml:space="preserve">և ոչ ուշ, քան </w:t>
      </w:r>
      <w:r w:rsidR="008A2FF1" w:rsidRPr="00A71D81">
        <w:rPr>
          <w:rFonts w:ascii="GHEA Grapalat" w:hAnsi="GHEA Grapalat" w:cs="Sylfaen"/>
          <w:sz w:val="20"/>
          <w:szCs w:val="24"/>
          <w:lang w:val="hy-AM" w:eastAsia="en-US"/>
        </w:rPr>
        <w:t>հինգերորդ</w:t>
      </w:r>
      <w:r w:rsidRPr="00A71D81">
        <w:rPr>
          <w:rFonts w:ascii="GHEA Grapalat" w:hAnsi="GHEA Grapalat" w:cs="Sylfaen"/>
          <w:sz w:val="20"/>
          <w:szCs w:val="24"/>
          <w:lang w:val="ru-RU" w:eastAsia="en-US"/>
        </w:rPr>
        <w:t>աշխատանքայինօրը</w:t>
      </w:r>
      <w:r w:rsidRPr="00A71D81">
        <w:rPr>
          <w:rFonts w:ascii="GHEA Grapalat" w:hAnsi="GHEA Grapalat" w:cs="Sylfaen"/>
          <w:sz w:val="20"/>
          <w:szCs w:val="24"/>
          <w:lang w:val="af-ZA" w:eastAsia="en-US"/>
        </w:rPr>
        <w:t xml:space="preserve">, </w:t>
      </w:r>
    </w:p>
    <w:p w:rsidR="009B6D58" w:rsidRPr="00A71D81" w:rsidRDefault="009B6D58" w:rsidP="00154FCB">
      <w:pPr>
        <w:pStyle w:val="norm"/>
        <w:spacing w:line="240" w:lineRule="auto"/>
        <w:rPr>
          <w:rFonts w:ascii="GHEA Grapalat" w:hAnsi="GHEA Grapalat" w:cs="Sylfaen"/>
          <w:sz w:val="20"/>
          <w:szCs w:val="24"/>
          <w:lang w:val="af-ZA" w:eastAsia="en-US"/>
        </w:rPr>
      </w:pPr>
      <w:r w:rsidRPr="00A71D81">
        <w:rPr>
          <w:rFonts w:ascii="GHEA Grapalat" w:hAnsi="GHEA Grapalat" w:cs="Sylfaen"/>
          <w:sz w:val="20"/>
          <w:szCs w:val="24"/>
          <w:lang w:val="ru-RU" w:eastAsia="en-US"/>
        </w:rPr>
        <w:t>դ</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յուրաքանչյուր</w:t>
      </w:r>
      <w:r w:rsidR="007210AC" w:rsidRPr="00A71D81">
        <w:rPr>
          <w:rFonts w:ascii="GHEA Grapalat" w:hAnsi="GHEA Grapalat" w:cs="Sylfaen"/>
          <w:sz w:val="20"/>
          <w:szCs w:val="24"/>
          <w:lang w:eastAsia="en-US"/>
        </w:rPr>
        <w:t>մ</w:t>
      </w:r>
      <w:r w:rsidR="003B1FC0" w:rsidRPr="00A71D81">
        <w:rPr>
          <w:rFonts w:ascii="GHEA Grapalat" w:hAnsi="GHEA Grapalat" w:cs="Sylfaen"/>
          <w:sz w:val="20"/>
          <w:szCs w:val="24"/>
          <w:lang w:eastAsia="en-US"/>
        </w:rPr>
        <w:t>ա</w:t>
      </w:r>
      <w:r w:rsidRPr="00A71D81">
        <w:rPr>
          <w:rFonts w:ascii="GHEA Grapalat" w:hAnsi="GHEA Grapalat" w:cs="Sylfaen"/>
          <w:sz w:val="20"/>
          <w:szCs w:val="24"/>
          <w:lang w:val="ru-RU" w:eastAsia="en-US"/>
        </w:rPr>
        <w:t>սնակցի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տվյալպահիններկայացրածգնայինառաջարկըհրապարակվումէմյուս</w:t>
      </w:r>
      <w:r w:rsidR="007210AC"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w:t>
      </w:r>
      <w:r w:rsidR="00E56508">
        <w:rPr>
          <w:rFonts w:ascii="GHEA Grapalat" w:hAnsi="GHEA Grapalat" w:cs="Sylfaen"/>
          <w:sz w:val="20"/>
          <w:szCs w:val="24"/>
          <w:lang w:val="hy-AM" w:eastAsia="en-US"/>
        </w:rPr>
        <w:t>ցի</w:t>
      </w:r>
      <w:r w:rsidRPr="00A71D81">
        <w:rPr>
          <w:rFonts w:ascii="GHEA Grapalat" w:hAnsi="GHEA Grapalat" w:cs="Sylfaen"/>
          <w:sz w:val="20"/>
          <w:szCs w:val="24"/>
          <w:lang w:val="ru-RU" w:eastAsia="en-US"/>
        </w:rPr>
        <w:t>համար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ևմինչևբանակցություններիհամարնախատեսվածվերջնաժամկետիավարտը</w:t>
      </w:r>
      <w:r w:rsidR="007210AC"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ասնակիցըկարողէվերանայելիրգնայինառաջարկը</w:t>
      </w:r>
      <w:r w:rsidRPr="00A71D81">
        <w:rPr>
          <w:rFonts w:ascii="GHEA Grapalat" w:hAnsi="GHEA Grapalat" w:cs="Sylfaen"/>
          <w:sz w:val="20"/>
          <w:szCs w:val="24"/>
          <w:lang w:val="af-ZA" w:eastAsia="en-US"/>
        </w:rPr>
        <w:t>,</w:t>
      </w:r>
    </w:p>
    <w:p w:rsidR="00E56508" w:rsidRPr="00AE74A0" w:rsidRDefault="009B6D58" w:rsidP="00154FCB">
      <w:pPr>
        <w:pStyle w:val="af4"/>
        <w:shd w:val="clear" w:color="auto" w:fill="FFFFFF"/>
        <w:spacing w:before="0" w:beforeAutospacing="0" w:after="0" w:afterAutospacing="0"/>
        <w:ind w:firstLine="375"/>
        <w:jc w:val="both"/>
        <w:rPr>
          <w:rFonts w:ascii="GHEA Grapalat" w:hAnsi="GHEA Grapalat" w:cs="Sylfaen"/>
          <w:sz w:val="20"/>
          <w:lang w:val="af-ZA"/>
        </w:rPr>
      </w:pPr>
      <w:r w:rsidRPr="00A71D81">
        <w:rPr>
          <w:rFonts w:ascii="GHEA Grapalat" w:hAnsi="GHEA Grapalat" w:cs="Sylfaen"/>
          <w:sz w:val="20"/>
          <w:lang w:val="ru-RU"/>
        </w:rPr>
        <w:t>ե</w:t>
      </w:r>
      <w:r w:rsidRPr="00A71D81">
        <w:rPr>
          <w:rFonts w:ascii="GHEA Grapalat" w:hAnsi="GHEA Grapalat" w:cs="Sylfaen"/>
          <w:sz w:val="20"/>
          <w:lang w:val="af-ZA"/>
        </w:rPr>
        <w:t xml:space="preserve">. </w:t>
      </w:r>
      <w:r w:rsidRPr="00A71D81">
        <w:rPr>
          <w:rFonts w:ascii="GHEA Grapalat" w:hAnsi="GHEA Grapalat" w:cs="Sylfaen"/>
          <w:sz w:val="20"/>
          <w:lang w:val="ru-RU"/>
        </w:rPr>
        <w:t>բանակցություններիհամարսահմանվածվերջնաժամկետըլրանալուպահին</w:t>
      </w:r>
      <w:r w:rsidRPr="00A71D81">
        <w:rPr>
          <w:rFonts w:ascii="GHEA Grapalat" w:hAnsi="GHEA Grapalat" w:cs="Sylfaen"/>
          <w:sz w:val="20"/>
          <w:lang w:val="af-ZA"/>
        </w:rPr>
        <w:t xml:space="preserve">, </w:t>
      </w:r>
      <w:r w:rsidRPr="00A71D81">
        <w:rPr>
          <w:rFonts w:ascii="GHEA Grapalat" w:hAnsi="GHEA Grapalat" w:cs="Sylfaen"/>
          <w:sz w:val="20"/>
          <w:lang w:val="ru-RU"/>
        </w:rPr>
        <w:t>ըստ</w:t>
      </w:r>
      <w:r w:rsidR="00F4506C" w:rsidRPr="00A71D81">
        <w:rPr>
          <w:rFonts w:ascii="GHEA Grapalat" w:hAnsi="GHEA Grapalat" w:cs="Sylfaen"/>
          <w:sz w:val="20"/>
          <w:lang w:val="hy-AM"/>
        </w:rPr>
        <w:t xml:space="preserve"> դրան ներկա</w:t>
      </w:r>
      <w:r w:rsidR="007210AC" w:rsidRPr="00A71D81">
        <w:rPr>
          <w:rFonts w:ascii="GHEA Grapalat" w:hAnsi="GHEA Grapalat" w:cs="Sylfaen"/>
          <w:sz w:val="20"/>
          <w:lang w:val="af-ZA"/>
        </w:rPr>
        <w:t>մ</w:t>
      </w:r>
      <w:r w:rsidRPr="00A71D81">
        <w:rPr>
          <w:rFonts w:ascii="GHEA Grapalat" w:hAnsi="GHEA Grapalat" w:cs="Sylfaen"/>
          <w:sz w:val="20"/>
          <w:lang w:val="ru-RU"/>
        </w:rPr>
        <w:t>ասնակիցներիներկայացրածգների</w:t>
      </w:r>
      <w:r w:rsidRPr="00A71D81">
        <w:rPr>
          <w:rFonts w:ascii="GHEA Grapalat" w:hAnsi="GHEA Grapalat" w:cs="Sylfaen"/>
          <w:sz w:val="20"/>
          <w:lang w:val="af-ZA"/>
        </w:rPr>
        <w:t xml:space="preserve">, </w:t>
      </w:r>
      <w:r w:rsidRPr="00A71D81">
        <w:rPr>
          <w:rFonts w:ascii="GHEA Grapalat" w:hAnsi="GHEA Grapalat" w:cs="Sylfaen"/>
          <w:sz w:val="20"/>
          <w:lang w:val="ru-RU"/>
        </w:rPr>
        <w:t>որոշվումևհայտարարվումեն</w:t>
      </w:r>
      <w:r w:rsidR="00AB1DD6" w:rsidRPr="00A71D81">
        <w:rPr>
          <w:rFonts w:ascii="GHEA Grapalat" w:hAnsi="GHEA Grapalat" w:cs="Sylfaen"/>
          <w:sz w:val="20"/>
          <w:lang w:val="hy-AM"/>
        </w:rPr>
        <w:t>ընտրված</w:t>
      </w:r>
      <w:r w:rsidRPr="00A71D81">
        <w:rPr>
          <w:rFonts w:ascii="GHEA Grapalat" w:hAnsi="GHEA Grapalat" w:cs="Sylfaen"/>
          <w:sz w:val="20"/>
          <w:lang w:val="ru-RU"/>
        </w:rPr>
        <w:t>և</w:t>
      </w:r>
      <w:r w:rsidR="00880C5E">
        <w:rPr>
          <w:rFonts w:ascii="GHEA Grapalat" w:hAnsi="GHEA Grapalat" w:cs="Sylfaen"/>
          <w:sz w:val="20"/>
          <w:lang w:val="hy-AM"/>
        </w:rPr>
        <w:t>այդպիսինչճանաչված</w:t>
      </w:r>
      <w:r w:rsidR="007210AC" w:rsidRPr="00AE74A0">
        <w:rPr>
          <w:rFonts w:ascii="GHEA Grapalat" w:hAnsi="GHEA Grapalat" w:cs="Sylfaen"/>
          <w:sz w:val="20"/>
          <w:lang w:val="ru-RU"/>
        </w:rPr>
        <w:t>մ</w:t>
      </w:r>
      <w:r w:rsidRPr="00A71D81">
        <w:rPr>
          <w:rFonts w:ascii="GHEA Grapalat" w:hAnsi="GHEA Grapalat" w:cs="Sylfaen"/>
          <w:sz w:val="20"/>
          <w:lang w:val="ru-RU"/>
        </w:rPr>
        <w:t>ասնակիցները</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Եթեբանակցություններիարդյունքումմասնակիցներիներկայացրածգներըմնումենհավասար</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գնմանընթացակարգնՕրենքի</w:t>
      </w:r>
      <w:r w:rsidR="00E56508" w:rsidRPr="00AE74A0">
        <w:rPr>
          <w:rFonts w:ascii="GHEA Grapalat" w:hAnsi="GHEA Grapalat" w:cs="Sylfaen"/>
          <w:sz w:val="20"/>
          <w:lang w:val="af-ZA"/>
        </w:rPr>
        <w:t xml:space="preserve"> 37-</w:t>
      </w:r>
      <w:r w:rsidR="00E56508" w:rsidRPr="00AE74A0">
        <w:rPr>
          <w:rFonts w:ascii="GHEA Grapalat" w:hAnsi="GHEA Grapalat" w:cs="Sylfaen"/>
          <w:sz w:val="20"/>
          <w:lang w:val="ru-RU"/>
        </w:rPr>
        <w:t>րդհոդվածի</w:t>
      </w:r>
      <w:r w:rsidR="00E56508" w:rsidRPr="00AE74A0">
        <w:rPr>
          <w:rFonts w:ascii="GHEA Grapalat" w:hAnsi="GHEA Grapalat" w:cs="Sylfaen"/>
          <w:sz w:val="20"/>
          <w:lang w:val="af-ZA"/>
        </w:rPr>
        <w:t xml:space="preserve"> 1-</w:t>
      </w:r>
      <w:r w:rsidR="00E56508" w:rsidRPr="00AE74A0">
        <w:rPr>
          <w:rFonts w:ascii="GHEA Grapalat" w:hAnsi="GHEA Grapalat" w:cs="Sylfaen"/>
          <w:sz w:val="20"/>
          <w:lang w:val="ru-RU"/>
        </w:rPr>
        <w:t>ինմասի</w:t>
      </w:r>
      <w:r w:rsidR="00E56508" w:rsidRPr="00AE74A0">
        <w:rPr>
          <w:rFonts w:ascii="GHEA Grapalat" w:hAnsi="GHEA Grapalat" w:cs="Sylfaen"/>
          <w:sz w:val="20"/>
          <w:lang w:val="af-ZA"/>
        </w:rPr>
        <w:t xml:space="preserve"> 1-</w:t>
      </w:r>
      <w:r w:rsidR="00E56508" w:rsidRPr="00AE74A0">
        <w:rPr>
          <w:rFonts w:ascii="GHEA Grapalat" w:hAnsi="GHEA Grapalat" w:cs="Sylfaen"/>
          <w:sz w:val="20"/>
          <w:lang w:val="ru-RU"/>
        </w:rPr>
        <w:t>ինկետիհիմանվրահայտարարվումէչկայացած</w:t>
      </w:r>
      <w:r w:rsidR="00E56508" w:rsidRPr="00AE74A0">
        <w:rPr>
          <w:rFonts w:ascii="GHEA Grapalat" w:hAnsi="GHEA Grapalat" w:cs="Sylfaen"/>
          <w:sz w:val="20"/>
          <w:lang w:val="af-ZA"/>
        </w:rPr>
        <w:t>:</w:t>
      </w:r>
    </w:p>
    <w:p w:rsidR="00E56508" w:rsidRPr="00AE74A0" w:rsidRDefault="00E56508" w:rsidP="00E56508">
      <w:pPr>
        <w:pStyle w:val="af4"/>
        <w:shd w:val="clear" w:color="auto" w:fill="FFFFFF"/>
        <w:spacing w:before="0" w:beforeAutospacing="0" w:after="0" w:afterAutospacing="0"/>
        <w:ind w:firstLine="375"/>
        <w:jc w:val="both"/>
        <w:rPr>
          <w:rFonts w:ascii="GHEA Grapalat" w:hAnsi="GHEA Grapalat" w:cs="Sylfaen"/>
          <w:sz w:val="20"/>
          <w:lang w:val="af-ZA"/>
        </w:rPr>
      </w:pPr>
      <w:r w:rsidRPr="00AE74A0">
        <w:rPr>
          <w:rFonts w:ascii="GHEA Grapalat" w:hAnsi="GHEA Grapalat" w:cs="Sylfaen"/>
          <w:sz w:val="20"/>
          <w:lang w:val="af-ZA"/>
        </w:rPr>
        <w:t xml:space="preserve">8.6. </w:t>
      </w:r>
      <w:r w:rsidRPr="00AE74A0">
        <w:rPr>
          <w:rFonts w:ascii="GHEA Grapalat" w:hAnsi="GHEA Grapalat" w:cs="Sylfaen"/>
          <w:sz w:val="20"/>
          <w:lang w:val="ru-RU"/>
        </w:rPr>
        <w:t>Եթեհրավերիպահանջներինկատմամբբավարարգնահատվածհայտերներկայացրածմասնակիցներիգներըգերազանցումենգնմանգինը</w:t>
      </w:r>
      <w:r w:rsidRPr="00AE74A0">
        <w:rPr>
          <w:rFonts w:ascii="GHEA Grapalat" w:hAnsi="GHEA Grapalat" w:cs="Sylfaen"/>
          <w:sz w:val="20"/>
          <w:lang w:val="af-ZA"/>
        </w:rPr>
        <w:t xml:space="preserve">, </w:t>
      </w:r>
      <w:r w:rsidRPr="00AE74A0">
        <w:rPr>
          <w:rFonts w:ascii="GHEA Grapalat" w:hAnsi="GHEA Grapalat" w:cs="Sylfaen"/>
          <w:sz w:val="20"/>
          <w:lang w:val="ru-RU"/>
        </w:rPr>
        <w:t>ապագնահատողհանձնաժողովըկարողէցածրգնայինառաջարկներկայացրածմասնակցինհայտարարելընտրվածմասնակից՝պայմանով</w:t>
      </w:r>
      <w:r w:rsidRPr="00AE74A0">
        <w:rPr>
          <w:rFonts w:ascii="GHEA Grapalat" w:hAnsi="GHEA Grapalat" w:cs="Sylfaen"/>
          <w:sz w:val="20"/>
          <w:lang w:val="af-ZA"/>
        </w:rPr>
        <w:t xml:space="preserve">, </w:t>
      </w:r>
      <w:r w:rsidRPr="00AE74A0">
        <w:rPr>
          <w:rFonts w:ascii="GHEA Grapalat" w:hAnsi="GHEA Grapalat" w:cs="Sylfaen"/>
          <w:sz w:val="20"/>
          <w:lang w:val="ru-RU"/>
        </w:rPr>
        <w:t>որվերջինիսհետկնքվողպայմանագրովնախատեսվածկողմերիիրավունքներնուպարտականություններնուժիմեջենմտնումգնմանգինըգերազանցողչափովլրացուցիչֆինանսականմիջոցներնախատեսվելուևդրահիմանվրակողմերիմիջևհամաձայնագիրկնքելուդեպքում</w:t>
      </w:r>
      <w:r w:rsidRPr="00AE74A0">
        <w:rPr>
          <w:rFonts w:ascii="GHEA Grapalat" w:hAnsi="GHEA Grapalat" w:cs="Sylfaen"/>
          <w:sz w:val="20"/>
          <w:lang w:val="af-ZA"/>
        </w:rPr>
        <w:t xml:space="preserve">: </w:t>
      </w:r>
      <w:r w:rsidRPr="00AE74A0">
        <w:rPr>
          <w:rFonts w:ascii="GHEA Grapalat" w:hAnsi="GHEA Grapalat" w:cs="Sylfaen"/>
          <w:sz w:val="20"/>
          <w:lang w:val="ru-RU"/>
        </w:rPr>
        <w:t>Ընդորում</w:t>
      </w:r>
      <w:r w:rsidRPr="00AE74A0">
        <w:rPr>
          <w:rFonts w:ascii="GHEA Grapalat" w:hAnsi="GHEA Grapalat" w:cs="Sylfaen"/>
          <w:sz w:val="20"/>
          <w:lang w:val="af-ZA"/>
        </w:rPr>
        <w:t xml:space="preserve">, </w:t>
      </w:r>
      <w:r w:rsidRPr="00AE74A0">
        <w:rPr>
          <w:rFonts w:ascii="GHEA Grapalat" w:hAnsi="GHEA Grapalat" w:cs="Sylfaen"/>
          <w:sz w:val="20"/>
          <w:lang w:val="ru-RU"/>
        </w:rPr>
        <w:t>համաձայնագիրըկնքվումէլրացուցիչֆինանսականմիջոցներընախատեսվելունհաջորդողտասնհինգաշխատանքայինօրվաընթացքում՝ապրանքներիմատակարարմանժամկետներըերկարաձգելովպայմանագրիկնքմանօրվանիցմինչևհամաձայնագրիկնքմանօրնընկածժամանակահատվածով</w:t>
      </w:r>
      <w:r w:rsidRPr="00AE74A0">
        <w:rPr>
          <w:rFonts w:ascii="GHEA Grapalat" w:hAnsi="GHEA Grapalat" w:cs="Sylfaen"/>
          <w:sz w:val="20"/>
          <w:lang w:val="af-ZA"/>
        </w:rPr>
        <w:t xml:space="preserve">: </w:t>
      </w:r>
      <w:r w:rsidRPr="00AE74A0">
        <w:rPr>
          <w:rFonts w:ascii="GHEA Grapalat" w:hAnsi="GHEA Grapalat" w:cs="Sylfaen"/>
          <w:sz w:val="20"/>
          <w:lang w:val="ru-RU"/>
        </w:rPr>
        <w:t>Սույնկետիհամաձայնկնքվածպայմանագիրըլուծվումէ</w:t>
      </w:r>
      <w:r w:rsidRPr="00AE74A0">
        <w:rPr>
          <w:rFonts w:ascii="GHEA Grapalat" w:hAnsi="GHEA Grapalat" w:cs="Sylfaen"/>
          <w:sz w:val="20"/>
          <w:lang w:val="af-ZA"/>
        </w:rPr>
        <w:t xml:space="preserve">, </w:t>
      </w:r>
      <w:r w:rsidRPr="00AE74A0">
        <w:rPr>
          <w:rFonts w:ascii="GHEA Grapalat" w:hAnsi="GHEA Grapalat" w:cs="Sylfaen"/>
          <w:sz w:val="20"/>
          <w:lang w:val="ru-RU"/>
        </w:rPr>
        <w:t>եթեկնքելունհաջորդողվաթսունօրացուցայինօրվաընթացքումլրացուցիչֆինանսականմիջոցներչեննախատեսվում</w:t>
      </w:r>
      <w:r w:rsidRPr="00AE74A0">
        <w:rPr>
          <w:rFonts w:ascii="GHEA Grapalat" w:hAnsi="GHEA Grapalat" w:cs="Sylfaen"/>
          <w:sz w:val="20"/>
          <w:lang w:val="af-ZA"/>
        </w:rPr>
        <w:t xml:space="preserve">: </w:t>
      </w:r>
      <w:r w:rsidRPr="00AE74A0">
        <w:rPr>
          <w:rFonts w:ascii="GHEA Grapalat" w:hAnsi="GHEA Grapalat" w:cs="Sylfaen"/>
          <w:sz w:val="20"/>
          <w:lang w:val="ru-RU"/>
        </w:rPr>
        <w:t>Սույնկետիպարբերությանպահանջներըչենկիրառվում</w:t>
      </w:r>
      <w:r w:rsidRPr="00AE74A0">
        <w:rPr>
          <w:rFonts w:ascii="GHEA Grapalat" w:hAnsi="GHEA Grapalat" w:cs="Sylfaen"/>
          <w:sz w:val="20"/>
          <w:lang w:val="af-ZA"/>
        </w:rPr>
        <w:t xml:space="preserve">, </w:t>
      </w:r>
      <w:r w:rsidRPr="00AE74A0">
        <w:rPr>
          <w:rFonts w:ascii="GHEA Grapalat" w:hAnsi="GHEA Grapalat" w:cs="Sylfaen"/>
          <w:sz w:val="20"/>
          <w:lang w:val="ru-RU"/>
        </w:rPr>
        <w:t>երբհայտերներկայացրելենմեկիցավելմասնակիցներևմիայնմեկմասնակցիհայտնէգնահատվելհրավերիպահանջներինբավարար</w:t>
      </w:r>
      <w:r w:rsidRPr="00AE74A0">
        <w:rPr>
          <w:rFonts w:ascii="GHEA Grapalat" w:hAnsi="GHEA Grapalat" w:cs="Sylfaen"/>
          <w:sz w:val="20"/>
          <w:lang w:val="af-ZA"/>
        </w:rPr>
        <w:t>:</w:t>
      </w:r>
    </w:p>
    <w:p w:rsidR="00E56508" w:rsidRPr="00154FCB" w:rsidRDefault="00E56508" w:rsidP="00E56508">
      <w:pPr>
        <w:pStyle w:val="af4"/>
        <w:shd w:val="clear" w:color="auto" w:fill="FFFFFF"/>
        <w:spacing w:before="0" w:beforeAutospacing="0" w:after="0" w:afterAutospacing="0"/>
        <w:ind w:firstLine="375"/>
        <w:jc w:val="both"/>
        <w:rPr>
          <w:rFonts w:ascii="GHEA Grapalat" w:hAnsi="GHEA Grapalat" w:cs="Sylfaen"/>
          <w:sz w:val="20"/>
          <w:lang w:val="af-ZA"/>
        </w:rPr>
      </w:pPr>
      <w:r w:rsidRPr="00AE74A0">
        <w:rPr>
          <w:rFonts w:ascii="GHEA Grapalat" w:hAnsi="GHEA Grapalat" w:cs="Sylfaen"/>
          <w:sz w:val="20"/>
          <w:lang w:val="ru-RU"/>
        </w:rPr>
        <w:t>Սույնկետի</w:t>
      </w:r>
      <w:r w:rsidR="00AE74A0">
        <w:rPr>
          <w:rFonts w:ascii="GHEA Grapalat" w:hAnsi="GHEA Grapalat" w:cs="Sylfaen"/>
          <w:sz w:val="20"/>
          <w:lang w:val="ru-RU"/>
        </w:rPr>
        <w:t>չկիրառմանդեպքումընթացակարգը</w:t>
      </w:r>
      <w:r w:rsidR="00AE74A0">
        <w:rPr>
          <w:rFonts w:ascii="GHEA Grapalat" w:hAnsi="GHEA Grapalat" w:cs="Sylfaen"/>
          <w:sz w:val="20"/>
          <w:lang w:val="hy-AM"/>
        </w:rPr>
        <w:t>Օ</w:t>
      </w:r>
      <w:r w:rsidRPr="00AE74A0">
        <w:rPr>
          <w:rFonts w:ascii="GHEA Grapalat" w:hAnsi="GHEA Grapalat" w:cs="Sylfaen"/>
          <w:sz w:val="20"/>
          <w:lang w:val="ru-RU"/>
        </w:rPr>
        <w:t>րենքի</w:t>
      </w:r>
      <w:r w:rsidRPr="00154FCB">
        <w:rPr>
          <w:rFonts w:ascii="GHEA Grapalat" w:hAnsi="GHEA Grapalat" w:cs="Sylfaen"/>
          <w:sz w:val="20"/>
          <w:lang w:val="af-ZA"/>
        </w:rPr>
        <w:t xml:space="preserve"> 37-</w:t>
      </w:r>
      <w:r w:rsidRPr="00AE74A0">
        <w:rPr>
          <w:rFonts w:ascii="GHEA Grapalat" w:hAnsi="GHEA Grapalat" w:cs="Sylfaen"/>
          <w:sz w:val="20"/>
          <w:lang w:val="ru-RU"/>
        </w:rPr>
        <w:t>րդհոդվածի</w:t>
      </w:r>
      <w:r w:rsidRPr="00154FCB">
        <w:rPr>
          <w:rFonts w:ascii="GHEA Grapalat" w:hAnsi="GHEA Grapalat" w:cs="Sylfaen"/>
          <w:sz w:val="20"/>
          <w:lang w:val="af-ZA"/>
        </w:rPr>
        <w:t xml:space="preserve"> 1-</w:t>
      </w:r>
      <w:r w:rsidRPr="00AE74A0">
        <w:rPr>
          <w:rFonts w:ascii="GHEA Grapalat" w:hAnsi="GHEA Grapalat" w:cs="Sylfaen"/>
          <w:sz w:val="20"/>
          <w:lang w:val="ru-RU"/>
        </w:rPr>
        <w:t>ինմասի</w:t>
      </w:r>
      <w:r w:rsidRPr="00154FCB">
        <w:rPr>
          <w:rFonts w:ascii="GHEA Grapalat" w:hAnsi="GHEA Grapalat" w:cs="Sylfaen"/>
          <w:sz w:val="20"/>
          <w:lang w:val="af-ZA"/>
        </w:rPr>
        <w:t xml:space="preserve"> 1-</w:t>
      </w:r>
      <w:r w:rsidRPr="00AE74A0">
        <w:rPr>
          <w:rFonts w:ascii="GHEA Grapalat" w:hAnsi="GHEA Grapalat" w:cs="Sylfaen"/>
          <w:sz w:val="20"/>
          <w:lang w:val="ru-RU"/>
        </w:rPr>
        <w:t>ինկետիհիմանվրահայտարարվումէչկայացած</w:t>
      </w:r>
      <w:r w:rsidRPr="00154FCB">
        <w:rPr>
          <w:rFonts w:ascii="GHEA Grapalat" w:hAnsi="GHEA Grapalat" w:cs="Sylfaen"/>
          <w:sz w:val="20"/>
          <w:lang w:val="af-ZA"/>
        </w:rPr>
        <w:t>:</w:t>
      </w:r>
    </w:p>
    <w:p w:rsidR="00B514E8" w:rsidRPr="00A71D81" w:rsidRDefault="00FD2748" w:rsidP="00EF3662">
      <w:pPr>
        <w:ind w:firstLine="708"/>
        <w:jc w:val="both"/>
        <w:rPr>
          <w:rFonts w:ascii="GHEA Grapalat" w:hAnsi="GHEA Grapalat"/>
          <w:sz w:val="20"/>
          <w:szCs w:val="20"/>
          <w:lang w:val="hy-AM"/>
        </w:rPr>
      </w:pPr>
      <w:r w:rsidRPr="00A71D81">
        <w:rPr>
          <w:rFonts w:ascii="GHEA Grapalat" w:hAnsi="GHEA Grapalat"/>
          <w:sz w:val="20"/>
          <w:szCs w:val="20"/>
          <w:lang w:val="af-ZA"/>
        </w:rPr>
        <w:t>8</w:t>
      </w:r>
      <w:r w:rsidR="00C82BD2" w:rsidRPr="00A71D81">
        <w:rPr>
          <w:rFonts w:ascii="GHEA Grapalat" w:hAnsi="GHEA Grapalat"/>
          <w:sz w:val="20"/>
          <w:szCs w:val="20"/>
          <w:lang w:val="af-ZA"/>
        </w:rPr>
        <w:t>.</w:t>
      </w:r>
      <w:r w:rsidR="004348F9" w:rsidRPr="00A71D81">
        <w:rPr>
          <w:rFonts w:ascii="GHEA Grapalat" w:hAnsi="GHEA Grapalat"/>
          <w:sz w:val="20"/>
          <w:szCs w:val="20"/>
          <w:lang w:val="af-ZA"/>
        </w:rPr>
        <w:t>7</w:t>
      </w:r>
      <w:r w:rsidR="00753C9B" w:rsidRPr="00A71D81">
        <w:rPr>
          <w:rFonts w:ascii="GHEA Grapalat" w:hAnsi="GHEA Grapalat"/>
          <w:sz w:val="20"/>
          <w:szCs w:val="20"/>
          <w:lang w:val="af-ZA"/>
        </w:rPr>
        <w:t>Պ</w:t>
      </w:r>
      <w:r w:rsidR="00B514E8" w:rsidRPr="00A71D81">
        <w:rPr>
          <w:rFonts w:ascii="GHEA Grapalat" w:hAnsi="GHEA Grapalat"/>
          <w:sz w:val="20"/>
          <w:szCs w:val="20"/>
          <w:lang w:val="af-ZA"/>
        </w:rPr>
        <w:t xml:space="preserve">ահանջի դեպքում </w:t>
      </w:r>
      <w:r w:rsidR="00AD522C" w:rsidRPr="00A71D81">
        <w:rPr>
          <w:rFonts w:ascii="GHEA Grapalat" w:hAnsi="GHEA Grapalat"/>
          <w:sz w:val="20"/>
          <w:szCs w:val="20"/>
          <w:lang w:val="af-ZA"/>
        </w:rPr>
        <w:t xml:space="preserve">որևէ </w:t>
      </w:r>
      <w:r w:rsidR="007210AC" w:rsidRPr="00A71D81">
        <w:rPr>
          <w:rFonts w:ascii="GHEA Grapalat" w:hAnsi="GHEA Grapalat"/>
          <w:sz w:val="20"/>
          <w:szCs w:val="20"/>
          <w:lang w:val="af-ZA"/>
        </w:rPr>
        <w:t>մ</w:t>
      </w:r>
      <w:r w:rsidR="00B514E8" w:rsidRPr="00A71D81">
        <w:rPr>
          <w:rFonts w:ascii="GHEA Grapalat" w:hAnsi="GHEA Grapalat"/>
          <w:sz w:val="20"/>
          <w:szCs w:val="20"/>
          <w:lang w:val="af-ZA"/>
        </w:rPr>
        <w:t xml:space="preserve">ասնակցի հայտիպատճենները հանձնաժողովի քարտուղարն անհապաղ տրամադրում է նման պահանջ ներկայացրած </w:t>
      </w:r>
      <w:r w:rsidR="00A66431" w:rsidRPr="00A71D81">
        <w:rPr>
          <w:rFonts w:ascii="GHEA Grapalat" w:hAnsi="GHEA Grapalat"/>
          <w:sz w:val="20"/>
          <w:szCs w:val="20"/>
          <w:lang w:val="af-ZA"/>
        </w:rPr>
        <w:t xml:space="preserve">այլ </w:t>
      </w:r>
      <w:r w:rsidR="007B36E4" w:rsidRPr="00A71D81">
        <w:rPr>
          <w:rFonts w:ascii="GHEA Grapalat" w:hAnsi="GHEA Grapalat"/>
          <w:sz w:val="20"/>
          <w:szCs w:val="20"/>
          <w:lang w:val="af-ZA"/>
        </w:rPr>
        <w:t>մ</w:t>
      </w:r>
      <w:r w:rsidR="00B514E8" w:rsidRPr="00A71D81">
        <w:rPr>
          <w:rFonts w:ascii="GHEA Grapalat" w:hAnsi="GHEA Grapalat"/>
          <w:sz w:val="20"/>
          <w:szCs w:val="20"/>
          <w:lang w:val="af-ZA"/>
        </w:rPr>
        <w:t>ասնակցին:</w:t>
      </w:r>
      <w:r w:rsidR="007B6811" w:rsidRPr="00A71D81">
        <w:rPr>
          <w:rFonts w:ascii="GHEA Grapalat" w:hAnsi="GHEA Grapalat"/>
          <w:sz w:val="20"/>
          <w:szCs w:val="20"/>
          <w:lang w:val="af-ZA"/>
        </w:rPr>
        <w:t xml:space="preserve">Պահանջի կատարման անհնարինության դեպքում պահանջ ներկայացրած անձին անհապաղ տրամադրվում է </w:t>
      </w:r>
      <w:r w:rsidR="00410B68" w:rsidRPr="00A71D81">
        <w:rPr>
          <w:rFonts w:ascii="GHEA Grapalat" w:hAnsi="GHEA Grapalat"/>
          <w:sz w:val="20"/>
          <w:szCs w:val="20"/>
          <w:lang w:val="hy-AM"/>
        </w:rPr>
        <w:t xml:space="preserve">հայտում ներառված </w:t>
      </w:r>
      <w:r w:rsidR="007B6811" w:rsidRPr="00A71D81">
        <w:rPr>
          <w:rFonts w:ascii="GHEA Grapalat" w:hAnsi="GHEA Grapalat"/>
          <w:sz w:val="20"/>
          <w:szCs w:val="20"/>
          <w:lang w:val="af-ZA"/>
        </w:rPr>
        <w:t xml:space="preserve">փաստաթղթերը, որոնց վերջինս ծանոթանում է տեղում, իրավունք ունի լուսանկարել դրանք և վերադարձնում է </w:t>
      </w:r>
      <w:r w:rsidR="00CA4AB2" w:rsidRPr="00A71D81">
        <w:rPr>
          <w:rFonts w:ascii="GHEA Grapalat" w:hAnsi="GHEA Grapalat"/>
          <w:sz w:val="20"/>
          <w:szCs w:val="20"/>
          <w:lang w:val="af-ZA"/>
        </w:rPr>
        <w:t xml:space="preserve">հանձնաժողովի </w:t>
      </w:r>
      <w:r w:rsidR="007B6811" w:rsidRPr="00A71D81">
        <w:rPr>
          <w:rFonts w:ascii="GHEA Grapalat" w:hAnsi="GHEA Grapalat"/>
          <w:sz w:val="20"/>
          <w:szCs w:val="20"/>
          <w:lang w:val="af-ZA"/>
        </w:rPr>
        <w:t>քարտուղարին նիստի ընթացքում՝ առանց խոչընդոտելու հանձնաժողովի բնականոն գործունեությանը</w:t>
      </w:r>
      <w:r w:rsidR="007B6811" w:rsidRPr="00A71D81">
        <w:rPr>
          <w:rFonts w:ascii="GHEA Grapalat" w:hAnsi="GHEA Grapalat"/>
          <w:sz w:val="20"/>
          <w:szCs w:val="20"/>
          <w:lang w:val="hy-AM"/>
        </w:rPr>
        <w:t>:</w:t>
      </w:r>
    </w:p>
    <w:p w:rsidR="00116E47" w:rsidRPr="00A71D81" w:rsidRDefault="00A150A9" w:rsidP="00EF3662">
      <w:pPr>
        <w:pStyle w:val="norm"/>
        <w:spacing w:line="240" w:lineRule="auto"/>
        <w:rPr>
          <w:rFonts w:ascii="GHEA Grapalat" w:hAnsi="GHEA Grapalat" w:cs="Sylfaen"/>
          <w:sz w:val="20"/>
          <w:szCs w:val="24"/>
          <w:lang w:val="af-ZA" w:eastAsia="en-US"/>
        </w:rPr>
      </w:pPr>
      <w:r w:rsidRPr="00A71D81">
        <w:rPr>
          <w:rFonts w:ascii="GHEA Grapalat" w:hAnsi="GHEA Grapalat"/>
          <w:sz w:val="20"/>
          <w:lang w:val="af-ZA"/>
        </w:rPr>
        <w:t>8</w:t>
      </w:r>
      <w:r w:rsidR="002B121D" w:rsidRPr="00A71D81">
        <w:rPr>
          <w:rFonts w:ascii="GHEA Grapalat" w:hAnsi="GHEA Grapalat"/>
          <w:sz w:val="20"/>
          <w:lang w:val="af-ZA"/>
        </w:rPr>
        <w:t>.</w:t>
      </w:r>
      <w:r w:rsidR="004348F9" w:rsidRPr="00A71D81">
        <w:rPr>
          <w:rFonts w:ascii="GHEA Grapalat" w:hAnsi="GHEA Grapalat"/>
          <w:sz w:val="20"/>
          <w:lang w:val="af-ZA"/>
        </w:rPr>
        <w:t>8</w:t>
      </w:r>
      <w:r w:rsidR="002B121D" w:rsidRPr="00A71D81">
        <w:rPr>
          <w:rFonts w:ascii="GHEA Grapalat" w:hAnsi="GHEA Grapalat"/>
          <w:sz w:val="20"/>
          <w:lang w:val="af-ZA"/>
        </w:rPr>
        <w:t xml:space="preserve"> Եթե հայտերի բացման</w:t>
      </w:r>
      <w:r w:rsidR="00DE1C00" w:rsidRPr="00A71D81">
        <w:rPr>
          <w:rFonts w:ascii="GHEA Grapalat" w:hAnsi="GHEA Grapalat"/>
          <w:sz w:val="20"/>
          <w:lang w:val="hy-AM"/>
        </w:rPr>
        <w:t xml:space="preserve"> և գնահատման</w:t>
      </w:r>
      <w:r w:rsidR="002B121D" w:rsidRPr="00A71D81">
        <w:rPr>
          <w:rFonts w:ascii="GHEA Grapalat" w:hAnsi="GHEA Grapalat"/>
          <w:sz w:val="20"/>
          <w:lang w:val="af-ZA"/>
        </w:rPr>
        <w:t xml:space="preserve"> նիստի ընթացքում</w:t>
      </w:r>
      <w:r w:rsidR="002B121D" w:rsidRPr="00A71D81">
        <w:rPr>
          <w:rFonts w:ascii="GHEA Grapalat" w:hAnsi="GHEA Grapalat" w:cs="Sylfaen"/>
          <w:sz w:val="20"/>
          <w:szCs w:val="24"/>
          <w:lang w:val="hy-AM" w:eastAsia="en-US"/>
        </w:rPr>
        <w:t>իրականացվածգնահատմանարդյուն</w:t>
      </w:r>
      <w:r w:rsidR="002B121D" w:rsidRPr="00A71D81">
        <w:rPr>
          <w:rFonts w:ascii="GHEA Grapalat" w:hAnsi="GHEA Grapalat" w:cs="Sylfaen"/>
          <w:sz w:val="20"/>
          <w:szCs w:val="24"/>
          <w:lang w:val="af-ZA" w:eastAsia="en-US"/>
        </w:rPr>
        <w:softHyphen/>
      </w:r>
      <w:r w:rsidR="002B121D" w:rsidRPr="00A71D81">
        <w:rPr>
          <w:rFonts w:ascii="GHEA Grapalat" w:hAnsi="GHEA Grapalat" w:cs="Sylfaen"/>
          <w:sz w:val="20"/>
          <w:szCs w:val="24"/>
          <w:lang w:val="hy-AM" w:eastAsia="en-US"/>
        </w:rPr>
        <w:t>քում</w:t>
      </w:r>
      <w:r w:rsidR="007210AC" w:rsidRPr="00A71D81">
        <w:rPr>
          <w:rFonts w:ascii="GHEA Grapalat" w:hAnsi="GHEA Grapalat" w:cs="Sylfaen"/>
          <w:sz w:val="20"/>
          <w:szCs w:val="24"/>
          <w:lang w:val="af-ZA" w:eastAsia="en-US"/>
        </w:rPr>
        <w:t>մ</w:t>
      </w:r>
      <w:r w:rsidR="00A24827" w:rsidRPr="00A71D81">
        <w:rPr>
          <w:rFonts w:ascii="GHEA Grapalat" w:hAnsi="GHEA Grapalat" w:cs="Sylfaen"/>
          <w:sz w:val="20"/>
          <w:szCs w:val="24"/>
          <w:lang w:val="af-ZA" w:eastAsia="en-US"/>
        </w:rPr>
        <w:t xml:space="preserve">ասնակցի </w:t>
      </w:r>
      <w:r w:rsidR="002B121D" w:rsidRPr="00A71D81">
        <w:rPr>
          <w:rFonts w:ascii="GHEA Grapalat" w:hAnsi="GHEA Grapalat" w:cs="Sylfaen"/>
          <w:sz w:val="20"/>
          <w:szCs w:val="24"/>
          <w:lang w:val="hy-AM" w:eastAsia="en-US"/>
        </w:rPr>
        <w:t>հայտումարձանագրվումենանհամապատասխանություններ՝հրավերիպահանջներինկատմամբ</w:t>
      </w:r>
      <w:r w:rsidR="004348F9" w:rsidRPr="00A71D81">
        <w:rPr>
          <w:rFonts w:ascii="GHEA Grapalat" w:hAnsi="GHEA Grapalat" w:cs="Sylfaen"/>
          <w:sz w:val="20"/>
          <w:szCs w:val="24"/>
          <w:lang w:val="hy-AM" w:eastAsia="en-US"/>
        </w:rPr>
        <w:t>,</w:t>
      </w:r>
      <w:r w:rsidR="002B121D" w:rsidRPr="00A71D81">
        <w:rPr>
          <w:rFonts w:ascii="GHEA Grapalat" w:hAnsi="GHEA Grapalat" w:cs="Sylfaen"/>
          <w:sz w:val="20"/>
          <w:szCs w:val="24"/>
          <w:lang w:val="hy-AM" w:eastAsia="en-US"/>
        </w:rPr>
        <w:t>ապահանձնաժողովըմեկաշխատանքայինօրովկասեցնումէնիստը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իսկհանձնաժողովիքարտուղարընույնօրըդրամասին</w:t>
      </w:r>
      <w:r w:rsidR="004348F9" w:rsidRPr="00A71D81">
        <w:rPr>
          <w:rFonts w:ascii="GHEA Grapalat" w:hAnsi="GHEA Grapalat" w:cs="Sylfaen"/>
          <w:sz w:val="20"/>
          <w:szCs w:val="24"/>
          <w:lang w:val="af-ZA" w:eastAsia="en-US"/>
        </w:rPr>
        <w:t xml:space="preserve">էլեկտրոնային եղանակով </w:t>
      </w:r>
      <w:r w:rsidR="002B121D" w:rsidRPr="00A71D81">
        <w:rPr>
          <w:rFonts w:ascii="GHEA Grapalat" w:hAnsi="GHEA Grapalat" w:cs="Sylfaen"/>
          <w:sz w:val="20"/>
          <w:szCs w:val="24"/>
          <w:lang w:val="hy-AM" w:eastAsia="en-US"/>
        </w:rPr>
        <w:t>տեղեկացնումէ</w:t>
      </w:r>
      <w:r w:rsidR="007210AC" w:rsidRPr="00A71D81">
        <w:rPr>
          <w:rFonts w:ascii="GHEA Grapalat" w:hAnsi="GHEA Grapalat" w:cs="Sylfaen"/>
          <w:sz w:val="20"/>
          <w:szCs w:val="24"/>
          <w:lang w:val="af-ZA" w:eastAsia="en-US"/>
        </w:rPr>
        <w:t>մ</w:t>
      </w:r>
      <w:r w:rsidR="002B121D" w:rsidRPr="00A71D81">
        <w:rPr>
          <w:rFonts w:ascii="GHEA Grapalat" w:hAnsi="GHEA Grapalat" w:cs="Sylfaen"/>
          <w:sz w:val="20"/>
          <w:szCs w:val="24"/>
          <w:lang w:val="hy-AM" w:eastAsia="en-US"/>
        </w:rPr>
        <w:t>ասնակցին՝առաջարկելովմինչևկասեցմանժամկետիավարտըշտկելանհամապատասխանությունը</w:t>
      </w:r>
      <w:r w:rsidR="002B121D" w:rsidRPr="00A71D81">
        <w:rPr>
          <w:rFonts w:ascii="GHEA Grapalat" w:hAnsi="GHEA Grapalat" w:cs="Sylfaen"/>
          <w:sz w:val="20"/>
          <w:szCs w:val="24"/>
          <w:lang w:val="af-ZA" w:eastAsia="en-US"/>
        </w:rPr>
        <w:t>:</w:t>
      </w:r>
    </w:p>
    <w:p w:rsidR="002B121D" w:rsidRPr="00A71D81" w:rsidRDefault="00116E47" w:rsidP="00EF3662">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 Մասնակցին ուղարկվող ծանուցման մեջ մանրամասն նկարագրվում են </w:t>
      </w:r>
      <w:r w:rsidR="00873E83" w:rsidRPr="00A71D81">
        <w:rPr>
          <w:rFonts w:ascii="GHEA Grapalat" w:hAnsi="GHEA Grapalat" w:cs="Sylfaen"/>
          <w:sz w:val="20"/>
          <w:szCs w:val="24"/>
          <w:lang w:val="hy-AM" w:eastAsia="en-US"/>
        </w:rPr>
        <w:t>հայտի գն</w:t>
      </w:r>
      <w:r w:rsidR="00563192" w:rsidRPr="008C7473">
        <w:rPr>
          <w:rFonts w:ascii="GHEA Grapalat" w:hAnsi="GHEA Grapalat" w:cs="Sylfaen"/>
          <w:sz w:val="20"/>
          <w:szCs w:val="24"/>
          <w:lang w:val="hy-AM" w:eastAsia="en-US"/>
        </w:rPr>
        <w:t>ա</w:t>
      </w:r>
      <w:r w:rsidR="00873E83" w:rsidRPr="00A71D81">
        <w:rPr>
          <w:rFonts w:ascii="GHEA Grapalat" w:hAnsi="GHEA Grapalat" w:cs="Sylfaen"/>
          <w:sz w:val="20"/>
          <w:szCs w:val="24"/>
          <w:lang w:val="hy-AM" w:eastAsia="en-US"/>
        </w:rPr>
        <w:t xml:space="preserve">հատման ընթացքում </w:t>
      </w:r>
      <w:r w:rsidRPr="00A71D81">
        <w:rPr>
          <w:rFonts w:ascii="GHEA Grapalat" w:hAnsi="GHEA Grapalat" w:cs="Sylfaen"/>
          <w:sz w:val="20"/>
          <w:szCs w:val="24"/>
          <w:lang w:val="hy-AM" w:eastAsia="en-US"/>
        </w:rPr>
        <w:t xml:space="preserve">հայտնաբերված </w:t>
      </w:r>
      <w:r w:rsidR="00873E83" w:rsidRPr="00A71D81">
        <w:rPr>
          <w:rFonts w:ascii="GHEA Grapalat" w:hAnsi="GHEA Grapalat" w:cs="Sylfaen"/>
          <w:sz w:val="20"/>
          <w:szCs w:val="24"/>
          <w:lang w:val="hy-AM" w:eastAsia="en-US"/>
        </w:rPr>
        <w:t xml:space="preserve">բոլոր </w:t>
      </w:r>
      <w:r w:rsidRPr="00A71D81">
        <w:rPr>
          <w:rFonts w:ascii="GHEA Grapalat" w:hAnsi="GHEA Grapalat" w:cs="Sylfaen"/>
          <w:sz w:val="20"/>
          <w:szCs w:val="24"/>
          <w:lang w:val="hy-AM" w:eastAsia="en-US"/>
        </w:rPr>
        <w:t>անհամապատասխանությունները:</w:t>
      </w:r>
    </w:p>
    <w:p w:rsidR="00FC31D8" w:rsidRPr="00A71D81" w:rsidRDefault="00A150A9" w:rsidP="00EF3662">
      <w:pPr>
        <w:pStyle w:val="norm"/>
        <w:spacing w:line="240" w:lineRule="auto"/>
        <w:ind w:firstLine="567"/>
        <w:rPr>
          <w:rFonts w:ascii="GHEA Grapalat" w:hAnsi="GHEA Grapalat" w:cs="Sylfaen"/>
          <w:sz w:val="20"/>
          <w:szCs w:val="24"/>
          <w:lang w:val="hy-AM" w:eastAsia="en-US"/>
        </w:rPr>
      </w:pPr>
      <w:r w:rsidRPr="00A71D81">
        <w:rPr>
          <w:rFonts w:ascii="GHEA Grapalat" w:hAnsi="GHEA Grapalat" w:cs="Sylfaen"/>
          <w:sz w:val="20"/>
          <w:szCs w:val="24"/>
          <w:lang w:val="af-ZA" w:eastAsia="en-US"/>
        </w:rPr>
        <w:t>8</w:t>
      </w:r>
      <w:r w:rsidR="002B121D" w:rsidRPr="00A71D81">
        <w:rPr>
          <w:rFonts w:ascii="GHEA Grapalat" w:hAnsi="GHEA Grapalat" w:cs="Sylfaen"/>
          <w:sz w:val="20"/>
          <w:szCs w:val="24"/>
          <w:lang w:val="af-ZA" w:eastAsia="en-US"/>
        </w:rPr>
        <w:t>.</w:t>
      </w:r>
      <w:r w:rsidR="004348F9" w:rsidRPr="00A71D81">
        <w:rPr>
          <w:rFonts w:ascii="GHEA Grapalat" w:hAnsi="GHEA Grapalat" w:cs="Sylfaen"/>
          <w:sz w:val="20"/>
          <w:szCs w:val="24"/>
          <w:lang w:val="af-ZA" w:eastAsia="en-US"/>
        </w:rPr>
        <w:t>9</w:t>
      </w:r>
      <w:r w:rsidR="002B121D" w:rsidRPr="00A71D81">
        <w:rPr>
          <w:rFonts w:ascii="GHEA Grapalat" w:hAnsi="GHEA Grapalat" w:cs="Sylfaen"/>
          <w:sz w:val="20"/>
          <w:szCs w:val="24"/>
          <w:lang w:val="hy-AM" w:eastAsia="en-US"/>
        </w:rPr>
        <w:t>Եթեսույնհրավերի</w:t>
      </w:r>
      <w:r w:rsidR="009A171D" w:rsidRPr="00A71D81">
        <w:rPr>
          <w:rFonts w:ascii="GHEA Grapalat" w:hAnsi="GHEA Grapalat" w:cs="Sylfaen"/>
          <w:sz w:val="20"/>
          <w:szCs w:val="24"/>
          <w:lang w:val="af-ZA" w:eastAsia="en-US"/>
        </w:rPr>
        <w:t>8</w:t>
      </w:r>
      <w:r w:rsidR="002B121D" w:rsidRPr="00A71D81">
        <w:rPr>
          <w:rFonts w:ascii="GHEA Grapalat" w:hAnsi="GHEA Grapalat" w:cs="Sylfaen"/>
          <w:sz w:val="20"/>
          <w:szCs w:val="24"/>
          <w:lang w:val="af-ZA" w:eastAsia="en-US"/>
        </w:rPr>
        <w:t>.</w:t>
      </w:r>
      <w:r w:rsidR="004348F9" w:rsidRPr="00A71D81">
        <w:rPr>
          <w:rFonts w:ascii="GHEA Grapalat" w:hAnsi="GHEA Grapalat" w:cs="Sylfaen"/>
          <w:sz w:val="20"/>
          <w:szCs w:val="24"/>
          <w:lang w:val="af-ZA" w:eastAsia="en-US"/>
        </w:rPr>
        <w:t>8</w:t>
      </w:r>
      <w:r w:rsidR="004E6A12" w:rsidRPr="00A71D81">
        <w:rPr>
          <w:rFonts w:ascii="GHEA Grapalat" w:hAnsi="GHEA Grapalat" w:cs="Sylfaen"/>
          <w:sz w:val="20"/>
          <w:szCs w:val="24"/>
          <w:lang w:val="af-ZA" w:eastAsia="en-US"/>
        </w:rPr>
        <w:t>-</w:t>
      </w:r>
      <w:r w:rsidR="004E6A12" w:rsidRPr="00A71D81">
        <w:rPr>
          <w:rFonts w:ascii="GHEA Grapalat" w:hAnsi="GHEA Grapalat" w:cs="Sylfaen"/>
          <w:sz w:val="20"/>
          <w:szCs w:val="24"/>
          <w:lang w:val="hy-AM" w:eastAsia="en-US"/>
        </w:rPr>
        <w:t>րդ</w:t>
      </w:r>
      <w:r w:rsidR="002B121D" w:rsidRPr="00A71D81">
        <w:rPr>
          <w:rFonts w:ascii="GHEA Grapalat" w:hAnsi="GHEA Grapalat" w:cs="Sylfaen"/>
          <w:sz w:val="20"/>
          <w:szCs w:val="24"/>
          <w:lang w:val="hy-AM" w:eastAsia="en-US"/>
        </w:rPr>
        <w:t>կետովսահմանվածժամկետում</w:t>
      </w:r>
      <w:r w:rsidR="009A171D" w:rsidRPr="00A71D81">
        <w:rPr>
          <w:rFonts w:ascii="GHEA Grapalat" w:hAnsi="GHEA Grapalat" w:cs="Sylfaen"/>
          <w:sz w:val="20"/>
          <w:szCs w:val="24"/>
          <w:lang w:val="af-ZA" w:eastAsia="en-US"/>
        </w:rPr>
        <w:t>մ</w:t>
      </w:r>
      <w:r w:rsidR="002B121D" w:rsidRPr="00A71D81">
        <w:rPr>
          <w:rFonts w:ascii="GHEA Grapalat" w:hAnsi="GHEA Grapalat" w:cs="Sylfaen"/>
          <w:sz w:val="20"/>
          <w:szCs w:val="24"/>
          <w:lang w:val="hy-AM" w:eastAsia="en-US"/>
        </w:rPr>
        <w:t>ասնակիցըշտկումէարձանագրվածանհամապատասխանությունը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ապավերջին</w:t>
      </w:r>
      <w:r w:rsidR="009A05AC" w:rsidRPr="00A71D81">
        <w:rPr>
          <w:rFonts w:ascii="GHEA Grapalat" w:hAnsi="GHEA Grapalat" w:cs="Sylfaen"/>
          <w:sz w:val="20"/>
          <w:szCs w:val="24"/>
          <w:lang w:val="hy-AM" w:eastAsia="en-US"/>
        </w:rPr>
        <w:t>ի</w:t>
      </w:r>
      <w:r w:rsidR="002B121D" w:rsidRPr="00A71D81">
        <w:rPr>
          <w:rFonts w:ascii="GHEA Grapalat" w:hAnsi="GHEA Grapalat" w:cs="Sylfaen"/>
          <w:sz w:val="20"/>
          <w:szCs w:val="24"/>
          <w:lang w:val="hy-AM" w:eastAsia="en-US"/>
        </w:rPr>
        <w:t>սհայտըգնահատվումէբավարար</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Հակառակդեպքում</w:t>
      </w:r>
      <w:r w:rsidR="00D14B02" w:rsidRPr="00A71D81">
        <w:rPr>
          <w:rFonts w:ascii="GHEA Grapalat" w:hAnsi="GHEA Grapalat" w:cs="Sylfaen"/>
          <w:sz w:val="20"/>
          <w:szCs w:val="24"/>
          <w:lang w:val="hy-AM" w:eastAsia="en-US"/>
        </w:rPr>
        <w:t xml:space="preserve"> տվյալ մասնակցի</w:t>
      </w:r>
      <w:r w:rsidR="002B121D" w:rsidRPr="00A71D81">
        <w:rPr>
          <w:rFonts w:ascii="GHEA Grapalat" w:hAnsi="GHEA Grapalat" w:cs="Sylfaen"/>
          <w:sz w:val="20"/>
          <w:szCs w:val="24"/>
          <w:lang w:val="hy-AM" w:eastAsia="en-US"/>
        </w:rPr>
        <w:t>հայտըգնահատվումէանբավարարևմերժվում</w:t>
      </w:r>
      <w:r w:rsidR="009A05AC" w:rsidRPr="00A71D81">
        <w:rPr>
          <w:rFonts w:ascii="GHEA Grapalat" w:hAnsi="GHEA Grapalat" w:cs="Sylfaen"/>
          <w:sz w:val="20"/>
          <w:szCs w:val="24"/>
          <w:lang w:val="hy-AM" w:eastAsia="en-US"/>
        </w:rPr>
        <w:t>է</w:t>
      </w:r>
      <w:r w:rsidR="004348F9" w:rsidRPr="00A71D81">
        <w:rPr>
          <w:rFonts w:ascii="GHEA Grapalat" w:hAnsi="GHEA Grapalat" w:cs="Sylfaen"/>
          <w:sz w:val="20"/>
          <w:szCs w:val="24"/>
          <w:lang w:val="hy-AM" w:eastAsia="en-US"/>
        </w:rPr>
        <w:t>,</w:t>
      </w:r>
      <w:r w:rsidR="00D14B02" w:rsidRPr="00A71D81">
        <w:rPr>
          <w:rFonts w:ascii="GHEA Grapalat" w:hAnsi="GHEA Grapalat" w:cs="Sylfaen"/>
          <w:sz w:val="20"/>
          <w:szCs w:val="24"/>
          <w:lang w:val="hy-AM" w:eastAsia="en-US"/>
        </w:rPr>
        <w:t xml:space="preserve"> իսկ ընտրված մասնակից է ճանաչվում հաջորդող տեղ զբաղեցրած մասնակիցը:</w:t>
      </w:r>
    </w:p>
    <w:p w:rsidR="00F40755" w:rsidRPr="00F40755" w:rsidRDefault="00A150A9" w:rsidP="00F40755">
      <w:pPr>
        <w:pStyle w:val="23"/>
        <w:spacing w:line="240" w:lineRule="auto"/>
        <w:ind w:firstLine="567"/>
        <w:rPr>
          <w:rFonts w:ascii="GHEA Grapalat" w:hAnsi="GHEA Grapalat" w:cs="Sylfaen"/>
          <w:szCs w:val="24"/>
          <w:lang w:val="hy-AM"/>
        </w:rPr>
      </w:pPr>
      <w:r w:rsidRPr="00A71D81">
        <w:rPr>
          <w:rFonts w:ascii="GHEA Grapalat" w:hAnsi="GHEA Grapalat" w:cs="Sylfaen"/>
          <w:szCs w:val="24"/>
        </w:rPr>
        <w:t>8</w:t>
      </w:r>
      <w:r w:rsidR="002B121D" w:rsidRPr="00A71D81">
        <w:rPr>
          <w:rFonts w:ascii="GHEA Grapalat" w:hAnsi="GHEA Grapalat" w:cs="Sylfaen"/>
          <w:szCs w:val="24"/>
        </w:rPr>
        <w:t>.</w:t>
      </w:r>
      <w:r w:rsidR="00D770E9" w:rsidRPr="00A71D81">
        <w:rPr>
          <w:rFonts w:ascii="GHEA Grapalat" w:hAnsi="GHEA Grapalat" w:cs="Sylfaen"/>
          <w:szCs w:val="24"/>
          <w:lang w:val="hy-AM"/>
        </w:rPr>
        <w:t>1</w:t>
      </w:r>
      <w:r w:rsidR="004348F9" w:rsidRPr="00A71D81">
        <w:rPr>
          <w:rFonts w:ascii="GHEA Grapalat" w:hAnsi="GHEA Grapalat" w:cs="Sylfaen"/>
          <w:szCs w:val="24"/>
          <w:lang w:val="hy-AM"/>
        </w:rPr>
        <w:t>0</w:t>
      </w:r>
      <w:r w:rsidR="00F40755" w:rsidRPr="00F40755">
        <w:rPr>
          <w:rFonts w:ascii="GHEA Grapalat" w:hAnsi="GHEA Grapalat" w:cs="Sylfaen"/>
          <w:szCs w:val="24"/>
          <w:lang w:val="hy-AM"/>
        </w:rPr>
        <w:t>Հանձնաժողովիանդամըկամքարտուղարըչիկարողմասնակցելհանձնաժողովիաշխատանքներին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եթե հանձնաժողովի գործունեության ընթացքումպարզվումէ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որվերջիններիսկողմիցհիմնադրվածկամբաժնեմաս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փայաբաժին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ունեցողկազմակերպությունը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կամիրենցմերձավորազգակցությամբկամխնամիությամբկապվածանձը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ծնող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ամուսին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երեխա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եղբայր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քույր</w:t>
      </w:r>
      <w:r w:rsidR="00F40755" w:rsidRPr="00F40755">
        <w:rPr>
          <w:rFonts w:ascii="GHEA Grapalat" w:hAnsi="GHEA Grapalat" w:cs="Sylfaen"/>
          <w:szCs w:val="24"/>
        </w:rPr>
        <w:t>,</w:t>
      </w:r>
      <w:r w:rsidR="00F40755" w:rsidRPr="00F40755">
        <w:rPr>
          <w:rFonts w:ascii="GHEA Grapalat" w:hAnsi="GHEA Grapalat" w:cs="Sylfaen"/>
          <w:szCs w:val="24"/>
          <w:lang w:val="hy-AM"/>
        </w:rPr>
        <w:t>տատ, պապ, թոռ,ինչպեսնաևամուսնուծնող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երեխա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եղբայր,քույր, տատ, պապ, թոռ</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կամայդանձիկողմիցհիմնադրվածկամբաժնեմաս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փայաբաժին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ունեցողկազմակերպությունըսույնընթացակարգինմասնակցելուհամարներկայացրելէհայտ</w:t>
      </w:r>
      <w:r w:rsidR="00F40755" w:rsidRPr="00F40755">
        <w:rPr>
          <w:rFonts w:ascii="GHEA Grapalat" w:hAnsi="GHEA Grapalat" w:cs="Sylfaen"/>
          <w:szCs w:val="24"/>
        </w:rPr>
        <w:t>:</w:t>
      </w:r>
      <w:r w:rsidR="00F40755" w:rsidRPr="00F40755">
        <w:rPr>
          <w:rFonts w:ascii="GHEA Grapalat" w:hAnsi="GHEA Grapalat" w:cs="Sylfaen"/>
          <w:szCs w:val="24"/>
          <w:lang w:val="hy-AM"/>
        </w:rPr>
        <w:t xml:space="preserve"> Եթեառկաէսույնկետովնախատեսվածպայմանը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ապա սույն ընթացակարգիառնչությամբշահերիբախումունեցողհանձնաժողովիանդամըկամքարտուղարը անհապաղինքնաբացարկէհայտնումսույնընթացակարգից</w:t>
      </w:r>
      <w:r w:rsidR="00F40755" w:rsidRPr="00F40755">
        <w:rPr>
          <w:rFonts w:ascii="GHEA Grapalat" w:hAnsi="GHEA Grapalat" w:cs="Sylfaen"/>
          <w:szCs w:val="24"/>
        </w:rPr>
        <w:t xml:space="preserve">: </w:t>
      </w:r>
    </w:p>
    <w:p w:rsidR="00FC4575" w:rsidRPr="00A71D81" w:rsidRDefault="00A150A9" w:rsidP="00D571F0">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lastRenderedPageBreak/>
        <w:t>8</w:t>
      </w:r>
      <w:r w:rsidR="005E0E50" w:rsidRPr="00A71D81">
        <w:rPr>
          <w:rFonts w:ascii="GHEA Grapalat" w:hAnsi="GHEA Grapalat" w:cs="Sylfaen"/>
          <w:szCs w:val="24"/>
          <w:lang w:val="hy-AM"/>
        </w:rPr>
        <w:t>.1</w:t>
      </w:r>
      <w:r w:rsidR="004348F9" w:rsidRPr="00A71D81">
        <w:rPr>
          <w:rFonts w:ascii="GHEA Grapalat" w:hAnsi="GHEA Grapalat" w:cs="Sylfaen"/>
          <w:szCs w:val="24"/>
          <w:lang w:val="hy-AM"/>
        </w:rPr>
        <w:t>1</w:t>
      </w:r>
      <w:r w:rsidR="00EA58C8" w:rsidRPr="00A71D81">
        <w:rPr>
          <w:rFonts w:ascii="GHEA Grapalat" w:hAnsi="GHEA Grapalat" w:cs="Sylfaen"/>
          <w:szCs w:val="24"/>
          <w:lang w:val="es-ES"/>
        </w:rPr>
        <w:t>Հայտերըբացվելուց</w:t>
      </w:r>
      <w:r w:rsidR="007A3F75" w:rsidRPr="00A71D81">
        <w:rPr>
          <w:rFonts w:ascii="GHEA Grapalat" w:hAnsi="GHEA Grapalat" w:cs="Sylfaen"/>
          <w:szCs w:val="24"/>
          <w:lang w:val="es-ES"/>
        </w:rPr>
        <w:t>և գնահատվելուց</w:t>
      </w:r>
      <w:r w:rsidR="00EA58C8" w:rsidRPr="00A71D81">
        <w:rPr>
          <w:rFonts w:ascii="GHEA Grapalat" w:hAnsi="GHEA Grapalat" w:cs="Sylfaen"/>
          <w:szCs w:val="24"/>
          <w:lang w:val="es-ES"/>
        </w:rPr>
        <w:t>հետոկազմվում է արձանագրություն`</w:t>
      </w:r>
      <w:r w:rsidR="00EA58C8" w:rsidRPr="00A71D81">
        <w:rPr>
          <w:rFonts w:ascii="GHEA Grapalat" w:hAnsi="GHEA Grapalat" w:cs="Sylfaen"/>
        </w:rPr>
        <w:t xml:space="preserve"> գնումների մասին ՀՀ օրենսդրությամբ սահմանված կարգով</w:t>
      </w:r>
      <w:r w:rsidR="00EA58C8" w:rsidRPr="00A71D81">
        <w:rPr>
          <w:rFonts w:ascii="GHEA Grapalat" w:hAnsi="GHEA Grapalat" w:cs="Sylfaen"/>
          <w:lang w:val="hy-AM"/>
        </w:rPr>
        <w:t>:</w:t>
      </w:r>
      <w:r w:rsidR="00F025FC" w:rsidRPr="00A71D81">
        <w:rPr>
          <w:rFonts w:ascii="GHEA Grapalat" w:hAnsi="GHEA Grapalat" w:cs="Sylfaen"/>
          <w:lang w:val="hy-AM"/>
        </w:rPr>
        <w:t>Ընդ որում հանձնաժողովի նիստի արձանագր</w:t>
      </w:r>
      <w:r w:rsidR="007A3F75" w:rsidRPr="00A71D81">
        <w:rPr>
          <w:rFonts w:ascii="GHEA Grapalat" w:hAnsi="GHEA Grapalat" w:cs="Sylfaen"/>
          <w:lang w:val="hy-AM"/>
        </w:rPr>
        <w:t>ու</w:t>
      </w:r>
      <w:r w:rsidR="00F025FC" w:rsidRPr="00A71D81">
        <w:rPr>
          <w:rFonts w:ascii="GHEA Grapalat" w:hAnsi="GHEA Grapalat" w:cs="Sylfaen"/>
          <w:lang w:val="hy-AM"/>
        </w:rPr>
        <w:t>թյ</w:t>
      </w:r>
      <w:r w:rsidR="007A3F75" w:rsidRPr="00A71D81">
        <w:rPr>
          <w:rFonts w:ascii="GHEA Grapalat" w:hAnsi="GHEA Grapalat" w:cs="Sylfaen"/>
          <w:lang w:val="hy-AM"/>
        </w:rPr>
        <w:t>ա</w:t>
      </w:r>
      <w:r w:rsidR="00F025FC" w:rsidRPr="00A71D81">
        <w:rPr>
          <w:rFonts w:ascii="GHEA Grapalat" w:hAnsi="GHEA Grapalat" w:cs="Sylfaen"/>
          <w:lang w:val="hy-AM"/>
        </w:rPr>
        <w:t>ն մեջ մանրամասն նկարագրվում են հայտերի գնահատման արդյունքում արձանագրված անհամապատասխանությունները և դրանցով պայմանավորված հայտերի մերժման հիմքերը:</w:t>
      </w:r>
      <w:r w:rsidR="007A3F75" w:rsidRPr="00A71D81">
        <w:rPr>
          <w:rFonts w:ascii="GHEA Grapalat" w:hAnsi="GHEA Grapalat" w:cs="Sylfaen"/>
          <w:szCs w:val="24"/>
          <w:lang w:val="hy-AM"/>
        </w:rPr>
        <w:t>Արձանագրություննստորագրումենհանձնաժողովինիստիններկաանդամները։</w:t>
      </w:r>
    </w:p>
    <w:p w:rsidR="00E65F37" w:rsidRPr="00A71D81" w:rsidRDefault="00A150A9" w:rsidP="00D571F0">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8</w:t>
      </w:r>
      <w:r w:rsidR="005E2F4D" w:rsidRPr="00A71D81">
        <w:rPr>
          <w:rFonts w:ascii="GHEA Grapalat" w:hAnsi="GHEA Grapalat" w:cs="Sylfaen"/>
          <w:szCs w:val="24"/>
          <w:lang w:val="hy-AM"/>
        </w:rPr>
        <w:t>.</w:t>
      </w:r>
      <w:r w:rsidR="00EA58C8" w:rsidRPr="00A71D81">
        <w:rPr>
          <w:rFonts w:ascii="GHEA Grapalat" w:hAnsi="GHEA Grapalat" w:cs="Sylfaen"/>
          <w:szCs w:val="24"/>
          <w:lang w:val="hy-AM"/>
        </w:rPr>
        <w:t>1</w:t>
      </w:r>
      <w:r w:rsidR="004348F9" w:rsidRPr="00A71D81">
        <w:rPr>
          <w:rFonts w:ascii="GHEA Grapalat" w:hAnsi="GHEA Grapalat" w:cs="Sylfaen"/>
          <w:szCs w:val="24"/>
          <w:lang w:val="hy-AM"/>
        </w:rPr>
        <w:t>2</w:t>
      </w:r>
      <w:r w:rsidR="009A171D" w:rsidRPr="00A71D81">
        <w:rPr>
          <w:rFonts w:ascii="GHEA Grapalat" w:hAnsi="GHEA Grapalat" w:cs="Sylfaen"/>
          <w:szCs w:val="24"/>
        </w:rPr>
        <w:t>Հ</w:t>
      </w:r>
      <w:r w:rsidR="005E3501" w:rsidRPr="00A71D81">
        <w:rPr>
          <w:rFonts w:ascii="GHEA Grapalat" w:hAnsi="GHEA Grapalat" w:cs="Sylfaen"/>
          <w:szCs w:val="24"/>
        </w:rPr>
        <w:t xml:space="preserve">անձնաժողովի քարտուղարը </w:t>
      </w:r>
      <w:r w:rsidR="00E65F37" w:rsidRPr="00A71D81">
        <w:rPr>
          <w:rFonts w:ascii="GHEA Grapalat" w:hAnsi="GHEA Grapalat" w:cs="Sylfaen"/>
          <w:szCs w:val="24"/>
        </w:rPr>
        <w:t xml:space="preserve">հայտերի </w:t>
      </w:r>
      <w:r w:rsidR="00D11611" w:rsidRPr="00A71D81">
        <w:rPr>
          <w:rFonts w:ascii="GHEA Grapalat" w:hAnsi="GHEA Grapalat" w:cs="Sylfaen"/>
          <w:szCs w:val="24"/>
        </w:rPr>
        <w:t>բացման</w:t>
      </w:r>
      <w:r w:rsidR="006D5E0B" w:rsidRPr="00A71D81">
        <w:rPr>
          <w:rFonts w:ascii="GHEA Grapalat" w:hAnsi="GHEA Grapalat" w:cs="Sylfaen"/>
          <w:szCs w:val="24"/>
          <w:lang w:val="hy-AM"/>
        </w:rPr>
        <w:t xml:space="preserve"> և գնահատման</w:t>
      </w:r>
      <w:r w:rsidR="00D11611" w:rsidRPr="00A71D81">
        <w:rPr>
          <w:rFonts w:ascii="GHEA Grapalat" w:hAnsi="GHEA Grapalat" w:cs="Sylfaen"/>
          <w:szCs w:val="24"/>
        </w:rPr>
        <w:t xml:space="preserve"> նիստի ավարտից հետո ոչ ուշ քան</w:t>
      </w:r>
      <w:r w:rsidR="00E65F37" w:rsidRPr="00A71D81">
        <w:rPr>
          <w:rFonts w:ascii="GHEA Grapalat" w:hAnsi="GHEA Grapalat" w:cs="Sylfaen"/>
          <w:szCs w:val="24"/>
        </w:rPr>
        <w:t xml:space="preserve">հաջորդող աշխատանքային օրը` </w:t>
      </w:r>
    </w:p>
    <w:p w:rsidR="00255D6A" w:rsidRPr="006D2E03" w:rsidRDefault="00A24827" w:rsidP="00EF3662">
      <w:pPr>
        <w:pStyle w:val="23"/>
        <w:spacing w:line="240" w:lineRule="auto"/>
        <w:ind w:firstLine="567"/>
        <w:rPr>
          <w:rFonts w:ascii="GHEA Grapalat" w:hAnsi="GHEA Grapalat" w:cs="Sylfaen"/>
          <w:lang w:val="hy-AM"/>
        </w:rPr>
      </w:pPr>
      <w:r w:rsidRPr="00A71D81">
        <w:rPr>
          <w:rFonts w:ascii="GHEA Grapalat" w:hAnsi="GHEA Grapalat" w:cs="Sylfaen"/>
        </w:rPr>
        <w:t>1)</w:t>
      </w:r>
      <w:r w:rsidRPr="00A71D81">
        <w:rPr>
          <w:rFonts w:ascii="GHEA Grapalat" w:hAnsi="GHEA Grapalat" w:cs="Sylfaen"/>
          <w:lang w:val="hy-AM"/>
        </w:rPr>
        <w:t xml:space="preserve"> հայտերի բացման</w:t>
      </w:r>
      <w:r w:rsidR="00BE037D" w:rsidRPr="00A71D81">
        <w:rPr>
          <w:rFonts w:ascii="GHEA Grapalat" w:hAnsi="GHEA Grapalat" w:cs="Sylfaen"/>
        </w:rPr>
        <w:t xml:space="preserve"> և գնահատման</w:t>
      </w:r>
      <w:r w:rsidRPr="00A71D81">
        <w:rPr>
          <w:rFonts w:ascii="GHEA Grapalat" w:hAnsi="GHEA Grapalat" w:cs="Sylfaen"/>
          <w:lang w:val="hy-AM"/>
        </w:rPr>
        <w:t xml:space="preserve"> նիստի արձանագրության բնօրինակից արտատպված (սկանավորված) տարբերակը</w:t>
      </w:r>
      <w:r w:rsidR="009A30B4" w:rsidRPr="00A71D81">
        <w:rPr>
          <w:rFonts w:ascii="GHEA Grapalat" w:hAnsi="GHEA Grapalat" w:cs="Sylfaen"/>
          <w:lang w:val="hy-AM"/>
        </w:rPr>
        <w:t xml:space="preserve"> և սույն </w:t>
      </w:r>
      <w:r w:rsidR="00E30D12" w:rsidRPr="00A71D81">
        <w:rPr>
          <w:rFonts w:ascii="GHEA Grapalat" w:hAnsi="GHEA Grapalat" w:cs="Sylfaen"/>
          <w:lang w:val="hy-AM"/>
        </w:rPr>
        <w:t>հրավերի 1-ին մասի 3.5 կետում նշված</w:t>
      </w:r>
      <w:r w:rsidR="009A30B4" w:rsidRPr="00A71D81">
        <w:rPr>
          <w:rFonts w:ascii="GHEA Grapalat" w:hAnsi="GHEA Grapalat" w:cs="Sylfaen"/>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A71D81">
        <w:rPr>
          <w:rFonts w:ascii="GHEA Grapalat" w:hAnsi="GHEA Grapalat" w:cs="Sylfaen"/>
          <w:lang w:val="hy-AM"/>
        </w:rPr>
        <w:t xml:space="preserve"> հրապարակում է տեղեկագրում</w:t>
      </w:r>
      <w:r w:rsidR="00902BB9" w:rsidRPr="00A71D81">
        <w:rPr>
          <w:rFonts w:ascii="GHEA Grapalat" w:hAnsi="GHEA Grapalat" w:cs="Sylfaen"/>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6D2E03" w:rsidRDefault="008B73CD" w:rsidP="00EF3662">
      <w:pPr>
        <w:pStyle w:val="23"/>
        <w:spacing w:line="240" w:lineRule="auto"/>
        <w:ind w:firstLine="567"/>
        <w:rPr>
          <w:rFonts w:ascii="GHEA Grapalat" w:hAnsi="GHEA Grapalat" w:cs="Sylfaen"/>
          <w:szCs w:val="24"/>
        </w:rPr>
      </w:pPr>
      <w:r w:rsidRPr="00A71D81">
        <w:rPr>
          <w:rFonts w:ascii="GHEA Grapalat" w:hAnsi="GHEA Grapalat" w:cs="Sylfaen"/>
          <w:szCs w:val="24"/>
        </w:rPr>
        <w:t>2) իր և գնահատող հանձնաժողովի` հայտերի բացման</w:t>
      </w:r>
      <w:r w:rsidR="00266B8B">
        <w:rPr>
          <w:rFonts w:ascii="GHEA Grapalat" w:hAnsi="GHEA Grapalat" w:cs="Sylfaen"/>
          <w:szCs w:val="24"/>
          <w:lang w:val="hy-AM"/>
        </w:rPr>
        <w:t xml:space="preserve"> և գնահատման</w:t>
      </w:r>
      <w:r w:rsidRPr="00A71D81">
        <w:rPr>
          <w:rFonts w:ascii="GHEA Grapalat" w:hAnsi="GHEA Grapalat" w:cs="Sylfaen"/>
          <w:szCs w:val="24"/>
        </w:rPr>
        <w:t xml:space="preserve"> 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w:t>
      </w:r>
      <w:r w:rsidR="00CA4AB2" w:rsidRPr="00A71D81">
        <w:rPr>
          <w:rFonts w:ascii="GHEA Grapalat" w:hAnsi="GHEA Grapalat" w:cs="Sylfaen"/>
          <w:szCs w:val="24"/>
        </w:rPr>
        <w:t>Հ</w:t>
      </w:r>
      <w:r w:rsidRPr="00A71D81">
        <w:rPr>
          <w:rFonts w:ascii="GHEA Grapalat" w:hAnsi="GHEA Grapalat" w:cs="Sylfaen"/>
          <w:szCs w:val="24"/>
        </w:rPr>
        <w:t xml:space="preserve">անձնաժողովի այն անդամները, որոնք հանձնաժողովի աշխատանքների մասնակցում են հայտերի բացման </w:t>
      </w:r>
      <w:r w:rsidR="007A3F75" w:rsidRPr="00A71D81">
        <w:rPr>
          <w:rFonts w:ascii="GHEA Grapalat" w:hAnsi="GHEA Grapalat" w:cs="Sylfaen"/>
          <w:szCs w:val="24"/>
        </w:rPr>
        <w:t xml:space="preserve">և գնահատման </w:t>
      </w:r>
      <w:r w:rsidRPr="00A71D81">
        <w:rPr>
          <w:rFonts w:ascii="GHEA Grapalat" w:hAnsi="GHEA Grapalat" w:cs="Sylfaen"/>
          <w:szCs w:val="24"/>
        </w:rPr>
        <w:t xml:space="preserve">նիստից հետո հրավիրվող նիստերին, ստորագրում են սույն ենթակետում նախատեսված հայտարարությունները, </w:t>
      </w:r>
      <w:r w:rsidRPr="006D2E03">
        <w:rPr>
          <w:rFonts w:ascii="GHEA Grapalat" w:hAnsi="GHEA Grapalat" w:cs="Sylfaen"/>
          <w:szCs w:val="24"/>
        </w:rPr>
        <w:t>որոնք տեղեկագրում քարտուղարը հրապարակում է ստորագրմանը հաջորդող աշխատանքային օրը.</w:t>
      </w:r>
    </w:p>
    <w:p w:rsidR="00DB4EFF" w:rsidRPr="006D2E03" w:rsidRDefault="008769B4" w:rsidP="00EF3662">
      <w:pPr>
        <w:ind w:firstLine="375"/>
        <w:jc w:val="both"/>
        <w:rPr>
          <w:rFonts w:ascii="GHEA Grapalat" w:hAnsi="GHEA Grapalat" w:cs="Sylfaen"/>
          <w:sz w:val="20"/>
          <w:lang w:val="hy-AM"/>
        </w:rPr>
      </w:pPr>
      <w:r w:rsidRPr="006D2E03">
        <w:rPr>
          <w:rFonts w:ascii="GHEA Grapalat" w:hAnsi="GHEA Grapalat"/>
          <w:lang w:val="af-ZA"/>
        </w:rPr>
        <w:tab/>
      </w:r>
      <w:r w:rsidR="00A150A9" w:rsidRPr="006D2E03">
        <w:rPr>
          <w:rFonts w:ascii="GHEA Grapalat" w:hAnsi="GHEA Grapalat" w:cs="Sylfaen"/>
          <w:sz w:val="20"/>
          <w:lang w:val="af-ZA"/>
        </w:rPr>
        <w:t>8</w:t>
      </w:r>
      <w:r w:rsidR="0036230B" w:rsidRPr="006D2E03">
        <w:rPr>
          <w:rFonts w:ascii="GHEA Grapalat" w:hAnsi="GHEA Grapalat" w:cs="Sylfaen"/>
          <w:sz w:val="20"/>
          <w:lang w:val="af-ZA"/>
        </w:rPr>
        <w:t>.</w:t>
      </w:r>
      <w:r w:rsidR="00BE037D" w:rsidRPr="006D2E03">
        <w:rPr>
          <w:rFonts w:ascii="GHEA Grapalat" w:hAnsi="GHEA Grapalat" w:cs="Sylfaen"/>
          <w:sz w:val="20"/>
          <w:lang w:val="af-ZA"/>
        </w:rPr>
        <w:t>13</w:t>
      </w:r>
      <w:r w:rsidR="0036230B" w:rsidRPr="006D2E03">
        <w:rPr>
          <w:rFonts w:ascii="GHEA Grapalat" w:hAnsi="GHEA Grapalat" w:cs="Sylfaen"/>
          <w:sz w:val="20"/>
        </w:rPr>
        <w:t>Օրենքի</w:t>
      </w:r>
      <w:r w:rsidR="0036230B" w:rsidRPr="006D2E03">
        <w:rPr>
          <w:rFonts w:ascii="GHEA Grapalat" w:hAnsi="GHEA Grapalat" w:cs="Sylfaen"/>
          <w:sz w:val="20"/>
          <w:lang w:val="af-ZA"/>
        </w:rPr>
        <w:t xml:space="preserve"> 6-</w:t>
      </w:r>
      <w:r w:rsidR="0036230B" w:rsidRPr="006D2E03">
        <w:rPr>
          <w:rFonts w:ascii="GHEA Grapalat" w:hAnsi="GHEA Grapalat" w:cs="Sylfaen"/>
          <w:sz w:val="20"/>
        </w:rPr>
        <w:t>րդհոդվածի</w:t>
      </w:r>
      <w:r w:rsidR="0036230B" w:rsidRPr="006D2E03">
        <w:rPr>
          <w:rFonts w:ascii="GHEA Grapalat" w:hAnsi="GHEA Grapalat" w:cs="Sylfaen"/>
          <w:sz w:val="20"/>
          <w:lang w:val="af-ZA"/>
        </w:rPr>
        <w:t xml:space="preserve"> 1-</w:t>
      </w:r>
      <w:r w:rsidR="0036230B" w:rsidRPr="006D2E03">
        <w:rPr>
          <w:rFonts w:ascii="GHEA Grapalat" w:hAnsi="GHEA Grapalat" w:cs="Sylfaen"/>
          <w:sz w:val="20"/>
        </w:rPr>
        <w:t>ինմասի</w:t>
      </w:r>
      <w:r w:rsidR="0036230B" w:rsidRPr="006D2E03">
        <w:rPr>
          <w:rFonts w:ascii="GHEA Grapalat" w:hAnsi="GHEA Grapalat" w:cs="Sylfaen"/>
          <w:sz w:val="20"/>
          <w:lang w:val="af-ZA"/>
        </w:rPr>
        <w:t xml:space="preserve"> 6-</w:t>
      </w:r>
      <w:r w:rsidR="0036230B" w:rsidRPr="006D2E03">
        <w:rPr>
          <w:rFonts w:ascii="GHEA Grapalat" w:hAnsi="GHEA Grapalat" w:cs="Sylfaen"/>
          <w:sz w:val="20"/>
        </w:rPr>
        <w:t>րդկետովնախատեսվածհիմքերնիհայտգալու</w:t>
      </w:r>
      <w:r w:rsidR="00F40755" w:rsidRPr="006D2E03">
        <w:rPr>
          <w:rFonts w:ascii="GHEA Grapalat" w:hAnsi="GHEA Grapalat" w:cs="Sylfaen"/>
          <w:sz w:val="20"/>
          <w:lang w:val="ru-RU"/>
        </w:rPr>
        <w:t>դեպքումպատվիրատուիղեկավարիպատճառաբանվածորոշմանհիմանվրալիազորվածմարմինըմասնակցիններառումէգնումներիգործընթացինմասնակցելուիրավունքչունեցողմասնակիցներիցուցակում։Ընդորում</w:t>
      </w:r>
      <w:r w:rsidR="00F40755" w:rsidRPr="006D2E03">
        <w:rPr>
          <w:rFonts w:ascii="Calibri" w:hAnsi="Calibri" w:cs="Calibri"/>
          <w:sz w:val="20"/>
          <w:lang w:val="af-ZA"/>
        </w:rPr>
        <w:t> </w:t>
      </w:r>
      <w:r w:rsidR="00F40755" w:rsidRPr="006D2E03">
        <w:rPr>
          <w:rFonts w:ascii="GHEA Grapalat" w:hAnsi="GHEA Grapalat" w:cs="Sylfaen"/>
          <w:sz w:val="20"/>
          <w:lang w:val="ru-RU"/>
        </w:rPr>
        <w:t>սույնկետումնշվածորոշումըպատվիրատուիղեկավարըկայացնումէգնմանընթացակարգըչկայացածհայտարարվելուկամկնքվածպայմանագրիվերաբերյալհայտարարությունըհրապարակելուկամպայմանագիրըմիակողմանիլուծելումասինհայտարարությունը</w:t>
      </w:r>
      <w:r w:rsidR="00DB4EFF" w:rsidRPr="006D2E03">
        <w:rPr>
          <w:rFonts w:ascii="GHEA Grapalat" w:hAnsi="GHEA Grapalat" w:cs="Sylfaen"/>
          <w:sz w:val="20"/>
          <w:lang w:val="af-ZA"/>
        </w:rPr>
        <w:t>(</w:t>
      </w:r>
      <w:r w:rsidR="00DB4EFF" w:rsidRPr="006D2E03">
        <w:rPr>
          <w:rFonts w:ascii="GHEA Grapalat" w:hAnsi="GHEA Grapalat" w:cs="Sylfaen"/>
          <w:sz w:val="20"/>
          <w:lang w:val="hy-AM"/>
        </w:rPr>
        <w:t>ծանուցումը</w:t>
      </w:r>
      <w:r w:rsidR="00DB4EFF" w:rsidRPr="006D2E03">
        <w:rPr>
          <w:rFonts w:ascii="GHEA Grapalat" w:hAnsi="GHEA Grapalat" w:cs="Sylfaen"/>
          <w:sz w:val="20"/>
          <w:lang w:val="af-ZA"/>
        </w:rPr>
        <w:t xml:space="preserve">) </w:t>
      </w:r>
      <w:r w:rsidR="00F40755" w:rsidRPr="006D2E03">
        <w:rPr>
          <w:rFonts w:ascii="GHEA Grapalat" w:hAnsi="GHEA Grapalat" w:cs="Sylfaen"/>
          <w:sz w:val="20"/>
          <w:lang w:val="ru-RU"/>
        </w:rPr>
        <w:t>հրապարակելուօրվանհաջորդողտասն</w:t>
      </w:r>
      <w:r w:rsidR="00DB4EFF" w:rsidRPr="006D2E03">
        <w:rPr>
          <w:rFonts w:ascii="GHEA Grapalat" w:hAnsi="GHEA Grapalat" w:cs="Sylfaen"/>
          <w:sz w:val="20"/>
          <w:lang w:val="hy-AM"/>
        </w:rPr>
        <w:t>երորդ օրը</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Որոշումըկայացվելունհաջորդողօրըայն</w:t>
      </w:r>
      <w:r w:rsidR="00F40755" w:rsidRPr="006D2E03">
        <w:rPr>
          <w:rFonts w:ascii="GHEA Grapalat" w:hAnsi="GHEA Grapalat" w:cs="Sylfaen"/>
          <w:sz w:val="20"/>
          <w:lang w:val="af-ZA"/>
        </w:rPr>
        <w:t xml:space="preserve"> գրավոր </w:t>
      </w:r>
      <w:r w:rsidR="00F40755" w:rsidRPr="006D2E03">
        <w:rPr>
          <w:rFonts w:ascii="GHEA Grapalat" w:hAnsi="GHEA Grapalat" w:cs="Sylfaen"/>
          <w:sz w:val="20"/>
          <w:lang w:val="ru-RU"/>
        </w:rPr>
        <w:t>տրամադրվումէլիազորվածմարմնինևմասնակցին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Լիազորվածմարմինըմասնակցիններառումէգնումներիգործընթացինմասնակցելուիրավունքչունեցողմասնակիցներիցուցակումորոշումնստանալունհաջորդողքառասուներորդօրվանհաջորդողհինգ</w:t>
      </w:r>
      <w:r w:rsidR="00F40755" w:rsidRPr="006D2E03">
        <w:rPr>
          <w:rFonts w:ascii="GHEA Grapalat" w:hAnsi="GHEA Grapalat" w:cs="Sylfaen"/>
          <w:sz w:val="20"/>
        </w:rPr>
        <w:t>երորդ</w:t>
      </w:r>
      <w:r w:rsidR="00F40755" w:rsidRPr="006D2E03">
        <w:rPr>
          <w:rFonts w:ascii="GHEA Grapalat" w:hAnsi="GHEA Grapalat" w:cs="Sylfaen"/>
          <w:sz w:val="20"/>
          <w:lang w:val="ru-RU"/>
        </w:rPr>
        <w:t>օր</w:t>
      </w:r>
      <w:r w:rsidR="00F40755" w:rsidRPr="006D2E03">
        <w:rPr>
          <w:rFonts w:ascii="GHEA Grapalat" w:hAnsi="GHEA Grapalat" w:cs="Sylfaen"/>
          <w:sz w:val="20"/>
        </w:rPr>
        <w:t>ը</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իսկորոշումնստանալունհաջորդողքառասուներորդօրվադրությամբմասնակցիկողմիցորոշմանբողոքարկմանվերաբերյալհարուցվածևչավարտվածդատականգործիառկայությանդեպքում</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տվյալդատականգործովեզրափակիչդատականակտնուժիմեջմտնելուօրվանհաջորդողհինգ</w:t>
      </w:r>
      <w:r w:rsidR="00F40755" w:rsidRPr="006D2E03">
        <w:rPr>
          <w:rFonts w:ascii="GHEA Grapalat" w:hAnsi="GHEA Grapalat" w:cs="Sylfaen"/>
          <w:sz w:val="20"/>
        </w:rPr>
        <w:t>երորդ</w:t>
      </w:r>
      <w:r w:rsidR="00F40755" w:rsidRPr="006D2E03">
        <w:rPr>
          <w:rFonts w:ascii="GHEA Grapalat" w:hAnsi="GHEA Grapalat" w:cs="Sylfaen"/>
          <w:sz w:val="20"/>
          <w:lang w:val="ru-RU"/>
        </w:rPr>
        <w:t>օր</w:t>
      </w:r>
      <w:r w:rsidR="00F40755" w:rsidRPr="006D2E03">
        <w:rPr>
          <w:rFonts w:ascii="GHEA Grapalat" w:hAnsi="GHEA Grapalat" w:cs="Sylfaen"/>
          <w:sz w:val="20"/>
        </w:rPr>
        <w:t>ը</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եթեդատականքննությանարդյունքովորոշմանկատարմանհնարավորությունըչիվերացել</w:t>
      </w:r>
      <w:r w:rsidR="00DB4EFF" w:rsidRPr="006D2E03">
        <w:rPr>
          <w:rFonts w:ascii="GHEA Grapalat" w:hAnsi="GHEA Grapalat" w:cs="Sylfaen"/>
          <w:sz w:val="20"/>
          <w:lang w:val="hy-AM"/>
        </w:rPr>
        <w:t>։</w:t>
      </w:r>
    </w:p>
    <w:p w:rsidR="00DB4EFF" w:rsidRPr="006D2E03" w:rsidRDefault="00CC049D" w:rsidP="00DB4EFF">
      <w:pPr>
        <w:shd w:val="clear" w:color="auto" w:fill="FFFFFF"/>
        <w:ind w:firstLine="375"/>
        <w:jc w:val="both"/>
        <w:rPr>
          <w:rFonts w:ascii="GHEA Grapalat" w:hAnsi="GHEA Grapalat" w:cs="Sylfaen"/>
          <w:sz w:val="20"/>
          <w:lang w:val="af-ZA"/>
        </w:rPr>
      </w:pPr>
      <w:r>
        <w:rPr>
          <w:rFonts w:ascii="GHEA Grapalat" w:hAnsi="GHEA Grapalat" w:cs="Sylfaen"/>
          <w:sz w:val="20"/>
          <w:lang w:val="hy-AM"/>
        </w:rPr>
        <w:t>Ե</w:t>
      </w:r>
      <w:r w:rsidR="00DB4EFF" w:rsidRPr="006D2E03">
        <w:rPr>
          <w:rFonts w:ascii="GHEA Grapalat" w:hAnsi="GHEA Grapalat" w:cs="Sylfaen"/>
          <w:sz w:val="20"/>
          <w:lang w:val="af-ZA"/>
        </w:rPr>
        <w:t>թե՝</w:t>
      </w:r>
    </w:p>
    <w:p w:rsidR="00DB4EFF" w:rsidRPr="006D2E03" w:rsidRDefault="00DB4EFF" w:rsidP="00154FCB">
      <w:pPr>
        <w:pStyle w:val="aff"/>
        <w:numPr>
          <w:ilvl w:val="0"/>
          <w:numId w:val="18"/>
        </w:numPr>
        <w:shd w:val="clear" w:color="auto" w:fill="FFFFFF"/>
        <w:ind w:left="0" w:firstLine="426"/>
        <w:jc w:val="both"/>
        <w:rPr>
          <w:rFonts w:ascii="GHEA Grapalat" w:hAnsi="GHEA Grapalat" w:cs="Sylfaen"/>
          <w:sz w:val="20"/>
          <w:lang w:val="af-ZA"/>
        </w:rPr>
      </w:pPr>
      <w:r w:rsidRPr="006D2E03">
        <w:rPr>
          <w:rFonts w:ascii="GHEA Grapalat" w:hAnsi="GHEA Grapalat" w:cs="Sylfaen"/>
          <w:sz w:val="20"/>
          <w:lang w:val="af-ZA"/>
        </w:rPr>
        <w:t xml:space="preserve">սույն կետով նախատեսված՝ </w:t>
      </w:r>
      <w:r w:rsidRPr="006D2E03">
        <w:rPr>
          <w:rFonts w:ascii="GHEA Grapalat" w:hAnsi="GHEA Grapalat" w:cs="Sylfaen"/>
          <w:sz w:val="20"/>
          <w:lang w:val="ru-RU"/>
        </w:rPr>
        <w:t>լիազորվածմարմ</w:t>
      </w:r>
      <w:r w:rsidRPr="006D2E03">
        <w:rPr>
          <w:rFonts w:ascii="GHEA Grapalat" w:hAnsi="GHEA Grapalat" w:cs="Sylfaen"/>
          <w:sz w:val="20"/>
        </w:rPr>
        <w:t>նինորոշումըներկայացվելուվերջնաժամկետըլրանալուօրվադրությամբմասնակիցըկամպայմանագիրըկնքածանձըվճարելէ</w:t>
      </w:r>
      <w:r w:rsidRPr="006D2E03">
        <w:rPr>
          <w:rFonts w:ascii="GHEA Grapalat" w:hAnsi="GHEA Grapalat" w:cs="Sylfaen"/>
          <w:sz w:val="20"/>
          <w:lang w:val="af-ZA"/>
        </w:rPr>
        <w:t>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AE74A0" w:rsidRDefault="00DB4EFF" w:rsidP="00AE74A0">
      <w:pPr>
        <w:pStyle w:val="aff"/>
        <w:numPr>
          <w:ilvl w:val="0"/>
          <w:numId w:val="18"/>
        </w:numPr>
        <w:shd w:val="clear" w:color="auto" w:fill="FFFFFF"/>
        <w:ind w:left="0" w:firstLine="375"/>
        <w:jc w:val="both"/>
        <w:rPr>
          <w:rFonts w:ascii="GHEA Grapalat" w:hAnsi="GHEA Grapalat" w:cs="Sylfaen"/>
          <w:sz w:val="20"/>
          <w:lang w:val="af-ZA"/>
        </w:rPr>
      </w:pPr>
      <w:r w:rsidRPr="006D2E03">
        <w:rPr>
          <w:rFonts w:ascii="GHEA Grapalat" w:hAnsi="GHEA Grapalat" w:cs="Sylfaen"/>
          <w:sz w:val="20"/>
          <w:lang w:val="af-ZA"/>
        </w:rPr>
        <w:t xml:space="preserve">մասնակցի կամ պայմանագիրը կնքած անձի կողմից հայտի, պայմանագրի և (կամ) որակավորան ապահովման գումարի վճարումն իրականացվել է </w:t>
      </w:r>
      <w:r w:rsidRPr="006D2E03">
        <w:rPr>
          <w:rFonts w:ascii="GHEA Grapalat" w:hAnsi="GHEA Grapalat" w:cs="Sylfaen"/>
          <w:sz w:val="20"/>
          <w:lang w:val="ru-RU"/>
        </w:rPr>
        <w:t>լիազորվածմարմ</w:t>
      </w:r>
      <w:r w:rsidRPr="006D2E03">
        <w:rPr>
          <w:rFonts w:ascii="GHEA Grapalat" w:hAnsi="GHEA Grapalat" w:cs="Sylfaen"/>
          <w:sz w:val="20"/>
        </w:rPr>
        <w:t>նինորոշումըներկայացվելուվերջնաժամկետըլրանալուցհետո</w:t>
      </w:r>
      <w:r w:rsidRPr="006D2E03">
        <w:rPr>
          <w:rFonts w:ascii="GHEA Grapalat" w:hAnsi="GHEA Grapalat" w:cs="Sylfaen"/>
          <w:sz w:val="20"/>
          <w:lang w:val="af-ZA"/>
        </w:rPr>
        <w:t xml:space="preserve">, </w:t>
      </w:r>
      <w:r w:rsidRPr="006D2E03">
        <w:rPr>
          <w:rFonts w:ascii="GHEA Grapalat" w:hAnsi="GHEA Grapalat" w:cs="Sylfaen"/>
          <w:sz w:val="20"/>
        </w:rPr>
        <w:t>բայցոչուշ</w:t>
      </w:r>
      <w:r w:rsidRPr="006D2E03">
        <w:rPr>
          <w:rFonts w:ascii="GHEA Grapalat" w:hAnsi="GHEA Grapalat" w:cs="Sylfaen"/>
          <w:sz w:val="20"/>
          <w:lang w:val="af-ZA"/>
        </w:rPr>
        <w:t xml:space="preserve">, </w:t>
      </w:r>
      <w:r w:rsidRPr="006D2E03">
        <w:rPr>
          <w:rFonts w:ascii="GHEA Grapalat" w:hAnsi="GHEA Grapalat" w:cs="Sylfaen"/>
          <w:sz w:val="20"/>
        </w:rPr>
        <w:t>քանմասնակցինկամպայմանագիրկնքածանձինցուցակումներառելուվերջնաժամկետըլրանալուօրը</w:t>
      </w:r>
      <w:r w:rsidRPr="006D2E03">
        <w:rPr>
          <w:rFonts w:ascii="GHEA Grapalat" w:hAnsi="GHEA Grapalat" w:cs="Sylfaen"/>
          <w:sz w:val="20"/>
          <w:lang w:val="af-ZA"/>
        </w:rPr>
        <w:t xml:space="preserve">, </w:t>
      </w:r>
      <w:r w:rsidRPr="006D2E03">
        <w:rPr>
          <w:rFonts w:ascii="GHEA Grapalat" w:hAnsi="GHEA Grapalat" w:cs="Sylfaen"/>
          <w:sz w:val="20"/>
        </w:rPr>
        <w:t>ապապատվիրատունդրամասինգրավորտեղեկացնումէլիազորվածմարմին</w:t>
      </w:r>
      <w:r w:rsidRPr="006D2E03">
        <w:rPr>
          <w:rFonts w:ascii="GHEA Grapalat" w:hAnsi="GHEA Grapalat" w:cs="Sylfaen"/>
          <w:sz w:val="20"/>
          <w:lang w:val="af-ZA"/>
        </w:rPr>
        <w:t xml:space="preserve">, </w:t>
      </w:r>
      <w:r w:rsidRPr="006D2E03">
        <w:rPr>
          <w:rFonts w:ascii="GHEA Grapalat" w:hAnsi="GHEA Grapalat" w:cs="Sylfaen"/>
          <w:sz w:val="20"/>
        </w:rPr>
        <w:t>որիհիմանվրամասնակիցըչիներառվումցուցակում</w:t>
      </w:r>
      <w:r w:rsidRPr="006D2E03">
        <w:rPr>
          <w:rFonts w:ascii="GHEA Grapalat" w:hAnsi="GHEA Grapalat" w:cs="Sylfaen"/>
          <w:sz w:val="20"/>
          <w:lang w:val="af-ZA"/>
        </w:rPr>
        <w:t>:</w:t>
      </w:r>
    </w:p>
    <w:p w:rsidR="00266B8B" w:rsidRPr="00AE74A0" w:rsidRDefault="00E56508" w:rsidP="00AE74A0">
      <w:pPr>
        <w:shd w:val="clear" w:color="auto" w:fill="FFFFFF"/>
        <w:ind w:firstLine="375"/>
        <w:jc w:val="both"/>
        <w:rPr>
          <w:rFonts w:ascii="GHEA Grapalat" w:hAnsi="GHEA Grapalat" w:cs="Sylfaen"/>
          <w:sz w:val="20"/>
          <w:lang w:val="af-ZA"/>
        </w:rPr>
      </w:pPr>
      <w:r w:rsidRPr="00AE74A0">
        <w:rPr>
          <w:rFonts w:ascii="GHEA Grapalat" w:hAnsi="GHEA Grapalat" w:cs="Sylfaen"/>
          <w:sz w:val="20"/>
          <w:lang w:val="hy-AM"/>
        </w:rPr>
        <w:t>Ը</w:t>
      </w:r>
      <w:r w:rsidR="00266B8B" w:rsidRPr="00AE74A0">
        <w:rPr>
          <w:rFonts w:ascii="GHEA Grapalat" w:hAnsi="GHEA Grapalat" w:cs="Sylfaen"/>
          <w:sz w:val="20"/>
          <w:lang w:val="hy-AM"/>
        </w:rPr>
        <w:t>նդ որում, եթեմասնակցիգնումներինմասնակցելուիրավունքունենալու մասին դիմում-հայտարարությունը որակվումէորպեսիրականությանըչհամապատասխանողկամմասնակիցը</w:t>
      </w:r>
      <w:r w:rsidR="00266B8B" w:rsidRPr="00AE74A0">
        <w:rPr>
          <w:rFonts w:ascii="GHEA Grapalat" w:hAnsi="GHEA Grapalat" w:cs="Sylfaen"/>
          <w:sz w:val="20"/>
          <w:lang w:val="af-ZA"/>
        </w:rPr>
        <w:t xml:space="preserve"> սույն </w:t>
      </w:r>
      <w:r w:rsidR="00266B8B" w:rsidRPr="00AE74A0">
        <w:rPr>
          <w:rFonts w:ascii="GHEA Grapalat" w:hAnsi="GHEA Grapalat" w:cs="Sylfaen"/>
          <w:sz w:val="20"/>
          <w:lang w:val="hy-AM"/>
        </w:rPr>
        <w:t>հրավերովսահմանվածկարգովևժամկետներումչիներկայացնումհրավերովնախատեսվածփաստաթղթերը</w:t>
      </w:r>
      <w:r w:rsidR="00266B8B" w:rsidRPr="00AE74A0">
        <w:rPr>
          <w:rFonts w:ascii="GHEA Grapalat" w:hAnsi="GHEA Grapalat" w:cs="Sylfaen"/>
          <w:sz w:val="20"/>
          <w:lang w:val="af-ZA"/>
        </w:rPr>
        <w:t xml:space="preserve"> (այդ թվում շտկման ենթակա) </w:t>
      </w:r>
      <w:r w:rsidR="00266B8B" w:rsidRPr="00AE74A0">
        <w:rPr>
          <w:rFonts w:ascii="GHEA Grapalat" w:hAnsi="GHEA Grapalat" w:cs="Sylfaen"/>
          <w:sz w:val="20"/>
          <w:lang w:val="hy-AM"/>
        </w:rPr>
        <w:t>կամընտրվածմասնակիցըչիներկայացնումորակավորմանկամպայմանագրիապահովումկամ</w:t>
      </w:r>
      <w:r w:rsidR="00266B8B" w:rsidRPr="00AE74A0">
        <w:rPr>
          <w:rFonts w:ascii="GHEA Grapalat" w:hAnsi="GHEA Grapalat" w:cs="Sylfaen"/>
          <w:sz w:val="20"/>
          <w:lang w:val="af-ZA"/>
        </w:rPr>
        <w:t xml:space="preserve"> եթե ընթացակարգը կազմա</w:t>
      </w:r>
      <w:r w:rsidR="00154FCB">
        <w:rPr>
          <w:rFonts w:ascii="GHEA Grapalat" w:hAnsi="GHEA Grapalat" w:cs="Sylfaen"/>
          <w:sz w:val="20"/>
          <w:lang w:val="af-ZA"/>
        </w:rPr>
        <w:t xml:space="preserve">կերպված է </w:t>
      </w:r>
      <w:r w:rsidR="00154FCB">
        <w:rPr>
          <w:rFonts w:ascii="GHEA Grapalat" w:hAnsi="GHEA Grapalat" w:cs="Sylfaen"/>
          <w:sz w:val="20"/>
          <w:lang w:val="hy-AM"/>
        </w:rPr>
        <w:t>Օ</w:t>
      </w:r>
      <w:r w:rsidR="00266B8B" w:rsidRPr="00AE74A0">
        <w:rPr>
          <w:rFonts w:ascii="GHEA Grapalat" w:hAnsi="GHEA Grapalat" w:cs="Sylfaen"/>
          <w:sz w:val="20"/>
          <w:lang w:val="af-ZA"/>
        </w:rPr>
        <w:t xml:space="preserve">րենքի 15-րդ հոդվածի 6-րդ մասով նախատեսված կարգավորմանը համապատասխան և դրա </w:t>
      </w:r>
      <w:r w:rsidR="00266B8B" w:rsidRPr="00AE74A0">
        <w:rPr>
          <w:rFonts w:ascii="GHEA Grapalat" w:hAnsi="GHEA Grapalat" w:cs="Sylfaen"/>
          <w:sz w:val="20"/>
        </w:rPr>
        <w:t>արդյունքումհամաձայնագիրկնքելունպատակովպայմանագիրըկնքածանձըսահմանվածժամկետումմիակողմանիհաստատվածհայտարարության</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տուժանքի</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այսուհետնաևտուժանք</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ձևովներկայացվածպայմանագրիև</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կամ</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որակավորմանապահովումըչիփոխարինումբանկայիներաշխիք</w:t>
      </w:r>
      <w:r w:rsidR="00266B8B" w:rsidRPr="00AE74A0">
        <w:rPr>
          <w:rFonts w:ascii="GHEA Grapalat" w:hAnsi="GHEA Grapalat" w:cs="Sylfaen"/>
          <w:sz w:val="20"/>
          <w:lang w:val="hy-AM"/>
        </w:rPr>
        <w:t>ո</w:t>
      </w:r>
      <w:r w:rsidR="00266B8B" w:rsidRPr="00AE74A0">
        <w:rPr>
          <w:rFonts w:ascii="GHEA Grapalat" w:hAnsi="GHEA Grapalat" w:cs="Sylfaen"/>
          <w:sz w:val="20"/>
        </w:rPr>
        <w:t>վկամկանխիկփողով</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ապաայդհանգամանքըհամարվումէորպեսգնմանգործընթացիշրջանակումմասնակցիստանձնվածպարտավորությանխախտում</w:t>
      </w:r>
      <w:r w:rsidR="00266B8B" w:rsidRPr="00AE74A0">
        <w:rPr>
          <w:rFonts w:ascii="GHEA Grapalat" w:hAnsi="GHEA Grapalat" w:cs="Sylfaen"/>
          <w:sz w:val="20"/>
          <w:lang w:val="af-ZA"/>
        </w:rPr>
        <w:t xml:space="preserve">: </w:t>
      </w:r>
    </w:p>
    <w:p w:rsidR="00B54F63" w:rsidRPr="006D2E03" w:rsidRDefault="00E17B5D" w:rsidP="00EF3662">
      <w:pPr>
        <w:ind w:firstLine="375"/>
        <w:jc w:val="both"/>
        <w:rPr>
          <w:rFonts w:ascii="GHEA Grapalat" w:hAnsi="GHEA Grapalat"/>
          <w:sz w:val="20"/>
          <w:szCs w:val="20"/>
          <w:lang w:val="af-ZA"/>
        </w:rPr>
      </w:pPr>
      <w:r w:rsidRPr="006D2E03">
        <w:rPr>
          <w:rFonts w:ascii="GHEA Grapalat" w:hAnsi="GHEA Grapalat"/>
          <w:color w:val="000000"/>
          <w:sz w:val="20"/>
          <w:szCs w:val="20"/>
          <w:lang w:val="af-ZA"/>
        </w:rPr>
        <w:lastRenderedPageBreak/>
        <w:t>8.1</w:t>
      </w:r>
      <w:r w:rsidR="00BE037D" w:rsidRPr="006D2E03">
        <w:rPr>
          <w:rFonts w:ascii="GHEA Grapalat" w:hAnsi="GHEA Grapalat"/>
          <w:color w:val="000000"/>
          <w:sz w:val="20"/>
          <w:szCs w:val="20"/>
          <w:lang w:val="af-ZA"/>
        </w:rPr>
        <w:t>4</w:t>
      </w:r>
      <w:r w:rsidR="003A377C" w:rsidRPr="006D2E03">
        <w:rPr>
          <w:rFonts w:ascii="GHEA Grapalat" w:hAnsi="GHEA Grapalat"/>
          <w:color w:val="000000"/>
          <w:sz w:val="20"/>
          <w:szCs w:val="20"/>
        </w:rPr>
        <w:t>Ե</w:t>
      </w:r>
      <w:r w:rsidR="003D4374" w:rsidRPr="006D2E03">
        <w:rPr>
          <w:rFonts w:ascii="GHEA Grapalat" w:hAnsi="GHEA Grapalat"/>
          <w:color w:val="000000"/>
          <w:sz w:val="20"/>
          <w:szCs w:val="20"/>
          <w:lang w:val="hy-AM"/>
        </w:rPr>
        <w:t>թե մասնակից</w:t>
      </w:r>
      <w:r w:rsidR="00955CC1" w:rsidRPr="006D2E03">
        <w:rPr>
          <w:rFonts w:ascii="GHEA Grapalat" w:hAnsi="GHEA Grapalat"/>
          <w:color w:val="000000"/>
          <w:sz w:val="20"/>
          <w:szCs w:val="20"/>
        </w:rPr>
        <w:t>նՕ</w:t>
      </w:r>
      <w:r w:rsidR="003D4374" w:rsidRPr="006D2E03">
        <w:rPr>
          <w:rFonts w:ascii="GHEA Grapalat" w:hAnsi="GHEA Grapalat"/>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6D2E03">
        <w:rPr>
          <w:rFonts w:ascii="GHEA Grapalat" w:hAnsi="GHEA Grapalat" w:cs="Sylfaen"/>
          <w:sz w:val="20"/>
          <w:szCs w:val="20"/>
          <w:lang w:val="af-ZA"/>
        </w:rPr>
        <w:t>:</w:t>
      </w:r>
    </w:p>
    <w:p w:rsidR="007A5810" w:rsidRPr="00A71D81" w:rsidRDefault="004306D6" w:rsidP="00955CC1">
      <w:pPr>
        <w:pStyle w:val="norm"/>
        <w:spacing w:line="240" w:lineRule="auto"/>
        <w:ind w:firstLine="706"/>
        <w:rPr>
          <w:rFonts w:ascii="GHEA Grapalat" w:hAnsi="GHEA Grapalat" w:cs="Sylfaen"/>
          <w:sz w:val="20"/>
          <w:szCs w:val="24"/>
          <w:lang w:val="af-ZA" w:eastAsia="en-US"/>
        </w:rPr>
      </w:pPr>
      <w:r w:rsidRPr="006D2E03">
        <w:rPr>
          <w:rFonts w:ascii="GHEA Grapalat" w:hAnsi="GHEA Grapalat" w:cs="Sylfaen"/>
          <w:sz w:val="20"/>
          <w:szCs w:val="24"/>
          <w:lang w:val="af-ZA" w:eastAsia="en-US"/>
        </w:rPr>
        <w:t>8</w:t>
      </w:r>
      <w:r w:rsidR="00EF2159" w:rsidRPr="006D2E03">
        <w:rPr>
          <w:rFonts w:ascii="GHEA Grapalat" w:hAnsi="GHEA Grapalat" w:cs="Sylfaen"/>
          <w:sz w:val="20"/>
          <w:szCs w:val="24"/>
          <w:lang w:val="af-ZA" w:eastAsia="en-US"/>
        </w:rPr>
        <w:t>.</w:t>
      </w:r>
      <w:r w:rsidRPr="006D2E03">
        <w:rPr>
          <w:rFonts w:ascii="GHEA Grapalat" w:hAnsi="GHEA Grapalat" w:cs="Sylfaen"/>
          <w:sz w:val="20"/>
          <w:szCs w:val="24"/>
          <w:lang w:val="af-ZA" w:eastAsia="en-US"/>
        </w:rPr>
        <w:t>1</w:t>
      </w:r>
      <w:r w:rsidR="00BE037D" w:rsidRPr="006D2E03">
        <w:rPr>
          <w:rFonts w:ascii="GHEA Grapalat" w:hAnsi="GHEA Grapalat" w:cs="Sylfaen"/>
          <w:sz w:val="20"/>
          <w:szCs w:val="24"/>
          <w:lang w:val="af-ZA" w:eastAsia="en-US"/>
        </w:rPr>
        <w:t>5</w:t>
      </w:r>
      <w:r w:rsidR="007A5810" w:rsidRPr="006D2E03">
        <w:rPr>
          <w:rFonts w:ascii="GHEA Grapalat" w:hAnsi="GHEA Grapalat" w:cs="Sylfaen"/>
          <w:sz w:val="20"/>
          <w:szCs w:val="24"/>
          <w:lang w:val="ru-RU" w:eastAsia="en-US"/>
        </w:rPr>
        <w:t>Սույն</w:t>
      </w:r>
      <w:r w:rsidRPr="006D2E03">
        <w:rPr>
          <w:rFonts w:ascii="GHEA Grapalat" w:hAnsi="GHEA Grapalat" w:cs="Sylfaen"/>
          <w:sz w:val="20"/>
          <w:szCs w:val="24"/>
          <w:lang w:val="ru-RU" w:eastAsia="en-US"/>
        </w:rPr>
        <w:t>հրավերի</w:t>
      </w:r>
      <w:r w:rsidRPr="006D2E03">
        <w:rPr>
          <w:rFonts w:ascii="GHEA Grapalat" w:hAnsi="GHEA Grapalat" w:cs="Sylfaen"/>
          <w:sz w:val="20"/>
          <w:szCs w:val="24"/>
          <w:lang w:val="af-ZA" w:eastAsia="en-US"/>
        </w:rPr>
        <w:t xml:space="preserve"> 1-</w:t>
      </w:r>
      <w:r w:rsidRPr="006D2E03">
        <w:rPr>
          <w:rFonts w:ascii="GHEA Grapalat" w:hAnsi="GHEA Grapalat" w:cs="Sylfaen"/>
          <w:sz w:val="20"/>
          <w:szCs w:val="24"/>
          <w:lang w:val="ru-RU" w:eastAsia="en-US"/>
        </w:rPr>
        <w:t>ինմասի</w:t>
      </w:r>
      <w:r w:rsidR="00441D04" w:rsidRPr="006D2E03">
        <w:rPr>
          <w:rFonts w:ascii="GHEA Grapalat" w:hAnsi="GHEA Grapalat" w:cs="Sylfaen"/>
          <w:sz w:val="20"/>
          <w:szCs w:val="24"/>
          <w:lang w:val="af-ZA" w:eastAsia="en-US"/>
        </w:rPr>
        <w:t>8.</w:t>
      </w:r>
      <w:r w:rsidR="00BE037D" w:rsidRPr="006D2E03">
        <w:rPr>
          <w:rFonts w:ascii="GHEA Grapalat" w:hAnsi="GHEA Grapalat" w:cs="Sylfaen"/>
          <w:sz w:val="20"/>
          <w:szCs w:val="24"/>
          <w:lang w:val="af-ZA" w:eastAsia="en-US"/>
        </w:rPr>
        <w:t>8</w:t>
      </w:r>
      <w:r w:rsidRPr="006D2E03">
        <w:rPr>
          <w:rFonts w:ascii="GHEA Grapalat" w:hAnsi="GHEA Grapalat" w:cs="Sylfaen"/>
          <w:sz w:val="20"/>
          <w:szCs w:val="24"/>
          <w:lang w:val="ru-RU" w:eastAsia="en-US"/>
        </w:rPr>
        <w:t>կետումնշված</w:t>
      </w:r>
      <w:r w:rsidR="007A5810" w:rsidRPr="006D2E03">
        <w:rPr>
          <w:rFonts w:ascii="GHEA Grapalat" w:hAnsi="GHEA Grapalat" w:cs="Sylfaen"/>
          <w:sz w:val="20"/>
          <w:szCs w:val="24"/>
          <w:lang w:val="ru-RU" w:eastAsia="en-US"/>
        </w:rPr>
        <w:t>փաստաթղթերը</w:t>
      </w:r>
      <w:r w:rsidR="00EF2159" w:rsidRPr="006D2E03">
        <w:rPr>
          <w:rFonts w:ascii="GHEA Grapalat" w:hAnsi="GHEA Grapalat" w:cs="Sylfaen"/>
          <w:sz w:val="20"/>
          <w:szCs w:val="24"/>
          <w:lang w:val="af-ZA" w:eastAsia="en-US"/>
        </w:rPr>
        <w:t xml:space="preserve">մասնակիցը </w:t>
      </w:r>
      <w:r w:rsidR="00D371A7" w:rsidRPr="006D2E03">
        <w:rPr>
          <w:rFonts w:ascii="GHEA Grapalat" w:hAnsi="GHEA Grapalat" w:cs="Sylfaen"/>
          <w:sz w:val="20"/>
          <w:szCs w:val="24"/>
          <w:lang w:eastAsia="en-US"/>
        </w:rPr>
        <w:t>սահմանվածժամկետում</w:t>
      </w:r>
      <w:r w:rsidR="007A5810" w:rsidRPr="006D2E03">
        <w:rPr>
          <w:rFonts w:ascii="GHEA Grapalat" w:hAnsi="GHEA Grapalat" w:cs="Sylfaen"/>
          <w:sz w:val="20"/>
          <w:szCs w:val="24"/>
          <w:lang w:val="ru-RU" w:eastAsia="en-US"/>
        </w:rPr>
        <w:t>հանձնա</w:t>
      </w:r>
      <w:r w:rsidR="007A5810" w:rsidRPr="006D2E03">
        <w:rPr>
          <w:rFonts w:ascii="GHEA Grapalat" w:hAnsi="GHEA Grapalat" w:cs="Sylfaen"/>
          <w:sz w:val="20"/>
          <w:szCs w:val="24"/>
          <w:lang w:val="af-ZA" w:eastAsia="en-US"/>
        </w:rPr>
        <w:softHyphen/>
      </w:r>
      <w:r w:rsidR="007A5810" w:rsidRPr="006D2E03">
        <w:rPr>
          <w:rFonts w:ascii="GHEA Grapalat" w:hAnsi="GHEA Grapalat" w:cs="Sylfaen"/>
          <w:sz w:val="20"/>
          <w:szCs w:val="24"/>
          <w:lang w:val="ru-RU" w:eastAsia="en-US"/>
        </w:rPr>
        <w:t>ժողովիքարտուղարիններկայաց</w:t>
      </w:r>
      <w:r w:rsidR="00EF2159" w:rsidRPr="006D2E03">
        <w:rPr>
          <w:rFonts w:ascii="GHEA Grapalat" w:hAnsi="GHEA Grapalat" w:cs="Sylfaen"/>
          <w:sz w:val="20"/>
          <w:szCs w:val="24"/>
          <w:lang w:eastAsia="en-US"/>
        </w:rPr>
        <w:t>ն</w:t>
      </w:r>
      <w:r w:rsidR="007A5810" w:rsidRPr="006D2E03">
        <w:rPr>
          <w:rFonts w:ascii="GHEA Grapalat" w:hAnsi="GHEA Grapalat" w:cs="Sylfaen"/>
          <w:sz w:val="20"/>
          <w:szCs w:val="24"/>
          <w:lang w:val="ru-RU" w:eastAsia="en-US"/>
        </w:rPr>
        <w:t>ում</w:t>
      </w:r>
      <w:r w:rsidR="00EF2159" w:rsidRPr="006D2E03">
        <w:rPr>
          <w:rFonts w:ascii="GHEA Grapalat" w:hAnsi="GHEA Grapalat" w:cs="Sylfaen"/>
          <w:sz w:val="20"/>
          <w:szCs w:val="24"/>
          <w:lang w:eastAsia="en-US"/>
        </w:rPr>
        <w:t>է</w:t>
      </w:r>
      <w:r w:rsidR="00FE20B2" w:rsidRPr="006D2E03">
        <w:rPr>
          <w:rFonts w:ascii="GHEA Grapalat" w:hAnsi="GHEA Grapalat" w:cs="Sylfaen"/>
          <w:sz w:val="20"/>
          <w:szCs w:val="24"/>
          <w:lang w:val="af-ZA" w:eastAsia="en-US"/>
        </w:rPr>
        <w:t xml:space="preserve">վերջինիս՝ </w:t>
      </w:r>
      <w:r w:rsidRPr="006D2E03">
        <w:rPr>
          <w:rFonts w:ascii="GHEA Grapalat" w:hAnsi="GHEA Grapalat" w:cs="Sylfaen"/>
          <w:sz w:val="20"/>
          <w:szCs w:val="24"/>
          <w:lang w:val="ru-RU" w:eastAsia="en-US"/>
        </w:rPr>
        <w:t>սույնհրավերովնախատեսվածէլեկտրոնայինփոստին</w:t>
      </w:r>
      <w:r w:rsidR="00FE20B2" w:rsidRPr="006D2E03">
        <w:rPr>
          <w:rFonts w:ascii="GHEA Grapalat" w:hAnsi="GHEA Grapalat" w:cs="Sylfaen"/>
          <w:sz w:val="20"/>
          <w:szCs w:val="24"/>
          <w:lang w:eastAsia="en-US"/>
        </w:rPr>
        <w:t>ուղարկելումիջոցով</w:t>
      </w:r>
      <w:r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Քարտուղարըպարտավորէփաստաթղթերնստանալուօրըհաստատելդրանցստանալուհանգամանքը՝սույնհրավերումնշվածիրէլեկտրոնային</w:t>
      </w:r>
      <w:r w:rsidR="007A5810" w:rsidRPr="00A71D81">
        <w:rPr>
          <w:rFonts w:ascii="GHEA Grapalat" w:hAnsi="GHEA Grapalat" w:cs="Sylfaen"/>
          <w:sz w:val="20"/>
          <w:szCs w:val="24"/>
          <w:lang w:val="ru-RU" w:eastAsia="en-US"/>
        </w:rPr>
        <w:t>փոստիցմասնակցիէլեկտրոնայինփոստինհավաստումուղարկելումիջոցով</w:t>
      </w:r>
      <w:r w:rsidR="007A5810" w:rsidRPr="00A71D81">
        <w:rPr>
          <w:rFonts w:ascii="GHEA Grapalat" w:hAnsi="GHEA Grapalat" w:cs="Sylfaen"/>
          <w:sz w:val="20"/>
          <w:szCs w:val="24"/>
          <w:lang w:val="af-ZA" w:eastAsia="en-US"/>
        </w:rPr>
        <w:t>:</w:t>
      </w:r>
    </w:p>
    <w:p w:rsidR="002B121D" w:rsidRPr="00A71D81" w:rsidRDefault="00A150A9" w:rsidP="00EF3662">
      <w:pPr>
        <w:pStyle w:val="23"/>
        <w:spacing w:line="240" w:lineRule="auto"/>
        <w:ind w:firstLine="567"/>
        <w:rPr>
          <w:rFonts w:ascii="GHEA Grapalat" w:hAnsi="GHEA Grapalat" w:cs="Sylfaen"/>
          <w:szCs w:val="24"/>
        </w:rPr>
      </w:pPr>
      <w:r w:rsidRPr="00A71D81">
        <w:rPr>
          <w:rFonts w:ascii="GHEA Grapalat" w:hAnsi="GHEA Grapalat" w:cs="Sylfaen"/>
          <w:szCs w:val="24"/>
        </w:rPr>
        <w:t>8</w:t>
      </w:r>
      <w:r w:rsidR="002B121D" w:rsidRPr="00A71D81">
        <w:rPr>
          <w:rFonts w:ascii="GHEA Grapalat" w:hAnsi="GHEA Grapalat" w:cs="Sylfaen"/>
          <w:szCs w:val="24"/>
        </w:rPr>
        <w:t>.</w:t>
      </w:r>
      <w:r w:rsidR="00CD1E70" w:rsidRPr="00A71D81">
        <w:rPr>
          <w:rFonts w:ascii="GHEA Grapalat" w:hAnsi="GHEA Grapalat" w:cs="Sylfaen"/>
          <w:szCs w:val="24"/>
        </w:rPr>
        <w:t>16</w:t>
      </w:r>
      <w:r w:rsidR="002B121D" w:rsidRPr="00A71D81">
        <w:rPr>
          <w:rFonts w:ascii="GHEA Grapalat" w:hAnsi="GHEA Grapalat" w:cs="Sylfaen"/>
          <w:szCs w:val="24"/>
          <w:lang w:val="ru-RU"/>
        </w:rPr>
        <w:t>Մասնակիցներըևնրանցներկայացուցիչներըկարողեններկա</w:t>
      </w:r>
      <w:r w:rsidR="006D4E1D" w:rsidRPr="00A71D81">
        <w:rPr>
          <w:rFonts w:ascii="GHEA Grapalat" w:hAnsi="GHEA Grapalat" w:cs="Sylfaen"/>
          <w:szCs w:val="24"/>
        </w:rPr>
        <w:t xml:space="preserve">լինել  </w:t>
      </w:r>
      <w:r w:rsidR="002B121D" w:rsidRPr="00A71D81">
        <w:rPr>
          <w:rFonts w:ascii="GHEA Grapalat" w:hAnsi="GHEA Grapalat" w:cs="Sylfaen"/>
          <w:szCs w:val="24"/>
          <w:lang w:val="ru-RU"/>
        </w:rPr>
        <w:t>հանձնաժողովինիստերին։</w:t>
      </w:r>
      <w:r w:rsidR="006D4E1D" w:rsidRPr="00A71D81">
        <w:rPr>
          <w:rFonts w:ascii="GHEA Grapalat" w:hAnsi="GHEA Grapalat" w:cs="Sylfaen"/>
          <w:szCs w:val="24"/>
          <w:lang w:val="ru-RU"/>
        </w:rPr>
        <w:t>Մասնակիցները</w:t>
      </w:r>
      <w:r w:rsidR="006D4E1D" w:rsidRPr="00A71D81">
        <w:rPr>
          <w:rFonts w:ascii="GHEA Grapalat" w:hAnsi="GHEA Grapalat" w:cs="Sylfaen"/>
          <w:szCs w:val="24"/>
        </w:rPr>
        <w:t xml:space="preserve"> կամ </w:t>
      </w:r>
      <w:r w:rsidR="006D4E1D" w:rsidRPr="00A71D81">
        <w:rPr>
          <w:rFonts w:ascii="GHEA Grapalat" w:hAnsi="GHEA Grapalat" w:cs="Sylfaen"/>
          <w:szCs w:val="24"/>
          <w:lang w:val="ru-RU"/>
        </w:rPr>
        <w:t>նրանցներկայացուցիչները</w:t>
      </w:r>
      <w:r w:rsidR="002B121D" w:rsidRPr="00A71D81">
        <w:rPr>
          <w:rFonts w:ascii="GHEA Grapalat" w:hAnsi="GHEA Grapalat" w:cs="Sylfaen"/>
          <w:szCs w:val="24"/>
          <w:lang w:val="ru-RU"/>
        </w:rPr>
        <w:t>կարողենպահանջելհանձնաժողովինիստերիարձանագրություններիպատճենները</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որոնքտրամադրվումենմեկօրացուցայինօրվաընթացքում։</w:t>
      </w:r>
    </w:p>
    <w:p w:rsidR="00CD1E70" w:rsidRPr="00A71D81" w:rsidRDefault="00A150A9" w:rsidP="00CD1E70">
      <w:pPr>
        <w:ind w:firstLine="567"/>
        <w:jc w:val="both"/>
        <w:rPr>
          <w:rFonts w:ascii="GHEA Grapalat" w:hAnsi="GHEA Grapalat" w:cs="Sylfaen"/>
          <w:sz w:val="20"/>
          <w:lang w:val="af-ZA"/>
        </w:rPr>
      </w:pPr>
      <w:r w:rsidRPr="00A71D81">
        <w:rPr>
          <w:rFonts w:ascii="GHEA Grapalat" w:hAnsi="GHEA Grapalat" w:cs="Sylfaen"/>
          <w:sz w:val="20"/>
          <w:lang w:val="af-ZA"/>
        </w:rPr>
        <w:t>8</w:t>
      </w:r>
      <w:r w:rsidR="009B0DA1" w:rsidRPr="00A71D81">
        <w:rPr>
          <w:rFonts w:ascii="GHEA Grapalat" w:hAnsi="GHEA Grapalat" w:cs="Sylfaen"/>
          <w:sz w:val="20"/>
          <w:lang w:val="af-ZA"/>
        </w:rPr>
        <w:t>.</w:t>
      </w:r>
      <w:r w:rsidR="00CD1E70" w:rsidRPr="00A71D81">
        <w:rPr>
          <w:rFonts w:ascii="GHEA Grapalat" w:hAnsi="GHEA Grapalat" w:cs="Sylfaen"/>
          <w:sz w:val="20"/>
          <w:lang w:val="af-ZA"/>
        </w:rPr>
        <w:t>17</w:t>
      </w:r>
      <w:r w:rsidR="00CD1E70" w:rsidRPr="00A71D81">
        <w:rPr>
          <w:rFonts w:ascii="GHEA Grapalat" w:hAnsi="GHEA Grapalat" w:cs="Sylfaen"/>
          <w:sz w:val="20"/>
          <w:lang w:val="ru-RU"/>
        </w:rPr>
        <w:t>Հանձնաժողովիև</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կամ</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պատվիրատուիկողմիցէլեկտրոնայինծանուցումներնուղարկվումենմասնակցի</w:t>
      </w:r>
      <w:r w:rsidR="00CD1E70" w:rsidRPr="00A71D81">
        <w:rPr>
          <w:rFonts w:ascii="GHEA Grapalat" w:hAnsi="GHEA Grapalat" w:cs="Sylfaen"/>
          <w:sz w:val="20"/>
          <w:lang w:val="af-ZA"/>
        </w:rPr>
        <w:t xml:space="preserve"> հայտում նշված էլեկտրոնային փոստին ուղարկելու միջոցով, </w:t>
      </w:r>
      <w:r w:rsidR="00CD1E70" w:rsidRPr="00A71D81">
        <w:rPr>
          <w:rFonts w:ascii="GHEA Grapalat" w:hAnsi="GHEA Grapalat" w:cs="Sylfaen"/>
          <w:sz w:val="20"/>
          <w:lang w:val="ru-RU"/>
        </w:rPr>
        <w:t>իսկմասնակցիկողմից</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իրհայտումնշվածէլեկտրոնայինփոստիցսույնհրավերումնշված</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հանձնաժողովիքարտուղարիէլեկտրոնայինփոստին</w:t>
      </w:r>
      <w:r w:rsidR="00CD1E70" w:rsidRPr="00A71D81">
        <w:rPr>
          <w:rFonts w:ascii="GHEA Grapalat" w:hAnsi="GHEA Grapalat"/>
          <w:sz w:val="20"/>
          <w:szCs w:val="20"/>
          <w:lang w:val="af-ZA"/>
        </w:rPr>
        <w:t>ուղարկվելու միջոցով:</w:t>
      </w:r>
    </w:p>
    <w:p w:rsidR="00CD1E70" w:rsidRPr="00A71D81" w:rsidRDefault="00CD1E70" w:rsidP="00CD1E70">
      <w:pPr>
        <w:ind w:firstLine="567"/>
        <w:jc w:val="both"/>
        <w:rPr>
          <w:rFonts w:ascii="GHEA Grapalat" w:hAnsi="GHEA Grapalat"/>
          <w:sz w:val="20"/>
          <w:szCs w:val="20"/>
          <w:lang w:val="af-ZA"/>
        </w:rPr>
      </w:pPr>
      <w:r w:rsidRPr="00A71D81">
        <w:rPr>
          <w:rFonts w:ascii="GHEA Grapalat" w:hAnsi="GHEA Grapalat"/>
          <w:sz w:val="20"/>
          <w:szCs w:val="20"/>
          <w:lang w:val="af-ZA"/>
        </w:rPr>
        <w:t>Տեղեկությունների (փաստաթղթերի) էլեկտրոնային եղանակով փոխանակման դեպքում մասնակիցը տեղեկությունները (փաստաթղթերը) ուղարկում է հաստատված բնօրինակ փաստաթղթից արտատպված (սկանավորված) տարբերակով:</w:t>
      </w:r>
    </w:p>
    <w:p w:rsidR="002B103D" w:rsidRPr="00A71D81" w:rsidRDefault="00A150A9" w:rsidP="00EF3662">
      <w:pPr>
        <w:pStyle w:val="23"/>
        <w:spacing w:line="240" w:lineRule="auto"/>
        <w:ind w:firstLine="567"/>
        <w:rPr>
          <w:rFonts w:ascii="GHEA Grapalat" w:hAnsi="GHEA Grapalat"/>
          <w:lang w:val="hy-AM"/>
        </w:rPr>
      </w:pPr>
      <w:r w:rsidRPr="00A71D81">
        <w:rPr>
          <w:rFonts w:ascii="GHEA Grapalat" w:hAnsi="GHEA Grapalat"/>
        </w:rPr>
        <w:t>8</w:t>
      </w:r>
      <w:r w:rsidR="00947D03" w:rsidRPr="00A71D81">
        <w:rPr>
          <w:rFonts w:ascii="GHEA Grapalat" w:hAnsi="GHEA Grapalat"/>
          <w:lang w:val="hy-AM"/>
        </w:rPr>
        <w:t>.</w:t>
      </w:r>
      <w:r w:rsidR="00436F47" w:rsidRPr="00A71D81">
        <w:rPr>
          <w:rFonts w:ascii="GHEA Grapalat" w:hAnsi="GHEA Grapalat"/>
        </w:rPr>
        <w:t xml:space="preserve">18 </w:t>
      </w:r>
      <w:r w:rsidR="00571F29" w:rsidRPr="00A71D81">
        <w:rPr>
          <w:rFonts w:ascii="GHEA Grapalat" w:hAnsi="GHEA Grapalat" w:cs="Sylfaen"/>
        </w:rPr>
        <w:t>Հայտերիգնահատումըևընտրված մասնակցի որոշումնիրականացվումէըստառանձինչափաբաժինների</w:t>
      </w:r>
      <w:r w:rsidR="00571F29" w:rsidRPr="00A71D81">
        <w:rPr>
          <w:rStyle w:val="af6"/>
          <w:rFonts w:ascii="GHEA Grapalat" w:hAnsi="GHEA Grapalat" w:cs="Sylfaen"/>
          <w:color w:val="FFFFFF"/>
        </w:rPr>
        <w:footnoteReference w:id="5"/>
      </w:r>
      <w:r w:rsidR="00571F29" w:rsidRPr="00A71D81">
        <w:rPr>
          <w:rFonts w:ascii="GHEA Grapalat" w:hAnsi="GHEA Grapalat" w:cs="Tahoma"/>
        </w:rPr>
        <w:t>։</w:t>
      </w:r>
      <w:r w:rsidR="00436F47" w:rsidRPr="00A71D81">
        <w:rPr>
          <w:rFonts w:ascii="GHEA Grapalat" w:hAnsi="GHEA Grapalat" w:cs="Tahoma"/>
          <w:vertAlign w:val="superscript"/>
        </w:rPr>
        <w:t>11</w:t>
      </w:r>
    </w:p>
    <w:p w:rsidR="00583092" w:rsidRPr="00A71D81" w:rsidRDefault="00A150A9" w:rsidP="00EF3662">
      <w:pPr>
        <w:ind w:firstLine="567"/>
        <w:jc w:val="both"/>
        <w:rPr>
          <w:rFonts w:ascii="GHEA Grapalat" w:hAnsi="GHEA Grapalat"/>
          <w:sz w:val="20"/>
          <w:szCs w:val="20"/>
          <w:lang w:val="af-ZA"/>
        </w:rPr>
      </w:pPr>
      <w:r w:rsidRPr="00A71D81">
        <w:rPr>
          <w:rFonts w:ascii="GHEA Grapalat" w:hAnsi="GHEA Grapalat"/>
          <w:sz w:val="20"/>
          <w:szCs w:val="20"/>
          <w:lang w:val="af-ZA"/>
        </w:rPr>
        <w:t>8</w:t>
      </w:r>
      <w:r w:rsidR="009E35C5" w:rsidRPr="00A71D81">
        <w:rPr>
          <w:rFonts w:ascii="GHEA Grapalat" w:hAnsi="GHEA Grapalat"/>
          <w:sz w:val="20"/>
          <w:szCs w:val="20"/>
          <w:lang w:val="af-ZA"/>
        </w:rPr>
        <w:t>.</w:t>
      </w:r>
      <w:r w:rsidR="00436F47" w:rsidRPr="00A71D81">
        <w:rPr>
          <w:rFonts w:ascii="GHEA Grapalat" w:hAnsi="GHEA Grapalat"/>
          <w:sz w:val="20"/>
          <w:szCs w:val="20"/>
          <w:lang w:val="af-ZA"/>
        </w:rPr>
        <w:t xml:space="preserve">19 </w:t>
      </w:r>
      <w:r w:rsidR="00583092" w:rsidRPr="00A71D81">
        <w:rPr>
          <w:rFonts w:ascii="GHEA Grapalat" w:hAnsi="GHEA Grapalat"/>
          <w:sz w:val="20"/>
          <w:szCs w:val="20"/>
          <w:lang w:val="af-ZA"/>
        </w:rPr>
        <w:t>Ընտրված մասնակցի կողմից պայմանագիրը չկնքելու (հրաժարվելու) կամ պայմանագիր կնքելու իրավունքից զրկվելու դեպքում հանձնաժողով</w:t>
      </w:r>
      <w:r w:rsidR="002E0966" w:rsidRPr="00A71D81">
        <w:rPr>
          <w:rFonts w:ascii="GHEA Grapalat" w:hAnsi="GHEA Grapalat"/>
          <w:sz w:val="20"/>
          <w:szCs w:val="20"/>
          <w:lang w:val="af-ZA"/>
        </w:rPr>
        <w:t xml:space="preserve">ի որոշմամբ </w:t>
      </w:r>
      <w:r w:rsidR="00583092" w:rsidRPr="00A71D81">
        <w:rPr>
          <w:rFonts w:ascii="GHEA Grapalat" w:hAnsi="GHEA Grapalat"/>
          <w:sz w:val="20"/>
          <w:szCs w:val="20"/>
          <w:lang w:val="af-ZA"/>
        </w:rPr>
        <w:t>ընտրված մասնակ</w:t>
      </w:r>
      <w:r w:rsidR="002E0966" w:rsidRPr="00A71D81">
        <w:rPr>
          <w:rFonts w:ascii="GHEA Grapalat" w:hAnsi="GHEA Grapalat"/>
          <w:sz w:val="20"/>
          <w:szCs w:val="20"/>
          <w:lang w:val="af-ZA"/>
        </w:rPr>
        <w:t xml:space="preserve">ից է ճանաչվում հաջորդող տեղ զբաղեցրած մասնակիցը՝ </w:t>
      </w:r>
      <w:r w:rsidR="00583092" w:rsidRPr="00A71D81">
        <w:rPr>
          <w:rFonts w:ascii="GHEA Grapalat" w:hAnsi="GHEA Grapalat"/>
          <w:sz w:val="20"/>
          <w:szCs w:val="20"/>
          <w:lang w:val="af-ZA"/>
        </w:rPr>
        <w:t xml:space="preserve">սույն </w:t>
      </w:r>
      <w:r w:rsidR="00583092" w:rsidRPr="00A71D81">
        <w:rPr>
          <w:rFonts w:ascii="GHEA Grapalat" w:hAnsi="GHEA Grapalat"/>
          <w:sz w:val="20"/>
          <w:szCs w:val="20"/>
          <w:lang w:val="hy-AM"/>
        </w:rPr>
        <w:t>հրավեր</w:t>
      </w:r>
      <w:r w:rsidR="00537173" w:rsidRPr="00A71D81">
        <w:rPr>
          <w:rFonts w:ascii="GHEA Grapalat" w:hAnsi="GHEA Grapalat"/>
          <w:sz w:val="20"/>
          <w:szCs w:val="20"/>
          <w:lang w:val="hy-AM"/>
        </w:rPr>
        <w:t>ի 1-ին մասի 8.1</w:t>
      </w:r>
      <w:r w:rsidR="00CD1E70" w:rsidRPr="00A71D81">
        <w:rPr>
          <w:rFonts w:ascii="GHEA Grapalat" w:hAnsi="GHEA Grapalat"/>
          <w:sz w:val="20"/>
          <w:szCs w:val="20"/>
          <w:lang w:val="hy-AM"/>
        </w:rPr>
        <w:t>2</w:t>
      </w:r>
      <w:r w:rsidR="00537173" w:rsidRPr="00A71D81">
        <w:rPr>
          <w:rFonts w:ascii="GHEA Grapalat" w:hAnsi="GHEA Grapalat"/>
          <w:sz w:val="20"/>
          <w:szCs w:val="20"/>
          <w:lang w:val="hy-AM"/>
        </w:rPr>
        <w:t>-ից 8.</w:t>
      </w:r>
      <w:r w:rsidR="00CD1E70" w:rsidRPr="00A71D81">
        <w:rPr>
          <w:rFonts w:ascii="GHEA Grapalat" w:hAnsi="GHEA Grapalat"/>
          <w:sz w:val="20"/>
          <w:szCs w:val="20"/>
          <w:lang w:val="hy-AM"/>
        </w:rPr>
        <w:t>1</w:t>
      </w:r>
      <w:r w:rsidR="00A5501E" w:rsidRPr="00A71D81">
        <w:rPr>
          <w:rFonts w:ascii="GHEA Grapalat" w:hAnsi="GHEA Grapalat"/>
          <w:sz w:val="20"/>
          <w:szCs w:val="20"/>
          <w:lang w:val="hy-AM"/>
        </w:rPr>
        <w:t>8</w:t>
      </w:r>
      <w:r w:rsidR="00537173" w:rsidRPr="00A71D81">
        <w:rPr>
          <w:rFonts w:ascii="GHEA Grapalat" w:hAnsi="GHEA Grapalat"/>
          <w:sz w:val="20"/>
          <w:szCs w:val="20"/>
          <w:lang w:val="hy-AM"/>
        </w:rPr>
        <w:t>-րդ կետերով սահմանված ընթացակարգ</w:t>
      </w:r>
      <w:r w:rsidR="002E0966" w:rsidRPr="00A71D81">
        <w:rPr>
          <w:rFonts w:ascii="GHEA Grapalat" w:hAnsi="GHEA Grapalat"/>
          <w:sz w:val="20"/>
          <w:szCs w:val="20"/>
          <w:lang w:val="hy-AM"/>
        </w:rPr>
        <w:t>ի կիրառմամբ</w:t>
      </w:r>
      <w:r w:rsidR="00583092" w:rsidRPr="00A71D81">
        <w:rPr>
          <w:rFonts w:ascii="GHEA Grapalat" w:hAnsi="GHEA Grapalat"/>
          <w:sz w:val="20"/>
          <w:szCs w:val="20"/>
          <w:lang w:val="af-ZA"/>
        </w:rPr>
        <w:t>:</w:t>
      </w:r>
    </w:p>
    <w:p w:rsidR="00583092" w:rsidRPr="00A71D81" w:rsidRDefault="00A150A9" w:rsidP="00EF3662">
      <w:pPr>
        <w:pStyle w:val="23"/>
        <w:spacing w:line="240" w:lineRule="auto"/>
        <w:ind w:firstLine="567"/>
        <w:rPr>
          <w:rFonts w:ascii="GHEA Grapalat" w:hAnsi="GHEA Grapalat" w:cs="Sylfaen"/>
          <w:szCs w:val="24"/>
        </w:rPr>
      </w:pPr>
      <w:r w:rsidRPr="00A71D81">
        <w:rPr>
          <w:rFonts w:ascii="GHEA Grapalat" w:hAnsi="GHEA Grapalat" w:cs="Sylfaen"/>
          <w:szCs w:val="24"/>
        </w:rPr>
        <w:t>8</w:t>
      </w:r>
      <w:r w:rsidR="00201DA0" w:rsidRPr="00A71D81">
        <w:rPr>
          <w:rFonts w:ascii="GHEA Grapalat" w:hAnsi="GHEA Grapalat" w:cs="Sylfaen"/>
          <w:szCs w:val="24"/>
          <w:lang w:val="hy-AM"/>
        </w:rPr>
        <w:t>.</w:t>
      </w:r>
      <w:r w:rsidR="00A5501E" w:rsidRPr="00A71D81">
        <w:rPr>
          <w:rFonts w:ascii="GHEA Grapalat" w:hAnsi="GHEA Grapalat" w:cs="Sylfaen"/>
          <w:szCs w:val="24"/>
        </w:rPr>
        <w:t xml:space="preserve">20 </w:t>
      </w:r>
      <w:r w:rsidR="00583092" w:rsidRPr="00A71D81">
        <w:rPr>
          <w:rFonts w:ascii="GHEA Grapalat" w:hAnsi="GHEA Grapalat" w:cs="Sylfaen"/>
          <w:szCs w:val="24"/>
          <w:lang w:val="ru-RU"/>
        </w:rPr>
        <w:t>Մասնակից</w:t>
      </w:r>
      <w:r w:rsidR="00196487" w:rsidRPr="00A71D81">
        <w:rPr>
          <w:rFonts w:ascii="GHEA Grapalat" w:hAnsi="GHEA Grapalat" w:cs="Sylfaen"/>
          <w:szCs w:val="24"/>
          <w:lang w:val="en-US"/>
        </w:rPr>
        <w:t>ն</w:t>
      </w:r>
      <w:r w:rsidR="00583092" w:rsidRPr="00A71D81">
        <w:rPr>
          <w:rFonts w:ascii="GHEA Grapalat" w:hAnsi="GHEA Grapalat" w:cs="Sylfaen"/>
          <w:szCs w:val="24"/>
          <w:lang w:val="ru-RU"/>
        </w:rPr>
        <w:t>իրեններկայացվածպահանջներիհամապատասխանությանհիմնավորմաննպատակովկարողէներկայացնելլրացուցիչայլփաստաթղթեր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տեղեկություններևնյութեր։</w:t>
      </w:r>
    </w:p>
    <w:p w:rsidR="00583092" w:rsidRPr="00A71D81" w:rsidRDefault="00662165" w:rsidP="00EF3662">
      <w:pPr>
        <w:pStyle w:val="23"/>
        <w:spacing w:line="240" w:lineRule="auto"/>
        <w:ind w:firstLine="567"/>
        <w:rPr>
          <w:rFonts w:ascii="GHEA Grapalat" w:hAnsi="GHEA Grapalat" w:cs="Sylfaen"/>
          <w:szCs w:val="24"/>
        </w:rPr>
      </w:pPr>
      <w:r w:rsidRPr="00A71D81">
        <w:rPr>
          <w:rFonts w:ascii="GHEA Grapalat" w:hAnsi="GHEA Grapalat" w:cs="Sylfaen"/>
          <w:szCs w:val="24"/>
          <w:lang w:val="en-US"/>
        </w:rPr>
        <w:t>Հ</w:t>
      </w:r>
      <w:r w:rsidR="00583092" w:rsidRPr="00A71D81">
        <w:rPr>
          <w:rFonts w:ascii="GHEA Grapalat" w:hAnsi="GHEA Grapalat" w:cs="Sylfaen"/>
          <w:szCs w:val="24"/>
          <w:lang w:val="ru-RU"/>
        </w:rPr>
        <w:t>անձնաժողովըկարողէստուգել</w:t>
      </w:r>
      <w:r w:rsidR="004B383E" w:rsidRPr="00A71D81">
        <w:rPr>
          <w:rFonts w:ascii="GHEA Grapalat" w:hAnsi="GHEA Grapalat" w:cs="Sylfaen"/>
          <w:szCs w:val="24"/>
          <w:lang w:val="en-US"/>
        </w:rPr>
        <w:t>մ</w:t>
      </w:r>
      <w:r w:rsidR="00583092" w:rsidRPr="00A71D81">
        <w:rPr>
          <w:rFonts w:ascii="GHEA Grapalat" w:hAnsi="GHEA Grapalat" w:cs="Sylfaen"/>
          <w:szCs w:val="24"/>
          <w:lang w:val="ru-RU"/>
        </w:rPr>
        <w:t>ասնակցիներկայացրածտվյալներիիսկությունը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օգտագործելովպաշտոնականաղբյուրներիցստացվածտվյալներկամդրամասինստանալովիրավասումարմիններիգրավորեզրակացությունը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մանհարցումուղարկվելուդեպքումհամապատասխանպետականևտեղականինքնակառավարմանմարմիններըհարցումնստանալուօրվանհաջորդողերկուաշխատանքայինօրվաընթացքումտրամադրումենգրավորեզրակացությու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Եթե</w:t>
      </w:r>
      <w:r w:rsidR="004B383E" w:rsidRPr="00A71D81">
        <w:rPr>
          <w:rFonts w:ascii="GHEA Grapalat" w:hAnsi="GHEA Grapalat" w:cs="Sylfaen"/>
          <w:szCs w:val="24"/>
          <w:lang w:val="en-US"/>
        </w:rPr>
        <w:t>մ</w:t>
      </w:r>
      <w:r w:rsidR="00583092" w:rsidRPr="00A71D81">
        <w:rPr>
          <w:rFonts w:ascii="GHEA Grapalat" w:hAnsi="GHEA Grapalat" w:cs="Sylfaen"/>
          <w:szCs w:val="24"/>
          <w:lang w:val="ru-RU"/>
        </w:rPr>
        <w:t>ասնակցիներկայացրածտվյալներիիսկությանստուգմանարդյունքումտվյալներըորակվումենիրականությանըչհամապա</w:t>
      </w:r>
      <w:r w:rsidR="00583092" w:rsidRPr="00A71D81">
        <w:rPr>
          <w:rFonts w:ascii="GHEA Grapalat" w:hAnsi="GHEA Grapalat" w:cs="Sylfaen"/>
          <w:szCs w:val="24"/>
        </w:rPr>
        <w:softHyphen/>
      </w:r>
      <w:r w:rsidR="00583092" w:rsidRPr="00A71D81">
        <w:rPr>
          <w:rFonts w:ascii="GHEA Grapalat" w:hAnsi="GHEA Grapalat" w:cs="Sylfaen"/>
          <w:szCs w:val="24"/>
          <w:lang w:val="ru-RU"/>
        </w:rPr>
        <w:t>տասխանող</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ապա</w:t>
      </w:r>
      <w:r w:rsidR="00583092" w:rsidRPr="00A71D81">
        <w:rPr>
          <w:rFonts w:ascii="GHEA Grapalat" w:hAnsi="GHEA Grapalat" w:cs="Sylfaen"/>
          <w:szCs w:val="24"/>
        </w:rPr>
        <w:t xml:space="preserve"> տվյալ </w:t>
      </w:r>
      <w:r w:rsidR="004B383E" w:rsidRPr="00A71D81">
        <w:rPr>
          <w:rFonts w:ascii="GHEA Grapalat" w:hAnsi="GHEA Grapalat" w:cs="Sylfaen"/>
          <w:szCs w:val="24"/>
        </w:rPr>
        <w:t>մ</w:t>
      </w:r>
      <w:r w:rsidR="00583092" w:rsidRPr="00A71D81">
        <w:rPr>
          <w:rFonts w:ascii="GHEA Grapalat" w:hAnsi="GHEA Grapalat" w:cs="Sylfaen"/>
          <w:szCs w:val="24"/>
        </w:rPr>
        <w:t>ասնակցի հայտը մերժվում է</w:t>
      </w:r>
      <w:r w:rsidR="00196487" w:rsidRPr="00A71D81">
        <w:rPr>
          <w:rFonts w:ascii="GHEA Grapalat" w:hAnsi="GHEA Grapalat" w:cs="Sylfaen"/>
          <w:szCs w:val="24"/>
        </w:rPr>
        <w:t>:</w:t>
      </w:r>
    </w:p>
    <w:p w:rsidR="00583092" w:rsidRPr="00A71D81" w:rsidRDefault="00A150A9" w:rsidP="00EF3662">
      <w:pPr>
        <w:pStyle w:val="23"/>
        <w:spacing w:line="240" w:lineRule="auto"/>
        <w:ind w:firstLine="567"/>
        <w:rPr>
          <w:rFonts w:ascii="GHEA Grapalat" w:hAnsi="GHEA Grapalat" w:cs="Sylfaen"/>
          <w:szCs w:val="24"/>
        </w:rPr>
      </w:pPr>
      <w:r w:rsidRPr="00A71D81">
        <w:rPr>
          <w:rFonts w:ascii="GHEA Grapalat" w:hAnsi="GHEA Grapalat" w:cs="Sylfaen"/>
          <w:szCs w:val="24"/>
        </w:rPr>
        <w:t>8</w:t>
      </w:r>
      <w:r w:rsidR="00201DA0" w:rsidRPr="00A71D81">
        <w:rPr>
          <w:rFonts w:ascii="GHEA Grapalat" w:hAnsi="GHEA Grapalat" w:cs="Sylfaen"/>
          <w:szCs w:val="24"/>
          <w:lang w:val="hy-AM"/>
        </w:rPr>
        <w:t>.</w:t>
      </w:r>
      <w:r w:rsidR="00A5501E" w:rsidRPr="00A71D81">
        <w:rPr>
          <w:rFonts w:ascii="GHEA Grapalat" w:hAnsi="GHEA Grapalat" w:cs="Sylfaen"/>
          <w:szCs w:val="24"/>
        </w:rPr>
        <w:t xml:space="preserve">21 </w:t>
      </w:r>
      <w:r w:rsidR="00583092" w:rsidRPr="00A71D81">
        <w:rPr>
          <w:rFonts w:ascii="GHEA Grapalat" w:hAnsi="GHEA Grapalat" w:cs="Sylfaen"/>
          <w:szCs w:val="24"/>
          <w:lang w:val="hy-AM"/>
        </w:rPr>
        <w:t>Սույնհրավերի</w:t>
      </w:r>
      <w:r w:rsidR="005D3674" w:rsidRPr="00A71D81">
        <w:rPr>
          <w:rFonts w:ascii="GHEA Grapalat" w:hAnsi="GHEA Grapalat" w:cs="Sylfaen"/>
          <w:szCs w:val="24"/>
        </w:rPr>
        <w:t xml:space="preserve"> 1-</w:t>
      </w:r>
      <w:r w:rsidR="005D3674" w:rsidRPr="00A71D81">
        <w:rPr>
          <w:rFonts w:ascii="GHEA Grapalat" w:hAnsi="GHEA Grapalat" w:cs="Sylfaen"/>
          <w:szCs w:val="24"/>
          <w:lang w:val="hy-AM"/>
        </w:rPr>
        <w:t>ինմասի</w:t>
      </w:r>
      <w:r w:rsidR="004B383E" w:rsidRPr="00A71D81">
        <w:rPr>
          <w:rFonts w:ascii="GHEA Grapalat" w:hAnsi="GHEA Grapalat" w:cs="Sylfaen"/>
          <w:szCs w:val="24"/>
        </w:rPr>
        <w:t>8</w:t>
      </w:r>
      <w:r w:rsidR="009C3B73" w:rsidRPr="00A71D81">
        <w:rPr>
          <w:rFonts w:ascii="GHEA Grapalat" w:hAnsi="GHEA Grapalat" w:cs="Sylfaen"/>
          <w:szCs w:val="24"/>
        </w:rPr>
        <w:t>.</w:t>
      </w:r>
      <w:r w:rsidR="00325647" w:rsidRPr="00A71D81">
        <w:rPr>
          <w:rFonts w:ascii="GHEA Grapalat" w:hAnsi="GHEA Grapalat" w:cs="Sylfaen"/>
          <w:szCs w:val="24"/>
        </w:rPr>
        <w:t>20</w:t>
      </w:r>
      <w:r w:rsidR="00583092" w:rsidRPr="00A71D81">
        <w:rPr>
          <w:rFonts w:ascii="GHEA Grapalat" w:hAnsi="GHEA Grapalat" w:cs="Sylfaen"/>
          <w:szCs w:val="24"/>
          <w:lang w:val="hy-AM"/>
        </w:rPr>
        <w:t>կետիկիրառմաննպատակով</w:t>
      </w:r>
      <w:r w:rsidR="00F96621" w:rsidRPr="00A71D81">
        <w:rPr>
          <w:rFonts w:ascii="GHEA Grapalat" w:hAnsi="GHEA Grapalat" w:cs="Sylfaen"/>
          <w:szCs w:val="24"/>
        </w:rPr>
        <w:t xml:space="preserve">կարող է </w:t>
      </w:r>
      <w:r w:rsidR="00583092" w:rsidRPr="00A71D81">
        <w:rPr>
          <w:rFonts w:ascii="GHEA Grapalat" w:hAnsi="GHEA Grapalat" w:cs="Sylfaen"/>
          <w:szCs w:val="24"/>
          <w:lang w:val="hy-AM"/>
        </w:rPr>
        <w:t>հրավիրվ</w:t>
      </w:r>
      <w:r w:rsidR="00F96621" w:rsidRPr="00A71D81">
        <w:rPr>
          <w:rFonts w:ascii="GHEA Grapalat" w:hAnsi="GHEA Grapalat" w:cs="Sylfaen"/>
          <w:szCs w:val="24"/>
          <w:lang w:val="hy-AM"/>
        </w:rPr>
        <w:t xml:space="preserve">ել </w:t>
      </w:r>
      <w:r w:rsidR="00583092" w:rsidRPr="00A71D81">
        <w:rPr>
          <w:rFonts w:ascii="GHEA Grapalat" w:hAnsi="GHEA Grapalat" w:cs="Sylfaen"/>
          <w:szCs w:val="24"/>
          <w:lang w:val="hy-AM"/>
        </w:rPr>
        <w:t>հանձնաժողովիարտահերթնիստ։</w:t>
      </w:r>
    </w:p>
    <w:p w:rsidR="00E45ACA" w:rsidRPr="00A71D81" w:rsidRDefault="00A150A9" w:rsidP="00EF3662">
      <w:pPr>
        <w:pStyle w:val="norm"/>
        <w:spacing w:line="240" w:lineRule="auto"/>
        <w:ind w:firstLine="567"/>
        <w:rPr>
          <w:rFonts w:ascii="GHEA Grapalat" w:hAnsi="GHEA Grapalat" w:cs="Tahoma"/>
          <w:sz w:val="20"/>
          <w:lang w:val="hy-AM"/>
        </w:rPr>
      </w:pPr>
      <w:r w:rsidRPr="00A71D81">
        <w:rPr>
          <w:rFonts w:ascii="GHEA Grapalat" w:hAnsi="GHEA Grapalat"/>
          <w:spacing w:val="-6"/>
          <w:sz w:val="20"/>
          <w:lang w:val="hy-AM"/>
        </w:rPr>
        <w:t>8</w:t>
      </w:r>
      <w:r w:rsidR="00201DA0" w:rsidRPr="00A71D81">
        <w:rPr>
          <w:rFonts w:ascii="GHEA Grapalat" w:hAnsi="GHEA Grapalat"/>
          <w:spacing w:val="-6"/>
          <w:sz w:val="20"/>
          <w:lang w:val="hy-AM"/>
        </w:rPr>
        <w:t>.</w:t>
      </w:r>
      <w:r w:rsidR="00A5501E" w:rsidRPr="00A71D81">
        <w:rPr>
          <w:rFonts w:ascii="GHEA Grapalat" w:hAnsi="GHEA Grapalat"/>
          <w:spacing w:val="-6"/>
          <w:sz w:val="20"/>
          <w:lang w:val="af-ZA"/>
        </w:rPr>
        <w:t xml:space="preserve">22 </w:t>
      </w:r>
      <w:r w:rsidR="00E45ACA" w:rsidRPr="00A71D81">
        <w:rPr>
          <w:rFonts w:ascii="GHEA Grapalat" w:hAnsi="GHEA Grapalat" w:cs="Tahoma"/>
          <w:sz w:val="20"/>
          <w:lang w:val="hy-AM"/>
        </w:rPr>
        <w:t xml:space="preserve">Մինչև պայմանագիր կնքելը </w:t>
      </w:r>
      <w:r w:rsidR="004B383E" w:rsidRPr="00A71D81">
        <w:rPr>
          <w:rFonts w:ascii="GHEA Grapalat" w:hAnsi="GHEA Grapalat" w:cs="Tahoma"/>
          <w:sz w:val="20"/>
          <w:lang w:val="hy-AM"/>
        </w:rPr>
        <w:t>պ</w:t>
      </w:r>
      <w:r w:rsidR="00E45ACA" w:rsidRPr="00A71D81">
        <w:rPr>
          <w:rFonts w:ascii="GHEA Grapalat" w:hAnsi="GHEA Grapalat" w:cs="Tahoma"/>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F40755" w:rsidRDefault="00A150A9" w:rsidP="00F40755">
      <w:pPr>
        <w:pStyle w:val="23"/>
        <w:spacing w:line="240" w:lineRule="auto"/>
        <w:ind w:firstLine="567"/>
        <w:rPr>
          <w:rFonts w:ascii="GHEA Grapalat" w:hAnsi="GHEA Grapalat" w:cs="Sylfaen"/>
          <w:lang w:val="hy-AM"/>
        </w:rPr>
      </w:pPr>
      <w:r w:rsidRPr="00A71D81">
        <w:rPr>
          <w:rFonts w:ascii="GHEA Grapalat" w:hAnsi="GHEA Grapalat" w:cs="Sylfaen"/>
          <w:szCs w:val="24"/>
          <w:lang w:val="hy-AM"/>
        </w:rPr>
        <w:t>8</w:t>
      </w:r>
      <w:r w:rsidR="00201DA0" w:rsidRPr="00A71D81">
        <w:rPr>
          <w:rFonts w:ascii="GHEA Grapalat" w:hAnsi="GHEA Grapalat" w:cs="Sylfaen"/>
          <w:szCs w:val="24"/>
          <w:lang w:val="hy-AM"/>
        </w:rPr>
        <w:t>.</w:t>
      </w:r>
      <w:r w:rsidR="00A5501E" w:rsidRPr="00A71D81">
        <w:rPr>
          <w:rFonts w:ascii="GHEA Grapalat" w:hAnsi="GHEA Grapalat" w:cs="Sylfaen"/>
          <w:szCs w:val="24"/>
          <w:lang w:val="hy-AM"/>
        </w:rPr>
        <w:t xml:space="preserve">23 </w:t>
      </w:r>
      <w:r w:rsidR="00583092" w:rsidRPr="00A71D81">
        <w:rPr>
          <w:rFonts w:ascii="GHEA Grapalat" w:hAnsi="GHEA Grapalat" w:cs="Sylfaen"/>
          <w:szCs w:val="24"/>
          <w:lang w:val="hy-AM"/>
        </w:rPr>
        <w:t>Անգործությանժամկետըպայմանագիրկնքելումասինորոշմանհայտարարությանհրապարակմանօրվանհաջորդողօրվաև</w:t>
      </w:r>
      <w:r w:rsidR="004B383E" w:rsidRPr="00A71D81">
        <w:rPr>
          <w:rFonts w:ascii="GHEA Grapalat" w:hAnsi="GHEA Grapalat" w:cs="Sylfaen"/>
          <w:szCs w:val="24"/>
        </w:rPr>
        <w:t>պ</w:t>
      </w:r>
      <w:r w:rsidR="00583092" w:rsidRPr="00A71D81">
        <w:rPr>
          <w:rFonts w:ascii="GHEA Grapalat" w:hAnsi="GHEA Grapalat" w:cs="Sylfaen"/>
          <w:szCs w:val="24"/>
          <w:lang w:val="hy-AM"/>
        </w:rPr>
        <w:t>ատվիրատուիկողմիցպայմանագիրըկնքելուիրավասությանառաջացմանօրվամիջևընկածժամանակահատվածնէ։</w:t>
      </w:r>
    </w:p>
    <w:p w:rsidR="00F40755" w:rsidRPr="00F40755" w:rsidRDefault="00F40755" w:rsidP="00F40755">
      <w:pPr>
        <w:pStyle w:val="23"/>
        <w:spacing w:line="240" w:lineRule="auto"/>
        <w:ind w:firstLine="567"/>
        <w:rPr>
          <w:rFonts w:ascii="GHEA Grapalat" w:hAnsi="GHEA Grapalat" w:cs="Sylfaen"/>
          <w:lang w:val="hy-AM"/>
        </w:rPr>
      </w:pPr>
      <w:r w:rsidRPr="00F40755">
        <w:rPr>
          <w:rFonts w:ascii="GHEA Grapalat" w:hAnsi="GHEA Grapalat" w:cs="Sylfaen"/>
          <w:lang w:val="es-ES"/>
        </w:rPr>
        <w:t xml:space="preserve">Անգործությանժամկետըսույնընթացակարգիդեպքում«  </w:t>
      </w:r>
      <w:r w:rsidR="00340A19">
        <w:rPr>
          <w:rFonts w:ascii="GHEA Grapalat" w:hAnsi="GHEA Grapalat" w:cs="Sylfaen"/>
          <w:lang w:val="es-ES"/>
        </w:rPr>
        <w:t>10</w:t>
      </w:r>
      <w:r w:rsidRPr="00F40755">
        <w:rPr>
          <w:rFonts w:ascii="GHEA Grapalat" w:hAnsi="GHEA Grapalat" w:cs="Sylfaen"/>
          <w:lang w:val="es-ES"/>
        </w:rPr>
        <w:t xml:space="preserve">    » օրացուցայինօրէ</w:t>
      </w:r>
      <w:r w:rsidRPr="00F40755">
        <w:rPr>
          <w:rFonts w:ascii="GHEA Grapalat" w:hAnsi="GHEA Grapalat" w:cs="Tahoma"/>
          <w:lang w:val="es-ES"/>
        </w:rPr>
        <w:t>։</w:t>
      </w:r>
      <w:r w:rsidRPr="00F40755">
        <w:rPr>
          <w:rFonts w:ascii="GHEA Grapalat" w:hAnsi="GHEA Grapalat" w:cs="Sylfaen"/>
          <w:lang w:val="es-ES"/>
        </w:rPr>
        <w:t>Անգործությանժամկետըկիրառելի</w:t>
      </w:r>
      <w:r w:rsidRPr="00F40755">
        <w:rPr>
          <w:rFonts w:ascii="GHEA Grapalat" w:hAnsi="GHEA Grapalat" w:cs="Sylfaen"/>
          <w:lang w:val="hy-AM"/>
        </w:rPr>
        <w:t>.</w:t>
      </w:r>
    </w:p>
    <w:p w:rsidR="00F40755" w:rsidRPr="00F40755" w:rsidRDefault="00F40755" w:rsidP="00F40755">
      <w:pPr>
        <w:ind w:firstLine="567"/>
        <w:jc w:val="both"/>
        <w:rPr>
          <w:rFonts w:ascii="GHEA Grapalat" w:hAnsi="GHEA Grapalat" w:cs="Arial"/>
          <w:sz w:val="20"/>
          <w:szCs w:val="20"/>
          <w:lang w:val="hy-AM"/>
        </w:rPr>
      </w:pPr>
      <w:r w:rsidRPr="00F40755">
        <w:rPr>
          <w:rFonts w:ascii="GHEA Grapalat" w:hAnsi="GHEA Grapalat" w:cs="Sylfaen"/>
          <w:sz w:val="20"/>
          <w:szCs w:val="20"/>
          <w:lang w:val="hy-AM"/>
        </w:rPr>
        <w:t>-</w:t>
      </w:r>
      <w:r w:rsidRPr="00F40755">
        <w:rPr>
          <w:rFonts w:ascii="GHEA Grapalat" w:hAnsi="GHEA Grapalat" w:cs="Sylfaen"/>
          <w:sz w:val="20"/>
          <w:szCs w:val="20"/>
          <w:lang w:val="es-ES"/>
        </w:rPr>
        <w:t>չէ</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եթեմիայնմեկ</w:t>
      </w:r>
      <w:r w:rsidRPr="00F40755">
        <w:rPr>
          <w:rFonts w:ascii="GHEA Grapalat" w:hAnsi="GHEA Grapalat" w:cs="Arial"/>
          <w:sz w:val="20"/>
          <w:szCs w:val="20"/>
          <w:lang w:val="es-ES"/>
        </w:rPr>
        <w:t>մ</w:t>
      </w:r>
      <w:r w:rsidRPr="00F40755">
        <w:rPr>
          <w:rFonts w:ascii="GHEA Grapalat" w:hAnsi="GHEA Grapalat" w:cs="Sylfaen"/>
          <w:sz w:val="20"/>
          <w:szCs w:val="20"/>
          <w:lang w:val="es-ES"/>
        </w:rPr>
        <w:t>ասնակից է հայտներկայացրել</w:t>
      </w:r>
      <w:r w:rsidRPr="00F40755">
        <w:rPr>
          <w:rFonts w:ascii="GHEA Grapalat" w:hAnsi="GHEA Grapalat"/>
          <w:i/>
          <w:sz w:val="20"/>
          <w:szCs w:val="20"/>
          <w:lang w:val="es-ES"/>
        </w:rPr>
        <w:t>,</w:t>
      </w:r>
      <w:r w:rsidRPr="00F40755">
        <w:rPr>
          <w:rFonts w:ascii="GHEA Grapalat" w:hAnsi="GHEA Grapalat" w:cs="Sylfaen"/>
          <w:sz w:val="20"/>
          <w:szCs w:val="20"/>
          <w:lang w:val="es-ES"/>
        </w:rPr>
        <w:t>որիհետկնքվումէպայմանագիր</w:t>
      </w:r>
      <w:r w:rsidRPr="00F40755">
        <w:rPr>
          <w:rFonts w:ascii="GHEA Grapalat" w:hAnsi="GHEA Grapalat" w:cs="Arial"/>
          <w:sz w:val="20"/>
          <w:szCs w:val="20"/>
          <w:lang w:val="hy-AM"/>
        </w:rPr>
        <w:t>,</w:t>
      </w:r>
    </w:p>
    <w:p w:rsidR="00F40755" w:rsidRPr="00F40755" w:rsidRDefault="00F40755" w:rsidP="00F40755">
      <w:pPr>
        <w:ind w:firstLine="567"/>
        <w:jc w:val="both"/>
        <w:rPr>
          <w:rFonts w:ascii="GHEA Grapalat" w:hAnsi="GHEA Grapalat" w:cs="Sylfaen"/>
          <w:sz w:val="20"/>
          <w:szCs w:val="20"/>
          <w:lang w:val="es-ES"/>
        </w:rPr>
      </w:pPr>
      <w:r w:rsidRPr="00F40755">
        <w:rPr>
          <w:rFonts w:ascii="GHEA Grapalat" w:hAnsi="GHEA Grapalat" w:cs="Sylfaen"/>
          <w:sz w:val="20"/>
          <w:szCs w:val="20"/>
          <w:lang w:val="es-ES"/>
        </w:rPr>
        <w:t>-  է նաևայնդեպքում, երբմիայնմեկմասնակից է հայտներկայացրել, և այնմերժվել է: Սույնկետիկիրառմանդեպքումանգործությանժամկետըսահմանվում է գնմանընթացակարգըչկայացածհայտարարելումասինհայտարարությամբ:</w:t>
      </w:r>
    </w:p>
    <w:p w:rsidR="00F40755" w:rsidRPr="00F40755" w:rsidRDefault="00F40755" w:rsidP="00F40755">
      <w:pPr>
        <w:ind w:firstLine="567"/>
        <w:jc w:val="both"/>
        <w:rPr>
          <w:rFonts w:ascii="GHEA Grapalat" w:hAnsi="GHEA Grapalat" w:cs="Sylfaen"/>
          <w:sz w:val="20"/>
          <w:lang w:val="es-ES"/>
        </w:rPr>
      </w:pPr>
      <w:r w:rsidRPr="00F40755">
        <w:rPr>
          <w:rFonts w:ascii="GHEA Grapalat" w:hAnsi="GHEA Grapalat" w:cs="Sylfaen"/>
          <w:sz w:val="20"/>
          <w:lang w:val="hy-AM"/>
        </w:rPr>
        <w:t>Պատվիրատունպայմանագիրըկնքումէ</w:t>
      </w:r>
      <w:r w:rsidRPr="00F40755">
        <w:rPr>
          <w:rFonts w:ascii="GHEA Grapalat" w:hAnsi="GHEA Grapalat" w:cs="Sylfaen"/>
          <w:sz w:val="20"/>
          <w:lang w:val="es-ES"/>
        </w:rPr>
        <w:t xml:space="preserve">, </w:t>
      </w:r>
      <w:r w:rsidRPr="00F40755">
        <w:rPr>
          <w:rFonts w:ascii="GHEA Grapalat" w:hAnsi="GHEA Grapalat" w:cs="Sylfaen"/>
          <w:sz w:val="20"/>
          <w:lang w:val="hy-AM"/>
        </w:rPr>
        <w:t>եթեսույնկետովնախատեսվածանգործությանժամկետումորևէ</w:t>
      </w:r>
      <w:r w:rsidRPr="00F40755">
        <w:rPr>
          <w:rFonts w:ascii="GHEA Grapalat" w:hAnsi="GHEA Grapalat" w:cs="Sylfaen"/>
          <w:sz w:val="20"/>
          <w:lang w:val="es-ES"/>
        </w:rPr>
        <w:t xml:space="preserve"> մ</w:t>
      </w:r>
      <w:r w:rsidRPr="00F40755">
        <w:rPr>
          <w:rFonts w:ascii="GHEA Grapalat" w:hAnsi="GHEA Grapalat" w:cs="Sylfaen"/>
          <w:sz w:val="20"/>
          <w:lang w:val="hy-AM"/>
        </w:rPr>
        <w:t>ասնակիցչիբողոքարկումպայմանագիրկնքելումասինորոշումը։</w:t>
      </w:r>
      <w:r w:rsidRPr="00F40755">
        <w:rPr>
          <w:rFonts w:ascii="GHEA Grapalat" w:hAnsi="GHEA Grapalat" w:cs="Sylfaen"/>
          <w:sz w:val="20"/>
          <w:lang w:val="ru-RU"/>
        </w:rPr>
        <w:t>Մինչևանգործությանժամկետըլրանալըկամառանցպայմանագիրկնքելու</w:t>
      </w:r>
      <w:r w:rsidRPr="00F40755">
        <w:rPr>
          <w:rFonts w:ascii="GHEA Grapalat" w:hAnsi="GHEA Grapalat" w:cs="Sylfaen"/>
          <w:sz w:val="20"/>
          <w:lang w:val="hy-AM"/>
        </w:rPr>
        <w:t xml:space="preserve"> կամ գնման ընթացակարգը չկայացած հայտարարելու </w:t>
      </w:r>
      <w:r w:rsidRPr="00F40755">
        <w:rPr>
          <w:rFonts w:ascii="GHEA Grapalat" w:hAnsi="GHEA Grapalat" w:cs="Sylfaen"/>
          <w:sz w:val="20"/>
          <w:lang w:val="ru-RU"/>
        </w:rPr>
        <w:t>մասինհայտարարությանհրապարակմանկնք</w:t>
      </w:r>
      <w:r w:rsidRPr="00F40755">
        <w:rPr>
          <w:rFonts w:ascii="GHEA Grapalat" w:hAnsi="GHEA Grapalat" w:cs="Sylfaen"/>
          <w:sz w:val="20"/>
        </w:rPr>
        <w:t>վ</w:t>
      </w:r>
      <w:r w:rsidRPr="00F40755">
        <w:rPr>
          <w:rFonts w:ascii="GHEA Grapalat" w:hAnsi="GHEA Grapalat" w:cs="Sylfaen"/>
          <w:sz w:val="20"/>
          <w:lang w:val="ru-RU"/>
        </w:rPr>
        <w:t>ածպայմանագիրնառոչինչէ։</w:t>
      </w:r>
    </w:p>
    <w:p w:rsidR="00583092" w:rsidRPr="006D2E03" w:rsidRDefault="00583092" w:rsidP="00EF3662">
      <w:pPr>
        <w:pStyle w:val="23"/>
        <w:spacing w:line="240" w:lineRule="auto"/>
        <w:ind w:firstLine="567"/>
        <w:rPr>
          <w:rFonts w:ascii="GHEA Grapalat" w:hAnsi="GHEA Grapalat" w:cs="Sylfaen"/>
          <w:szCs w:val="24"/>
          <w:lang w:val="es-ES"/>
        </w:rPr>
      </w:pPr>
    </w:p>
    <w:p w:rsidR="00583092" w:rsidRPr="00A71D81" w:rsidRDefault="00583092" w:rsidP="00EF3662">
      <w:pPr>
        <w:ind w:firstLine="567"/>
        <w:jc w:val="center"/>
        <w:rPr>
          <w:rFonts w:ascii="GHEA Grapalat" w:hAnsi="GHEA Grapalat"/>
          <w:b/>
          <w:sz w:val="20"/>
          <w:lang w:val="es-ES"/>
        </w:rPr>
      </w:pPr>
    </w:p>
    <w:p w:rsidR="000313A6" w:rsidRPr="00A71D81" w:rsidRDefault="00AA0AD8" w:rsidP="00EF3662">
      <w:pPr>
        <w:jc w:val="center"/>
        <w:rPr>
          <w:rFonts w:ascii="GHEA Grapalat" w:hAnsi="GHEA Grapalat" w:cs="Arial"/>
          <w:b/>
          <w:iCs/>
          <w:sz w:val="20"/>
          <w:lang w:val="af-ZA"/>
        </w:rPr>
      </w:pPr>
      <w:r w:rsidRPr="00A71D81">
        <w:rPr>
          <w:rFonts w:ascii="GHEA Grapalat" w:hAnsi="GHEA Grapalat"/>
          <w:b/>
          <w:iCs/>
          <w:sz w:val="20"/>
          <w:lang w:val="es-ES"/>
        </w:rPr>
        <w:t>9</w:t>
      </w:r>
      <w:r w:rsidR="008D5016" w:rsidRPr="00A71D81">
        <w:rPr>
          <w:rFonts w:ascii="GHEA Grapalat" w:hAnsi="GHEA Grapalat"/>
          <w:b/>
          <w:iCs/>
          <w:sz w:val="20"/>
          <w:lang w:val="af-ZA"/>
        </w:rPr>
        <w:t xml:space="preserve">. </w:t>
      </w:r>
      <w:r w:rsidR="008D5016" w:rsidRPr="00A71D81">
        <w:rPr>
          <w:rFonts w:ascii="GHEA Grapalat" w:hAnsi="GHEA Grapalat" w:cs="Sylfaen"/>
          <w:b/>
          <w:iCs/>
          <w:sz w:val="20"/>
          <w:lang w:val="af-ZA"/>
        </w:rPr>
        <w:t>ՊԱՅՄԱՆԱԳՐԻԿՆՔՈՒՄԸ</w:t>
      </w:r>
    </w:p>
    <w:p w:rsidR="00096865" w:rsidRPr="00A71D81" w:rsidRDefault="00096865" w:rsidP="00EF3662">
      <w:pPr>
        <w:jc w:val="center"/>
        <w:rPr>
          <w:rFonts w:ascii="GHEA Grapalat" w:hAnsi="GHEA Grapalat"/>
          <w:b/>
          <w:iCs/>
          <w:sz w:val="20"/>
          <w:lang w:val="af-ZA"/>
        </w:rPr>
      </w:pPr>
    </w:p>
    <w:p w:rsidR="00096865" w:rsidRPr="00A71D81" w:rsidRDefault="00AA0AD8" w:rsidP="00EF3662">
      <w:pPr>
        <w:ind w:firstLine="567"/>
        <w:jc w:val="both"/>
        <w:rPr>
          <w:rFonts w:ascii="GHEA Grapalat" w:hAnsi="GHEA Grapalat" w:cs="Sylfaen"/>
          <w:sz w:val="20"/>
          <w:lang w:val="af-ZA"/>
        </w:rPr>
      </w:pPr>
      <w:r w:rsidRPr="00A71D81">
        <w:rPr>
          <w:rFonts w:ascii="GHEA Grapalat" w:hAnsi="GHEA Grapalat"/>
          <w:iCs/>
          <w:sz w:val="20"/>
          <w:lang w:val="es-ES"/>
        </w:rPr>
        <w:t>9</w:t>
      </w:r>
      <w:r w:rsidR="00096865" w:rsidRPr="00A71D81">
        <w:rPr>
          <w:rFonts w:ascii="GHEA Grapalat" w:hAnsi="GHEA Grapalat"/>
          <w:iCs/>
          <w:sz w:val="20"/>
          <w:lang w:val="af-ZA"/>
        </w:rPr>
        <w:t xml:space="preserve">.1 </w:t>
      </w:r>
      <w:r w:rsidR="00096865" w:rsidRPr="00A71D81">
        <w:rPr>
          <w:rFonts w:ascii="GHEA Grapalat" w:hAnsi="GHEA Grapalat" w:cs="Sylfaen"/>
          <w:sz w:val="20"/>
          <w:lang w:val="ru-RU"/>
        </w:rPr>
        <w:t>Պայմանագիրկնքվումէհանձնաժողովիորոշմանհիմանվրա</w:t>
      </w:r>
      <w:r w:rsidR="00096865" w:rsidRPr="00A71D81">
        <w:rPr>
          <w:rFonts w:ascii="GHEA Grapalat" w:hAnsi="GHEA Grapalat" w:cs="Sylfaen"/>
          <w:sz w:val="20"/>
          <w:lang w:val="af-ZA"/>
        </w:rPr>
        <w:t xml:space="preserve">` </w:t>
      </w:r>
      <w:r w:rsidRPr="00A71D81">
        <w:rPr>
          <w:rFonts w:ascii="GHEA Grapalat" w:hAnsi="GHEA Grapalat" w:cs="Sylfaen"/>
          <w:sz w:val="20"/>
        </w:rPr>
        <w:t>պ</w:t>
      </w:r>
      <w:r w:rsidR="00096865" w:rsidRPr="00A71D81">
        <w:rPr>
          <w:rFonts w:ascii="GHEA Grapalat" w:hAnsi="GHEA Grapalat" w:cs="Sylfaen"/>
          <w:sz w:val="20"/>
          <w:lang w:val="ru-RU"/>
        </w:rPr>
        <w:t>ատվիրատուիկողմից</w:t>
      </w:r>
      <w:r w:rsidR="004D5671" w:rsidRPr="00A71D81">
        <w:rPr>
          <w:rFonts w:ascii="GHEA Grapalat" w:hAnsi="GHEA Grapalat" w:cs="Sylfaen"/>
          <w:sz w:val="20"/>
          <w:lang w:val="ru-RU"/>
        </w:rPr>
        <w:t>։</w:t>
      </w:r>
      <w:r w:rsidR="00096865" w:rsidRPr="00A71D81">
        <w:rPr>
          <w:rFonts w:ascii="GHEA Grapalat" w:hAnsi="GHEA Grapalat" w:cs="Sylfaen"/>
          <w:sz w:val="20"/>
          <w:lang w:val="ru-RU"/>
        </w:rPr>
        <w:t>Պայմանագիրըկնքվումէգրավոր</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մեկփաստաթուղթկազմելումիջոցով</w:t>
      </w:r>
      <w:r w:rsidR="004D5671" w:rsidRPr="00A71D81">
        <w:rPr>
          <w:rFonts w:ascii="GHEA Grapalat" w:hAnsi="GHEA Grapalat" w:cs="Sylfaen"/>
          <w:sz w:val="20"/>
          <w:lang w:val="ru-RU"/>
        </w:rPr>
        <w:t>։</w:t>
      </w:r>
    </w:p>
    <w:p w:rsidR="00EB6E54" w:rsidRPr="00A71D81" w:rsidRDefault="00AA0AD8" w:rsidP="00EF3662">
      <w:pPr>
        <w:ind w:firstLine="567"/>
        <w:jc w:val="both"/>
        <w:rPr>
          <w:rFonts w:ascii="GHEA Grapalat" w:hAnsi="GHEA Grapalat" w:cs="Sylfaen"/>
          <w:sz w:val="20"/>
          <w:lang w:val="af-ZA"/>
        </w:rPr>
      </w:pPr>
      <w:r w:rsidRPr="00A71D81">
        <w:rPr>
          <w:rFonts w:ascii="GHEA Grapalat" w:hAnsi="GHEA Grapalat" w:cs="Sylfaen"/>
          <w:sz w:val="20"/>
          <w:lang w:val="af-ZA"/>
        </w:rPr>
        <w:t>9</w:t>
      </w:r>
      <w:r w:rsidR="00096865" w:rsidRPr="00A71D81">
        <w:rPr>
          <w:rFonts w:ascii="GHEA Grapalat" w:hAnsi="GHEA Grapalat" w:cs="Sylfaen"/>
          <w:sz w:val="20"/>
          <w:lang w:val="af-ZA"/>
        </w:rPr>
        <w:t xml:space="preserve">.2 </w:t>
      </w:r>
      <w:r w:rsidR="00EB6E54" w:rsidRPr="00A71D81">
        <w:rPr>
          <w:rFonts w:ascii="GHEA Grapalat" w:hAnsi="GHEA Grapalat" w:cs="Sylfaen"/>
          <w:sz w:val="20"/>
          <w:lang w:val="ru-RU"/>
        </w:rPr>
        <w:t>Սույնհրավերի</w:t>
      </w:r>
      <w:r w:rsidR="005D3674" w:rsidRPr="00A71D81">
        <w:rPr>
          <w:rFonts w:ascii="GHEA Grapalat" w:hAnsi="GHEA Grapalat" w:cs="Sylfaen"/>
          <w:sz w:val="20"/>
          <w:lang w:val="af-ZA"/>
        </w:rPr>
        <w:t>1-</w:t>
      </w:r>
      <w:r w:rsidR="005D3674" w:rsidRPr="00A71D81">
        <w:rPr>
          <w:rFonts w:ascii="GHEA Grapalat" w:hAnsi="GHEA Grapalat" w:cs="Sylfaen"/>
          <w:sz w:val="20"/>
        </w:rPr>
        <w:t>ինմասի</w:t>
      </w:r>
      <w:r w:rsidRPr="00A71D81">
        <w:rPr>
          <w:rFonts w:ascii="GHEA Grapalat" w:hAnsi="GHEA Grapalat" w:cs="Sylfaen"/>
          <w:sz w:val="20"/>
          <w:lang w:val="af-ZA"/>
        </w:rPr>
        <w:t>8</w:t>
      </w:r>
      <w:r w:rsidR="003717D2" w:rsidRPr="00A71D81">
        <w:rPr>
          <w:rFonts w:ascii="GHEA Grapalat" w:hAnsi="GHEA Grapalat" w:cs="Sylfaen"/>
          <w:sz w:val="20"/>
          <w:lang w:val="hy-AM"/>
        </w:rPr>
        <w:t>.</w:t>
      </w:r>
      <w:r w:rsidR="00F96621" w:rsidRPr="00A71D81">
        <w:rPr>
          <w:rFonts w:ascii="GHEA Grapalat" w:hAnsi="GHEA Grapalat" w:cs="Sylfaen"/>
          <w:sz w:val="20"/>
          <w:lang w:val="af-ZA"/>
        </w:rPr>
        <w:t>2</w:t>
      </w:r>
      <w:r w:rsidR="00325647" w:rsidRPr="00A71D81">
        <w:rPr>
          <w:rFonts w:ascii="GHEA Grapalat" w:hAnsi="GHEA Grapalat" w:cs="Sylfaen"/>
          <w:sz w:val="20"/>
          <w:lang w:val="af-ZA"/>
        </w:rPr>
        <w:t>3</w:t>
      </w:r>
      <w:r w:rsidR="00EB6E54" w:rsidRPr="00A71D81">
        <w:rPr>
          <w:rFonts w:ascii="GHEA Grapalat" w:hAnsi="GHEA Grapalat" w:cs="Sylfaen"/>
          <w:sz w:val="20"/>
          <w:lang w:val="ru-RU"/>
        </w:rPr>
        <w:t>կետովսահմանվածանգործությանժամկետըլրանալունհաջորդողչոր</w:t>
      </w:r>
      <w:r w:rsidR="00D42D0A">
        <w:rPr>
          <w:rFonts w:ascii="GHEA Grapalat" w:hAnsi="GHEA Grapalat" w:cs="Sylfaen"/>
          <w:sz w:val="20"/>
          <w:lang w:val="hy-AM"/>
        </w:rPr>
        <w:t>րորդ</w:t>
      </w:r>
      <w:r w:rsidR="00EB6E54" w:rsidRPr="00A71D81">
        <w:rPr>
          <w:rFonts w:ascii="GHEA Grapalat" w:hAnsi="GHEA Grapalat" w:cs="Sylfaen"/>
          <w:sz w:val="20"/>
          <w:lang w:val="ru-RU"/>
        </w:rPr>
        <w:t>աշխատանքայինօր</w:t>
      </w:r>
      <w:r w:rsidR="00D42D0A">
        <w:rPr>
          <w:rFonts w:ascii="GHEA Grapalat" w:hAnsi="GHEA Grapalat" w:cs="Sylfaen"/>
          <w:sz w:val="20"/>
          <w:lang w:val="hy-AM"/>
        </w:rPr>
        <w:t>ը</w:t>
      </w:r>
      <w:r w:rsidRPr="00A71D81">
        <w:rPr>
          <w:rFonts w:ascii="GHEA Grapalat" w:hAnsi="GHEA Grapalat" w:cs="Sylfaen"/>
          <w:sz w:val="20"/>
        </w:rPr>
        <w:t>պ</w:t>
      </w:r>
      <w:r w:rsidR="00EB6E54" w:rsidRPr="00A71D81">
        <w:rPr>
          <w:rFonts w:ascii="GHEA Grapalat" w:hAnsi="GHEA Grapalat" w:cs="Sylfaen"/>
          <w:sz w:val="20"/>
          <w:lang w:val="ru-RU"/>
        </w:rPr>
        <w:t>ատվիրատունծանուցումէընտրված</w:t>
      </w:r>
      <w:r w:rsidR="005457B4" w:rsidRPr="00A71D81">
        <w:rPr>
          <w:rFonts w:ascii="GHEA Grapalat" w:hAnsi="GHEA Grapalat" w:cs="Sylfaen"/>
          <w:sz w:val="20"/>
        </w:rPr>
        <w:t>մ</w:t>
      </w:r>
      <w:r w:rsidR="00EB6E54" w:rsidRPr="00A71D81">
        <w:rPr>
          <w:rFonts w:ascii="GHEA Grapalat" w:hAnsi="GHEA Grapalat" w:cs="Sylfaen"/>
          <w:sz w:val="20"/>
          <w:lang w:val="ru-RU"/>
        </w:rPr>
        <w:t>ասնակցին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ներկայացնելովպայմանագիրկնքելուառաջարկըևպայմանագրինախագիծը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Ընդորում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պայմանագիրըկարողէկնքվելոչշուտ</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քանսույնհրավերի</w:t>
      </w:r>
      <w:r w:rsidR="005D3674" w:rsidRPr="00A71D81">
        <w:rPr>
          <w:rFonts w:ascii="GHEA Grapalat" w:hAnsi="GHEA Grapalat" w:cs="Sylfaen"/>
          <w:sz w:val="20"/>
          <w:lang w:val="af-ZA"/>
        </w:rPr>
        <w:t>1-</w:t>
      </w:r>
      <w:r w:rsidR="005D3674" w:rsidRPr="00A71D81">
        <w:rPr>
          <w:rFonts w:ascii="GHEA Grapalat" w:hAnsi="GHEA Grapalat" w:cs="Sylfaen"/>
          <w:sz w:val="20"/>
        </w:rPr>
        <w:t>ինմասի</w:t>
      </w:r>
      <w:r w:rsidRPr="00A71D81">
        <w:rPr>
          <w:rFonts w:ascii="GHEA Grapalat" w:hAnsi="GHEA Grapalat" w:cs="Sylfaen"/>
          <w:sz w:val="20"/>
          <w:lang w:val="af-ZA"/>
        </w:rPr>
        <w:t>8</w:t>
      </w:r>
      <w:r w:rsidR="003717D2" w:rsidRPr="00A71D81">
        <w:rPr>
          <w:rFonts w:ascii="GHEA Grapalat" w:hAnsi="GHEA Grapalat" w:cs="Sylfaen"/>
          <w:sz w:val="20"/>
          <w:lang w:val="hy-AM"/>
        </w:rPr>
        <w:t>.</w:t>
      </w:r>
      <w:r w:rsidR="00F96621" w:rsidRPr="00A71D81">
        <w:rPr>
          <w:rFonts w:ascii="GHEA Grapalat" w:hAnsi="GHEA Grapalat" w:cs="Sylfaen"/>
          <w:sz w:val="20"/>
          <w:lang w:val="af-ZA"/>
        </w:rPr>
        <w:t>2</w:t>
      </w:r>
      <w:r w:rsidR="00325647" w:rsidRPr="00A71D81">
        <w:rPr>
          <w:rFonts w:ascii="GHEA Grapalat" w:hAnsi="GHEA Grapalat" w:cs="Sylfaen"/>
          <w:sz w:val="20"/>
          <w:lang w:val="af-ZA"/>
        </w:rPr>
        <w:t>3</w:t>
      </w:r>
      <w:r w:rsidR="00EB6E54" w:rsidRPr="00A71D81">
        <w:rPr>
          <w:rFonts w:ascii="GHEA Grapalat" w:hAnsi="GHEA Grapalat" w:cs="Sylfaen"/>
          <w:sz w:val="20"/>
          <w:lang w:val="ru-RU"/>
        </w:rPr>
        <w:t>կետովսահմանվածանգործությանժամկետըլրանալուօրվանհաջորդող</w:t>
      </w:r>
      <w:r w:rsidR="00D42D0A">
        <w:rPr>
          <w:rFonts w:ascii="GHEA Grapalat" w:hAnsi="GHEA Grapalat" w:cs="Sylfaen"/>
          <w:sz w:val="20"/>
          <w:lang w:val="hy-AM"/>
        </w:rPr>
        <w:t>չորրորդ</w:t>
      </w:r>
      <w:r w:rsidR="00EB6E54" w:rsidRPr="00A71D81">
        <w:rPr>
          <w:rFonts w:ascii="GHEA Grapalat" w:hAnsi="GHEA Grapalat" w:cs="Sylfaen"/>
          <w:sz w:val="20"/>
          <w:lang w:val="ru-RU"/>
        </w:rPr>
        <w:t>աշխատանքայինօրը</w:t>
      </w:r>
      <w:r w:rsidR="00EB6E54" w:rsidRPr="00A71D81">
        <w:rPr>
          <w:rFonts w:ascii="GHEA Grapalat" w:hAnsi="GHEA Grapalat" w:cs="Sylfaen"/>
          <w:sz w:val="20"/>
          <w:lang w:val="af-ZA"/>
        </w:rPr>
        <w:t>:</w:t>
      </w:r>
    </w:p>
    <w:p w:rsidR="00F23A51" w:rsidRPr="00A71D81" w:rsidRDefault="00AA0AD8" w:rsidP="00EF3662">
      <w:pPr>
        <w:ind w:firstLine="567"/>
        <w:jc w:val="both"/>
        <w:rPr>
          <w:rFonts w:ascii="GHEA Grapalat" w:hAnsi="GHEA Grapalat" w:cs="Sylfaen"/>
          <w:sz w:val="20"/>
          <w:lang w:val="af-ZA"/>
        </w:rPr>
      </w:pPr>
      <w:r w:rsidRPr="00A71D81">
        <w:rPr>
          <w:rFonts w:ascii="GHEA Grapalat" w:hAnsi="GHEA Grapalat" w:cs="Sylfaen"/>
          <w:sz w:val="20"/>
          <w:lang w:val="af-ZA"/>
        </w:rPr>
        <w:t>9</w:t>
      </w:r>
      <w:r w:rsidR="003717D2" w:rsidRPr="00A71D81">
        <w:rPr>
          <w:rFonts w:ascii="GHEA Grapalat" w:hAnsi="GHEA Grapalat" w:cs="Sylfaen"/>
          <w:sz w:val="20"/>
          <w:lang w:val="hy-AM"/>
        </w:rPr>
        <w:t>.3</w:t>
      </w:r>
      <w:r w:rsidR="00EB6E54" w:rsidRPr="00A71D81">
        <w:rPr>
          <w:rFonts w:ascii="GHEA Grapalat" w:hAnsi="GHEA Grapalat" w:cs="Sylfaen"/>
          <w:sz w:val="20"/>
          <w:lang w:val="ru-RU"/>
        </w:rPr>
        <w:t>Ընտրված</w:t>
      </w:r>
      <w:r w:rsidRPr="00A71D81">
        <w:rPr>
          <w:rFonts w:ascii="GHEA Grapalat" w:hAnsi="GHEA Grapalat" w:cs="Sylfaen"/>
          <w:sz w:val="20"/>
        </w:rPr>
        <w:t>մ</w:t>
      </w:r>
      <w:r w:rsidR="00EB6E54" w:rsidRPr="00A71D81">
        <w:rPr>
          <w:rFonts w:ascii="GHEA Grapalat" w:hAnsi="GHEA Grapalat" w:cs="Sylfaen"/>
          <w:sz w:val="20"/>
          <w:lang w:val="ru-RU"/>
        </w:rPr>
        <w:t>ասնակցինպայմանագիրկնքելուառաջարկըևկնքվելիքպայմանագրինախագիծըհանձնաժողովիքարտուղարըտրամադրումէէլեկտրոնայինեղանակով</w:t>
      </w:r>
      <w:r w:rsidR="00EB6E54" w:rsidRPr="00A71D81">
        <w:rPr>
          <w:rFonts w:ascii="GHEA Grapalat" w:hAnsi="GHEA Grapalat" w:cs="Sylfaen"/>
          <w:sz w:val="20"/>
          <w:lang w:val="af-ZA"/>
        </w:rPr>
        <w:t xml:space="preserve">: </w:t>
      </w:r>
      <w:r w:rsidR="00443B7A" w:rsidRPr="00A71D81">
        <w:rPr>
          <w:rFonts w:ascii="GHEA Grapalat" w:hAnsi="GHEA Grapalat" w:cs="Sylfaen"/>
          <w:sz w:val="20"/>
          <w:lang w:val="ru-RU"/>
        </w:rPr>
        <w:t>Ընդորում</w:t>
      </w:r>
      <w:r w:rsidR="00EB6E54" w:rsidRPr="00A71D81">
        <w:rPr>
          <w:rFonts w:ascii="GHEA Grapalat" w:hAnsi="GHEA Grapalat" w:cs="Sylfaen"/>
          <w:sz w:val="20"/>
          <w:lang w:val="ru-RU"/>
        </w:rPr>
        <w:t>պայմանագրումներառվում</w:t>
      </w:r>
      <w:r w:rsidR="003B585C" w:rsidRPr="00A71D81">
        <w:rPr>
          <w:rFonts w:ascii="GHEA Grapalat" w:hAnsi="GHEA Grapalat" w:cs="Sylfaen"/>
          <w:sz w:val="20"/>
        </w:rPr>
        <w:t>է</w:t>
      </w:r>
      <w:r w:rsidR="00EB6E54" w:rsidRPr="00A71D81">
        <w:rPr>
          <w:rFonts w:ascii="GHEA Grapalat" w:hAnsi="GHEA Grapalat" w:cs="Sylfaen"/>
          <w:sz w:val="20"/>
          <w:lang w:val="ru-RU"/>
        </w:rPr>
        <w:t>ընտրվածմասնակցիկողմիցհայտովներկայացվածապրանքի</w:t>
      </w:r>
      <w:r w:rsidR="00137A5C" w:rsidRPr="00A71D81">
        <w:rPr>
          <w:rFonts w:ascii="GHEA Grapalat" w:hAnsi="GHEA Grapalat"/>
          <w:sz w:val="20"/>
          <w:szCs w:val="20"/>
          <w:lang w:val="hy-AM"/>
        </w:rPr>
        <w:t>ամբողջական նկարագիրը</w:t>
      </w:r>
      <w:r w:rsidR="00443B7A" w:rsidRPr="00A71D81">
        <w:rPr>
          <w:rFonts w:ascii="GHEA Grapalat" w:hAnsi="GHEA Grapalat" w:cs="Sylfaen"/>
          <w:sz w:val="20"/>
          <w:lang w:val="af-ZA"/>
        </w:rPr>
        <w:t xml:space="preserve">: </w:t>
      </w:r>
    </w:p>
    <w:p w:rsidR="00D42D0A" w:rsidRPr="006D2E03" w:rsidRDefault="00AA0AD8" w:rsidP="00D42D0A">
      <w:pPr>
        <w:ind w:firstLine="567"/>
        <w:jc w:val="both"/>
        <w:rPr>
          <w:rFonts w:ascii="GHEA Grapalat" w:hAnsi="GHEA Grapalat" w:cs="Sylfaen"/>
          <w:sz w:val="20"/>
          <w:lang w:val="hy-AM"/>
        </w:rPr>
      </w:pPr>
      <w:r w:rsidRPr="00A71D81">
        <w:rPr>
          <w:rFonts w:ascii="GHEA Grapalat" w:hAnsi="GHEA Grapalat" w:cs="Sylfaen"/>
          <w:sz w:val="20"/>
          <w:lang w:val="af-ZA"/>
        </w:rPr>
        <w:t>9</w:t>
      </w:r>
      <w:r w:rsidR="003717D2" w:rsidRPr="00A71D81">
        <w:rPr>
          <w:rFonts w:ascii="GHEA Grapalat" w:hAnsi="GHEA Grapalat" w:cs="Sylfaen"/>
          <w:sz w:val="20"/>
          <w:lang w:val="hy-AM"/>
        </w:rPr>
        <w:t>.</w:t>
      </w:r>
      <w:r w:rsidR="00325647" w:rsidRPr="00A71D81">
        <w:rPr>
          <w:rFonts w:ascii="GHEA Grapalat" w:hAnsi="GHEA Grapalat" w:cs="Sylfaen"/>
          <w:sz w:val="20"/>
          <w:lang w:val="af-ZA"/>
        </w:rPr>
        <w:t>4</w:t>
      </w:r>
      <w:r w:rsidR="00D42D0A" w:rsidRPr="005E1F72">
        <w:rPr>
          <w:rFonts w:ascii="GHEA Grapalat" w:hAnsi="GHEA Grapalat" w:cs="Sylfaen"/>
          <w:sz w:val="20"/>
          <w:lang w:val="hy-AM"/>
        </w:rPr>
        <w:t>Եթեընտրվածմասնակիցըպայմանագիրկնքելումասինծանուցումըևպայմանագրինախագիծ</w:t>
      </w:r>
      <w:r w:rsidR="00D42D0A" w:rsidRPr="006D2E03">
        <w:rPr>
          <w:rFonts w:ascii="GHEA Grapalat" w:hAnsi="GHEA Grapalat" w:cs="Sylfaen"/>
          <w:sz w:val="20"/>
          <w:lang w:val="hy-AM"/>
        </w:rPr>
        <w:t>ն</w:t>
      </w:r>
      <w:r w:rsidR="00D42D0A" w:rsidRPr="005E1F72">
        <w:rPr>
          <w:rFonts w:ascii="GHEA Grapalat" w:hAnsi="GHEA Grapalat" w:cs="Sylfaen"/>
          <w:sz w:val="20"/>
          <w:lang w:val="hy-AM"/>
        </w:rPr>
        <w:t>ստանալուցհետո</w:t>
      </w:r>
      <w:r w:rsidR="00D42D0A" w:rsidRPr="00FE7A56">
        <w:rPr>
          <w:rFonts w:ascii="GHEA Grapalat" w:hAnsi="GHEA Grapalat" w:cs="Sylfaen"/>
          <w:sz w:val="20"/>
          <w:lang w:val="af-ZA"/>
        </w:rPr>
        <w:t xml:space="preserve">` </w:t>
      </w:r>
      <w:r w:rsidR="00D42D0A" w:rsidRPr="00BA41C0">
        <w:rPr>
          <w:rFonts w:ascii="GHEA Grapalat" w:hAnsi="GHEA Grapalat" w:cs="Sylfaen"/>
          <w:sz w:val="20"/>
          <w:lang w:val="hy-AM"/>
        </w:rPr>
        <w:t xml:space="preserve">սույն հրավերի </w:t>
      </w:r>
      <w:r w:rsidR="00D42D0A" w:rsidRPr="002C0D78">
        <w:rPr>
          <w:rFonts w:ascii="GHEA Grapalat" w:hAnsi="GHEA Grapalat" w:cs="Sylfaen"/>
          <w:sz w:val="20"/>
          <w:lang w:val="hy-AM"/>
        </w:rPr>
        <w:t>10</w:t>
      </w:r>
      <w:r w:rsidR="00D42D0A" w:rsidRPr="009D4781">
        <w:rPr>
          <w:rFonts w:ascii="Cambria Math" w:hAnsi="Cambria Math" w:cs="Cambria Math"/>
          <w:sz w:val="20"/>
          <w:lang w:val="hy-AM"/>
        </w:rPr>
        <w:t>․</w:t>
      </w:r>
      <w:r w:rsidR="00D42D0A" w:rsidRPr="009D4781">
        <w:rPr>
          <w:rFonts w:ascii="GHEA Grapalat" w:hAnsi="GHEA Grapalat" w:cs="Sylfaen"/>
          <w:sz w:val="20"/>
          <w:lang w:val="hy-AM"/>
        </w:rPr>
        <w:t>1</w:t>
      </w:r>
      <w:r w:rsidR="00D42D0A" w:rsidRPr="00BA41C0">
        <w:rPr>
          <w:rFonts w:ascii="GHEA Grapalat" w:hAnsi="GHEA Grapalat" w:cs="GHEA Grapalat"/>
          <w:sz w:val="20"/>
          <w:lang w:val="hy-AM"/>
        </w:rPr>
        <w:t>կետով</w:t>
      </w:r>
      <w:r w:rsidR="00D42D0A" w:rsidRPr="00FE7A56">
        <w:rPr>
          <w:rFonts w:ascii="GHEA Grapalat" w:hAnsi="GHEA Grapalat" w:cs="Sylfaen"/>
          <w:sz w:val="20"/>
          <w:lang w:val="hy-AM"/>
        </w:rPr>
        <w:t xml:space="preserve"> նախատեսված ժամկետում</w:t>
      </w:r>
      <w:r w:rsidR="00D42D0A">
        <w:rPr>
          <w:rFonts w:ascii="GHEA Grapalat" w:hAnsi="GHEA Grapalat" w:cs="Sylfaen"/>
          <w:sz w:val="20"/>
          <w:lang w:val="hy-AM"/>
        </w:rPr>
        <w:t xml:space="preserve">, իսկ </w:t>
      </w:r>
      <w:r w:rsidR="00D42D0A" w:rsidRPr="00BA41C0">
        <w:rPr>
          <w:rFonts w:ascii="GHEA Grapalat" w:hAnsi="GHEA Grapalat" w:cs="Sylfaen"/>
          <w:sz w:val="20"/>
          <w:lang w:val="hy-AM"/>
        </w:rPr>
        <w:t>կնքվելիք պայմանագրի նախագծով</w:t>
      </w:r>
      <w:r w:rsidR="00D42D0A" w:rsidRPr="00BA41C0">
        <w:rPr>
          <w:rFonts w:ascii="Courier New" w:hAnsi="Courier New" w:cs="Courier New"/>
          <w:sz w:val="20"/>
          <w:lang w:val="hy-AM"/>
        </w:rPr>
        <w:t> </w:t>
      </w:r>
      <w:r w:rsidR="00D42D0A">
        <w:rPr>
          <w:rFonts w:ascii="GHEA Grapalat" w:hAnsi="GHEA Grapalat" w:cs="Sylfaen"/>
          <w:sz w:val="20"/>
          <w:lang w:val="hy-AM"/>
        </w:rPr>
        <w:t xml:space="preserve">կանխավճար նախատեսված լինելու դեպքում՝ 10 աշխատանքային օրվա ընթացքում </w:t>
      </w:r>
      <w:r w:rsidR="00D42D0A" w:rsidRPr="007E2C83">
        <w:rPr>
          <w:rFonts w:ascii="GHEA Grapalat" w:hAnsi="GHEA Grapalat" w:cs="Sylfaen"/>
          <w:sz w:val="20"/>
          <w:lang w:val="hy-AM"/>
        </w:rPr>
        <w:t>չիստորագրումպայմանագիրըև</w:t>
      </w:r>
      <w:r w:rsidR="00D42D0A" w:rsidRPr="007E2C83">
        <w:rPr>
          <w:rFonts w:ascii="GHEA Grapalat" w:hAnsi="GHEA Grapalat" w:cs="Sylfaen"/>
          <w:sz w:val="20"/>
          <w:lang w:val="af-ZA"/>
        </w:rPr>
        <w:t xml:space="preserve"> պ</w:t>
      </w:r>
      <w:r w:rsidR="00D42D0A" w:rsidRPr="006D2E03">
        <w:rPr>
          <w:rFonts w:ascii="GHEA Grapalat" w:hAnsi="GHEA Grapalat" w:cs="Sylfaen"/>
          <w:sz w:val="20"/>
          <w:lang w:val="hy-AM"/>
        </w:rPr>
        <w:t>ատվիրատուիններկայացնում</w:t>
      </w:r>
      <w:r w:rsidR="00D42D0A" w:rsidRPr="007E2C83">
        <w:rPr>
          <w:rFonts w:ascii="GHEA Grapalat" w:hAnsi="GHEA Grapalat" w:cs="Sylfaen"/>
          <w:sz w:val="20"/>
          <w:lang w:val="af-ZA"/>
        </w:rPr>
        <w:t xml:space="preserve"> որակավորման և </w:t>
      </w:r>
      <w:r w:rsidR="00D42D0A" w:rsidRPr="006D2E03">
        <w:rPr>
          <w:rFonts w:ascii="GHEA Grapalat" w:hAnsi="GHEA Grapalat" w:cs="Sylfaen"/>
          <w:sz w:val="20"/>
          <w:lang w:val="hy-AM"/>
        </w:rPr>
        <w:t>պայմանագրիապահովում</w:t>
      </w:r>
      <w:r w:rsidR="00D42D0A">
        <w:rPr>
          <w:rFonts w:ascii="GHEA Grapalat" w:hAnsi="GHEA Grapalat" w:cs="Sylfaen"/>
          <w:sz w:val="20"/>
          <w:lang w:val="hy-AM"/>
        </w:rPr>
        <w:t>ներ</w:t>
      </w:r>
      <w:r w:rsidR="00D42D0A" w:rsidRPr="006D2E03">
        <w:rPr>
          <w:rFonts w:ascii="GHEA Grapalat" w:hAnsi="GHEA Grapalat" w:cs="Sylfaen"/>
          <w:sz w:val="20"/>
          <w:lang w:val="hy-AM"/>
        </w:rPr>
        <w:t>ը</w:t>
      </w:r>
      <w:r w:rsidR="00D42D0A" w:rsidRPr="007E2C83">
        <w:rPr>
          <w:rFonts w:ascii="GHEA Grapalat" w:hAnsi="GHEA Grapalat" w:cs="Sylfaen"/>
          <w:sz w:val="20"/>
          <w:lang w:val="af-ZA"/>
        </w:rPr>
        <w:t>,</w:t>
      </w:r>
      <w:r w:rsidR="00D42D0A" w:rsidRPr="00680ED9">
        <w:rPr>
          <w:rFonts w:ascii="GHEA Grapalat" w:hAnsi="GHEA Grapalat" w:cs="Sylfaen"/>
          <w:sz w:val="20"/>
          <w:lang w:val="hy-AM"/>
        </w:rPr>
        <w:t>իսկ կնքվելիք պայմանագր</w:t>
      </w:r>
      <w:r w:rsidR="00D42D0A">
        <w:rPr>
          <w:rFonts w:ascii="GHEA Grapalat" w:hAnsi="GHEA Grapalat" w:cs="Sylfaen"/>
          <w:sz w:val="20"/>
          <w:lang w:val="hy-AM"/>
        </w:rPr>
        <w:t>ի նախագծով</w:t>
      </w:r>
      <w:r w:rsidR="00D42D0A" w:rsidRPr="00680ED9">
        <w:rPr>
          <w:rFonts w:ascii="GHEA Grapalat" w:hAnsi="GHEA Grapalat" w:cs="Sylfaen"/>
          <w:sz w:val="20"/>
          <w:lang w:val="hy-AM"/>
        </w:rPr>
        <w:t xml:space="preserve"> կանխավճար նախատեսված լինելու </w:t>
      </w:r>
      <w:r w:rsidR="00D42D0A">
        <w:rPr>
          <w:rFonts w:ascii="GHEA Grapalat" w:hAnsi="GHEA Grapalat" w:cs="Sylfaen"/>
          <w:sz w:val="20"/>
          <w:lang w:val="hy-AM"/>
        </w:rPr>
        <w:t xml:space="preserve">և ընտրված մասնակցի կողմից այդ պայմանն ընդունվելու </w:t>
      </w:r>
      <w:r w:rsidR="00D42D0A" w:rsidRPr="00680ED9">
        <w:rPr>
          <w:rFonts w:ascii="GHEA Grapalat" w:hAnsi="GHEA Grapalat" w:cs="Sylfaen"/>
          <w:sz w:val="20"/>
          <w:lang w:val="hy-AM"/>
        </w:rPr>
        <w:t>դեպքում նաև կանխավճարի ապահովումը,</w:t>
      </w:r>
      <w:r w:rsidR="00D42D0A" w:rsidRPr="007E2C83">
        <w:rPr>
          <w:rFonts w:ascii="GHEA Grapalat" w:hAnsi="GHEA Grapalat" w:cs="Sylfaen"/>
          <w:sz w:val="20"/>
          <w:lang w:val="hy-AM"/>
        </w:rPr>
        <w:t>ապա նա զրկվում է պայմանագիրը ստորագրելու իրավունքից։</w:t>
      </w:r>
    </w:p>
    <w:p w:rsidR="000313A6" w:rsidRPr="006D2E03" w:rsidRDefault="000313A6" w:rsidP="00EF3662">
      <w:pPr>
        <w:ind w:firstLine="567"/>
        <w:jc w:val="both"/>
        <w:rPr>
          <w:rFonts w:ascii="GHEA Grapalat" w:hAnsi="GHEA Grapalat" w:cs="Sylfaen"/>
          <w:sz w:val="20"/>
          <w:lang w:val="af-ZA"/>
        </w:rPr>
      </w:pPr>
      <w:r w:rsidRPr="00A71D81">
        <w:rPr>
          <w:rFonts w:ascii="GHEA Grapalat" w:hAnsi="GHEA Grapalat" w:cs="Sylfaen"/>
          <w:sz w:val="20"/>
          <w:lang w:val="hy-AM"/>
        </w:rPr>
        <w:t xml:space="preserve">Ընդորումընտրված մասնակցի կողմից հաստատված պայմանագրի նախագիծը </w:t>
      </w:r>
      <w:r w:rsidR="00A6756D" w:rsidRPr="006D2E03">
        <w:rPr>
          <w:rFonts w:ascii="GHEA Grapalat" w:hAnsi="GHEA Grapalat" w:cs="Sylfaen"/>
          <w:sz w:val="20"/>
          <w:lang w:val="hy-AM"/>
        </w:rPr>
        <w:t>պ</w:t>
      </w:r>
      <w:r w:rsidRPr="00A71D81">
        <w:rPr>
          <w:rFonts w:ascii="GHEA Grapalat" w:hAnsi="GHEA Grapalat" w:cs="Sylfaen"/>
          <w:sz w:val="20"/>
          <w:lang w:val="hy-AM"/>
        </w:rPr>
        <w:t xml:space="preserve">ատվիրատուին ներկայացվում է գրավոր և դրա ներկայացման գրությունը հաշվառվում է </w:t>
      </w:r>
      <w:r w:rsidR="00A6756D" w:rsidRPr="006D2E03">
        <w:rPr>
          <w:rFonts w:ascii="GHEA Grapalat" w:hAnsi="GHEA Grapalat" w:cs="Sylfaen"/>
          <w:sz w:val="20"/>
          <w:lang w:val="hy-AM"/>
        </w:rPr>
        <w:t>պ</w:t>
      </w:r>
      <w:r w:rsidRPr="00A71D81">
        <w:rPr>
          <w:rFonts w:ascii="GHEA Grapalat" w:hAnsi="GHEA Grapalat" w:cs="Sylfaen"/>
          <w:sz w:val="20"/>
          <w:lang w:val="hy-AM"/>
        </w:rPr>
        <w:t>ատվիրատուի փաստաթղթաշրջանառ</w:t>
      </w:r>
      <w:r w:rsidR="005F7C1D" w:rsidRPr="00A71D81">
        <w:rPr>
          <w:rFonts w:ascii="GHEA Grapalat" w:hAnsi="GHEA Grapalat" w:cs="Sylfaen"/>
          <w:sz w:val="20"/>
          <w:lang w:val="hy-AM"/>
        </w:rPr>
        <w:t xml:space="preserve">ության </w:t>
      </w:r>
      <w:r w:rsidR="005F7C1D" w:rsidRPr="006D2E03">
        <w:rPr>
          <w:rFonts w:ascii="GHEA Grapalat" w:hAnsi="GHEA Grapalat" w:cs="Sylfaen"/>
          <w:sz w:val="20"/>
          <w:lang w:val="hy-AM"/>
        </w:rPr>
        <w:t>համակարգում:  Պա</w:t>
      </w:r>
      <w:r w:rsidRPr="006D2E03">
        <w:rPr>
          <w:rFonts w:ascii="GHEA Grapalat" w:hAnsi="GHEA Grapalat" w:cs="Sylfaen"/>
          <w:sz w:val="20"/>
          <w:lang w:val="hy-AM"/>
        </w:rPr>
        <w:t>տվիրատուի ղեկավարի կողմից պայմանագրի նախագիծը հաստատվում է այդ իրավասության առաջացմանը հաջորդող երկու աշխատանքային օրվա ընթացքում</w:t>
      </w:r>
      <w:r w:rsidR="005D3674" w:rsidRPr="006D2E03">
        <w:rPr>
          <w:rFonts w:ascii="GHEA Grapalat" w:hAnsi="GHEA Grapalat" w:cs="Sylfaen"/>
          <w:sz w:val="20"/>
          <w:lang w:val="hy-AM"/>
        </w:rPr>
        <w:t>ևհաստատմանըհաջորդողաշխատանքայինօրըուղեկցողգրությամբտրամադրվումէընտրվածմասնակցին</w:t>
      </w:r>
      <w:r w:rsidRPr="006D2E03">
        <w:rPr>
          <w:rFonts w:ascii="GHEA Grapalat" w:hAnsi="GHEA Grapalat" w:cs="Sylfaen"/>
          <w:sz w:val="20"/>
          <w:lang w:val="hy-AM"/>
        </w:rPr>
        <w:t>:</w:t>
      </w:r>
    </w:p>
    <w:p w:rsidR="00D612BC" w:rsidRPr="00A71D81" w:rsidRDefault="00AA0AD8" w:rsidP="00EF3662">
      <w:pPr>
        <w:pStyle w:val="a3"/>
        <w:spacing w:line="240" w:lineRule="auto"/>
        <w:ind w:firstLine="567"/>
        <w:rPr>
          <w:rFonts w:ascii="GHEA Grapalat" w:hAnsi="GHEA Grapalat" w:cs="Sylfaen"/>
          <w:i w:val="0"/>
          <w:szCs w:val="24"/>
          <w:lang w:val="af-ZA"/>
        </w:rPr>
      </w:pPr>
      <w:r w:rsidRPr="006D2E03">
        <w:rPr>
          <w:rFonts w:ascii="GHEA Grapalat" w:hAnsi="GHEA Grapalat" w:cs="Sylfaen"/>
          <w:i w:val="0"/>
          <w:szCs w:val="24"/>
          <w:lang w:val="af-ZA"/>
        </w:rPr>
        <w:t>9</w:t>
      </w:r>
      <w:r w:rsidR="00D17258" w:rsidRPr="006D2E03">
        <w:rPr>
          <w:rFonts w:ascii="GHEA Grapalat" w:hAnsi="GHEA Grapalat" w:cs="Sylfaen"/>
          <w:i w:val="0"/>
          <w:szCs w:val="24"/>
          <w:lang w:val="af-ZA"/>
        </w:rPr>
        <w:t>.</w:t>
      </w:r>
      <w:r w:rsidR="00AE2768" w:rsidRPr="006D2E03">
        <w:rPr>
          <w:rFonts w:ascii="GHEA Grapalat" w:hAnsi="GHEA Grapalat" w:cs="Sylfaen"/>
          <w:i w:val="0"/>
          <w:szCs w:val="24"/>
          <w:lang w:val="af-ZA"/>
        </w:rPr>
        <w:t xml:space="preserve">5 </w:t>
      </w:r>
      <w:r w:rsidR="00096865" w:rsidRPr="006D2E03">
        <w:rPr>
          <w:rFonts w:ascii="GHEA Grapalat" w:hAnsi="GHEA Grapalat" w:cs="Sylfaen"/>
          <w:i w:val="0"/>
          <w:szCs w:val="24"/>
          <w:lang w:val="ru-RU"/>
        </w:rPr>
        <w:t>Մինչևսույնհրավերի</w:t>
      </w:r>
      <w:r w:rsidR="00447FFD" w:rsidRPr="006D2E03">
        <w:rPr>
          <w:rFonts w:ascii="GHEA Grapalat" w:hAnsi="GHEA Grapalat" w:cs="Sylfaen"/>
          <w:i w:val="0"/>
          <w:szCs w:val="24"/>
          <w:lang w:val="af-ZA"/>
        </w:rPr>
        <w:t xml:space="preserve">1-ին մասի </w:t>
      </w:r>
      <w:r w:rsidR="00A6756D" w:rsidRPr="006D2E03">
        <w:rPr>
          <w:rFonts w:ascii="GHEA Grapalat" w:hAnsi="GHEA Grapalat" w:cs="Sylfaen"/>
          <w:i w:val="0"/>
          <w:szCs w:val="24"/>
          <w:lang w:val="af-ZA"/>
        </w:rPr>
        <w:t>9</w:t>
      </w:r>
      <w:r w:rsidR="005B1DD6" w:rsidRPr="006D2E03">
        <w:rPr>
          <w:rFonts w:ascii="GHEA Grapalat" w:hAnsi="GHEA Grapalat" w:cs="Sylfaen"/>
          <w:i w:val="0"/>
          <w:szCs w:val="24"/>
          <w:lang w:val="hy-AM"/>
        </w:rPr>
        <w:t>.</w:t>
      </w:r>
      <w:r w:rsidR="00325647" w:rsidRPr="006D2E03">
        <w:rPr>
          <w:rFonts w:ascii="GHEA Grapalat" w:hAnsi="GHEA Grapalat" w:cs="Sylfaen"/>
          <w:i w:val="0"/>
          <w:szCs w:val="24"/>
          <w:lang w:val="af-ZA"/>
        </w:rPr>
        <w:t>4</w:t>
      </w:r>
      <w:r w:rsidR="00096865" w:rsidRPr="006D2E03">
        <w:rPr>
          <w:rFonts w:ascii="GHEA Grapalat" w:hAnsi="GHEA Grapalat" w:cs="Sylfaen"/>
          <w:i w:val="0"/>
          <w:szCs w:val="24"/>
          <w:lang w:val="ru-RU"/>
        </w:rPr>
        <w:t>կետով</w:t>
      </w:r>
      <w:r w:rsidR="00096865" w:rsidRPr="00A71D81">
        <w:rPr>
          <w:rFonts w:ascii="GHEA Grapalat" w:hAnsi="GHEA Grapalat" w:cs="Sylfaen"/>
          <w:i w:val="0"/>
          <w:szCs w:val="24"/>
          <w:lang w:val="ru-RU"/>
        </w:rPr>
        <w:t>նախատեսվածժամկետիավարտը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կողմերիհամաձայնությամբ</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կարողենպայմանագրինախագծումկատարվելփոփոխություններ</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սակայնդրանքչենկարողհանգեցնելգնմանառարկայիբնութագրերիփոփոխմանը</w:t>
      </w:r>
      <w:r w:rsidR="00096865" w:rsidRPr="00A71D81">
        <w:rPr>
          <w:rFonts w:ascii="GHEA Grapalat" w:hAnsi="GHEA Grapalat" w:cs="Sylfaen"/>
          <w:i w:val="0"/>
          <w:szCs w:val="24"/>
          <w:lang w:val="af-ZA"/>
        </w:rPr>
        <w:t xml:space="preserve">, </w:t>
      </w:r>
      <w:r w:rsidR="00D42D0A">
        <w:rPr>
          <w:rFonts w:ascii="GHEA Grapalat" w:hAnsi="GHEA Grapalat" w:cs="Sylfaen"/>
          <w:i w:val="0"/>
          <w:szCs w:val="24"/>
          <w:lang w:val="hy-AM"/>
        </w:rPr>
        <w:t>կանխավճարի չափի կամ</w:t>
      </w:r>
      <w:r w:rsidR="00096865" w:rsidRPr="00A71D81">
        <w:rPr>
          <w:rFonts w:ascii="GHEA Grapalat" w:hAnsi="GHEA Grapalat" w:cs="Sylfaen"/>
          <w:i w:val="0"/>
          <w:szCs w:val="24"/>
          <w:lang w:val="ru-RU"/>
        </w:rPr>
        <w:t>ընտրվածմասնակցիառաջարկածգնիավելացմանը</w:t>
      </w:r>
      <w:r w:rsidR="004D5671" w:rsidRPr="00A71D81">
        <w:rPr>
          <w:rFonts w:ascii="GHEA Grapalat" w:hAnsi="GHEA Grapalat" w:cs="Sylfaen"/>
          <w:i w:val="0"/>
          <w:szCs w:val="24"/>
          <w:lang w:val="ru-RU"/>
        </w:rPr>
        <w:t>։</w:t>
      </w:r>
    </w:p>
    <w:p w:rsidR="00096865" w:rsidRPr="00A71D81" w:rsidRDefault="00096865" w:rsidP="00EF3662">
      <w:pPr>
        <w:jc w:val="center"/>
        <w:rPr>
          <w:rFonts w:ascii="GHEA Grapalat" w:hAnsi="GHEA Grapalat"/>
          <w:b/>
          <w:iCs/>
          <w:sz w:val="20"/>
          <w:lang w:val="af-ZA"/>
        </w:rPr>
      </w:pPr>
    </w:p>
    <w:p w:rsidR="00096865" w:rsidRPr="00A71D81" w:rsidRDefault="00030D40" w:rsidP="00EF3662">
      <w:pPr>
        <w:jc w:val="center"/>
        <w:rPr>
          <w:rFonts w:ascii="GHEA Grapalat" w:hAnsi="GHEA Grapalat" w:cs="Arial"/>
          <w:b/>
          <w:iCs/>
          <w:sz w:val="20"/>
          <w:lang w:val="af-ZA"/>
        </w:rPr>
      </w:pPr>
      <w:r w:rsidRPr="00A71D81">
        <w:rPr>
          <w:rFonts w:ascii="GHEA Grapalat" w:hAnsi="GHEA Grapalat"/>
          <w:b/>
          <w:iCs/>
          <w:sz w:val="20"/>
          <w:lang w:val="af-ZA"/>
        </w:rPr>
        <w:t>10</w:t>
      </w:r>
      <w:r w:rsidR="008D5016" w:rsidRPr="00A71D81">
        <w:rPr>
          <w:rFonts w:ascii="GHEA Grapalat" w:hAnsi="GHEA Grapalat"/>
          <w:b/>
          <w:iCs/>
          <w:sz w:val="20"/>
          <w:lang w:val="af-ZA"/>
        </w:rPr>
        <w:t xml:space="preserve">. </w:t>
      </w:r>
      <w:r w:rsidR="00E2245F" w:rsidRPr="00A71D81">
        <w:rPr>
          <w:rFonts w:ascii="GHEA Grapalat" w:hAnsi="GHEA Grapalat" w:cs="Sylfaen"/>
          <w:b/>
          <w:iCs/>
          <w:sz w:val="20"/>
          <w:lang w:val="hy-AM"/>
        </w:rPr>
        <w:t>ՈՐԱԿԱՎՈՐՄԱՆԵՎ</w:t>
      </w:r>
      <w:r w:rsidR="008D5016" w:rsidRPr="00A71D81">
        <w:rPr>
          <w:rFonts w:ascii="GHEA Grapalat" w:hAnsi="GHEA Grapalat" w:cs="Sylfaen"/>
          <w:b/>
          <w:iCs/>
          <w:sz w:val="20"/>
          <w:lang w:val="af-ZA"/>
        </w:rPr>
        <w:t>ՊԱՅՄԱՆԱԳՐԻԱՊԱՀՈՎՈՒՄ</w:t>
      </w:r>
      <w:r w:rsidR="00E2245F" w:rsidRPr="00A71D81">
        <w:rPr>
          <w:rFonts w:ascii="GHEA Grapalat" w:hAnsi="GHEA Grapalat" w:cs="Sylfaen"/>
          <w:b/>
          <w:iCs/>
          <w:sz w:val="20"/>
          <w:lang w:val="hy-AM"/>
        </w:rPr>
        <w:t>ՆԵՐ</w:t>
      </w:r>
      <w:r w:rsidR="008D5016" w:rsidRPr="00A71D81">
        <w:rPr>
          <w:rFonts w:ascii="GHEA Grapalat" w:hAnsi="GHEA Grapalat" w:cs="Sylfaen"/>
          <w:b/>
          <w:iCs/>
          <w:sz w:val="20"/>
          <w:lang w:val="af-ZA"/>
        </w:rPr>
        <w:t>Ը</w:t>
      </w:r>
    </w:p>
    <w:p w:rsidR="00096865" w:rsidRPr="00A71D81" w:rsidRDefault="00096865" w:rsidP="00EF3662">
      <w:pPr>
        <w:jc w:val="center"/>
        <w:rPr>
          <w:rFonts w:ascii="GHEA Grapalat" w:hAnsi="GHEA Grapalat"/>
          <w:b/>
          <w:iCs/>
          <w:sz w:val="20"/>
          <w:lang w:val="af-ZA"/>
        </w:rPr>
      </w:pPr>
    </w:p>
    <w:p w:rsidR="00096865" w:rsidRPr="00A71D81" w:rsidRDefault="00030D40" w:rsidP="00EF3662">
      <w:pPr>
        <w:ind w:firstLine="567"/>
        <w:jc w:val="both"/>
        <w:rPr>
          <w:rFonts w:ascii="GHEA Grapalat" w:hAnsi="GHEA Grapalat" w:cs="Sylfaen"/>
          <w:sz w:val="20"/>
          <w:lang w:val="af-ZA"/>
        </w:rPr>
      </w:pPr>
      <w:r w:rsidRPr="00A71D81">
        <w:rPr>
          <w:rFonts w:ascii="GHEA Grapalat" w:hAnsi="GHEA Grapalat"/>
          <w:iCs/>
          <w:sz w:val="20"/>
          <w:lang w:val="af-ZA"/>
        </w:rPr>
        <w:t>10</w:t>
      </w:r>
      <w:r w:rsidR="00096865" w:rsidRPr="00A71D81">
        <w:rPr>
          <w:rFonts w:ascii="GHEA Grapalat" w:hAnsi="GHEA Grapalat"/>
          <w:iCs/>
          <w:sz w:val="20"/>
          <w:lang w:val="af-ZA"/>
        </w:rPr>
        <w:t>.</w:t>
      </w:r>
      <w:r w:rsidR="00096865" w:rsidRPr="00A71D81">
        <w:rPr>
          <w:rFonts w:ascii="GHEA Grapalat" w:hAnsi="GHEA Grapalat" w:cs="Sylfaen"/>
          <w:sz w:val="20"/>
          <w:lang w:val="af-ZA"/>
        </w:rPr>
        <w:t xml:space="preserve">1 </w:t>
      </w:r>
      <w:r w:rsidR="00A161E3" w:rsidRPr="00532617">
        <w:rPr>
          <w:rFonts w:ascii="GHEA Grapalat" w:hAnsi="GHEA Grapalat" w:cs="Sylfaen"/>
          <w:sz w:val="20"/>
          <w:lang w:val="hy-AM"/>
        </w:rPr>
        <w:t>Որակավորմանևպ</w:t>
      </w:r>
      <w:r w:rsidR="00A161E3" w:rsidRPr="00532617">
        <w:rPr>
          <w:rFonts w:ascii="GHEA Grapalat" w:hAnsi="GHEA Grapalat" w:cs="Sylfaen"/>
          <w:sz w:val="20"/>
          <w:lang w:val="ru-RU"/>
        </w:rPr>
        <w:t>այմանագրիապահովում</w:t>
      </w:r>
      <w:r w:rsidR="00A161E3" w:rsidRPr="00532617">
        <w:rPr>
          <w:rFonts w:ascii="GHEA Grapalat" w:hAnsi="GHEA Grapalat" w:cs="Sylfaen"/>
          <w:sz w:val="20"/>
          <w:lang w:val="hy-AM"/>
        </w:rPr>
        <w:t>ները</w:t>
      </w:r>
      <w:r w:rsidR="00A161E3" w:rsidRPr="00532617">
        <w:rPr>
          <w:rFonts w:ascii="GHEA Grapalat" w:hAnsi="GHEA Grapalat" w:cs="Sylfaen"/>
          <w:sz w:val="20"/>
          <w:lang w:val="ru-RU"/>
        </w:rPr>
        <w:t>ներկայացնելուպահանջիհիմանվրա</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ru-RU"/>
        </w:rPr>
        <w:t>այն</w:t>
      </w:r>
      <w:r w:rsidR="00A161E3" w:rsidRPr="008960F6">
        <w:rPr>
          <w:rFonts w:ascii="GHEA Grapalat" w:hAnsi="GHEA Grapalat" w:cs="Sylfaen"/>
          <w:sz w:val="20"/>
          <w:lang w:val="ru-RU"/>
        </w:rPr>
        <w:t>ստանալու</w:t>
      </w:r>
      <w:r w:rsidR="00A161E3" w:rsidRPr="003B269F">
        <w:rPr>
          <w:rFonts w:ascii="GHEA Grapalat" w:hAnsi="GHEA Grapalat" w:cs="Sylfaen"/>
          <w:sz w:val="20"/>
          <w:lang w:val="ru-RU"/>
        </w:rPr>
        <w:t>օրվանից</w:t>
      </w:r>
      <w:r w:rsidR="009D62B8">
        <w:rPr>
          <w:rFonts w:ascii="GHEA Grapalat" w:hAnsi="GHEA Grapalat" w:cs="Sylfaen"/>
          <w:sz w:val="20"/>
          <w:lang w:val="hy-AM"/>
        </w:rPr>
        <w:t xml:space="preserve">հետո </w:t>
      </w:r>
      <w:r w:rsidR="00A161E3" w:rsidRPr="003B269F">
        <w:rPr>
          <w:rFonts w:ascii="GHEA Grapalat" w:hAnsi="GHEA Grapalat" w:cs="Sylfaen"/>
          <w:sz w:val="20"/>
          <w:lang w:val="hy-AM"/>
        </w:rPr>
        <w:t xml:space="preserve">5 </w:t>
      </w:r>
      <w:r w:rsidR="00A161E3" w:rsidRPr="00507CF0">
        <w:rPr>
          <w:rFonts w:ascii="GHEA Grapalat" w:hAnsi="GHEA Grapalat" w:cs="Sylfaen"/>
          <w:sz w:val="20"/>
          <w:lang w:val="af-ZA"/>
        </w:rPr>
        <w:t xml:space="preserve">աշխատանքային </w:t>
      </w:r>
      <w:r w:rsidR="00A161E3" w:rsidRPr="00507CF0">
        <w:rPr>
          <w:rFonts w:ascii="GHEA Grapalat" w:hAnsi="GHEA Grapalat" w:cs="Sylfaen"/>
          <w:sz w:val="20"/>
          <w:lang w:val="ru-RU"/>
        </w:rPr>
        <w:t>օրվա</w:t>
      </w:r>
      <w:r w:rsidR="00A161E3" w:rsidRPr="00EF056B">
        <w:rPr>
          <w:rFonts w:ascii="GHEA Grapalat" w:hAnsi="GHEA Grapalat" w:cs="Sylfaen"/>
          <w:sz w:val="20"/>
          <w:lang w:val="ru-RU"/>
        </w:rPr>
        <w:t>ընթացքում</w:t>
      </w:r>
      <w:r w:rsidR="00A161E3" w:rsidRPr="00675DB0">
        <w:rPr>
          <w:rFonts w:ascii="GHEA Grapalat" w:hAnsi="GHEA Grapalat" w:cs="Sylfaen"/>
          <w:sz w:val="20"/>
          <w:lang w:val="af-ZA"/>
        </w:rPr>
        <w:t xml:space="preserve">, </w:t>
      </w:r>
      <w:r w:rsidR="00A161E3" w:rsidRPr="00675DB0">
        <w:rPr>
          <w:rFonts w:ascii="GHEA Grapalat" w:hAnsi="GHEA Grapalat" w:cs="Sylfaen"/>
          <w:sz w:val="20"/>
          <w:lang w:val="ru-RU"/>
        </w:rPr>
        <w:t>ընտրված</w:t>
      </w:r>
      <w:r w:rsidR="00A161E3" w:rsidRPr="00B85339">
        <w:rPr>
          <w:rFonts w:ascii="GHEA Grapalat" w:hAnsi="GHEA Grapalat" w:cs="Sylfaen"/>
          <w:sz w:val="20"/>
          <w:lang w:val="ru-RU"/>
        </w:rPr>
        <w:t>մասնակիցը</w:t>
      </w:r>
      <w:r w:rsidR="00A161E3" w:rsidRPr="00840613">
        <w:rPr>
          <w:rFonts w:ascii="GHEA Grapalat" w:hAnsi="GHEA Grapalat" w:cs="Sylfaen"/>
          <w:sz w:val="20"/>
          <w:lang w:val="ru-RU"/>
        </w:rPr>
        <w:t>պարտավոր</w:t>
      </w:r>
      <w:r w:rsidR="00A161E3" w:rsidRPr="006D2E03">
        <w:rPr>
          <w:rFonts w:ascii="GHEA Grapalat" w:hAnsi="GHEA Grapalat" w:cs="Sylfaen"/>
          <w:sz w:val="20"/>
          <w:lang w:val="ru-RU"/>
        </w:rPr>
        <w:t>էներկայացնել</w:t>
      </w:r>
      <w:r w:rsidR="00A161E3" w:rsidRPr="006D2E03">
        <w:rPr>
          <w:rFonts w:ascii="GHEA Grapalat" w:hAnsi="GHEA Grapalat" w:cs="Sylfaen"/>
          <w:sz w:val="20"/>
          <w:lang w:val="hy-AM"/>
        </w:rPr>
        <w:t>որակավորմանև</w:t>
      </w:r>
      <w:r w:rsidR="00A161E3" w:rsidRPr="006D2E03">
        <w:rPr>
          <w:rFonts w:ascii="GHEA Grapalat" w:hAnsi="GHEA Grapalat" w:cs="Sylfaen"/>
          <w:sz w:val="20"/>
          <w:lang w:val="ru-RU"/>
        </w:rPr>
        <w:t>պայմանագրիապահովում</w:t>
      </w:r>
      <w:r w:rsidR="00A161E3" w:rsidRPr="006D2E03">
        <w:rPr>
          <w:rFonts w:ascii="GHEA Grapalat" w:hAnsi="GHEA Grapalat" w:cs="Sylfaen"/>
          <w:sz w:val="20"/>
          <w:lang w:val="hy-AM"/>
        </w:rPr>
        <w:t>ներ</w:t>
      </w:r>
      <w:r w:rsidR="00A161E3" w:rsidRPr="006D2E03">
        <w:rPr>
          <w:rFonts w:ascii="GHEA Grapalat" w:hAnsi="GHEA Grapalat" w:cs="Sylfaen"/>
          <w:sz w:val="20"/>
          <w:lang w:val="ru-RU"/>
        </w:rPr>
        <w:t>։</w:t>
      </w:r>
      <w:r w:rsidR="00A161E3" w:rsidRPr="006D2E03">
        <w:rPr>
          <w:rFonts w:ascii="GHEA Grapalat" w:hAnsi="GHEA Grapalat" w:cs="Sylfaen"/>
          <w:sz w:val="20"/>
          <w:lang w:val="hy-AM"/>
        </w:rPr>
        <w:t>Եթե ապահովումը ներկայացվում է բանկային երաշխիքի ձևով, ապա սույն կետով նախատեսված ժամկետը սահմանվում է 10 աշխատանքային օր։ Ընտրվածմասնակցիհետպայմանագիրկնքվումէ</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 xml:space="preserve">եթեվերջինսներկայացնումէորակավորման ևպայմանագրի </w:t>
      </w:r>
      <w:r w:rsidR="00A161E3" w:rsidRPr="006D2E03">
        <w:rPr>
          <w:rFonts w:ascii="GHEA Grapalat" w:hAnsi="GHEA Grapalat" w:cs="Sylfaen"/>
          <w:sz w:val="20"/>
          <w:lang w:val="af-ZA"/>
        </w:rPr>
        <w:t>(</w:t>
      </w:r>
      <w:r w:rsidR="00A161E3" w:rsidRPr="006D2E03">
        <w:rPr>
          <w:rFonts w:ascii="GHEA Grapalat" w:hAnsi="GHEA Grapalat" w:cs="Sylfaen"/>
          <w:sz w:val="20"/>
          <w:lang w:val="hy-AM"/>
        </w:rPr>
        <w:t>կանխավճարի</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 xml:space="preserve"> ապահովումները:</w:t>
      </w:r>
      <w:r w:rsidR="00532617" w:rsidRPr="006D2E03">
        <w:rPr>
          <w:rFonts w:ascii="GHEA Grapalat" w:hAnsi="GHEA Grapalat" w:cs="Sylfaen"/>
          <w:sz w:val="20"/>
          <w:vertAlign w:val="superscript"/>
          <w:lang w:val="hy-AM"/>
        </w:rPr>
        <w:t>11.1</w:t>
      </w:r>
    </w:p>
    <w:p w:rsidR="00BA7FAD" w:rsidRPr="00A71D81" w:rsidRDefault="00AD6D6A" w:rsidP="00CF12EE">
      <w:pPr>
        <w:ind w:firstLine="567"/>
        <w:jc w:val="both"/>
        <w:rPr>
          <w:rFonts w:ascii="GHEA Grapalat" w:hAnsi="GHEA Grapalat" w:cs="Arial"/>
          <w:sz w:val="20"/>
          <w:lang w:val="hy-AM"/>
        </w:rPr>
      </w:pPr>
      <w:r w:rsidRPr="00A71D81">
        <w:rPr>
          <w:rFonts w:ascii="GHEA Grapalat" w:hAnsi="GHEA Grapalat" w:cs="Sylfaen"/>
          <w:sz w:val="20"/>
          <w:lang w:val="hy-AM"/>
        </w:rPr>
        <w:t>10.2</w:t>
      </w:r>
      <w:r w:rsidR="0074145B" w:rsidRPr="006D339C">
        <w:rPr>
          <w:rFonts w:ascii="GHEA Grapalat" w:hAnsi="GHEA Grapalat" w:cs="Sylfaen"/>
          <w:sz w:val="20"/>
          <w:lang w:val="hy-AM"/>
        </w:rPr>
        <w:t>Որակավորմանապահովմանչափըհավասարէ</w:t>
      </w:r>
      <w:r w:rsidR="00A161E3">
        <w:rPr>
          <w:rFonts w:ascii="GHEA Grapalat" w:hAnsi="GHEA Grapalat" w:cs="Sylfaen"/>
          <w:sz w:val="20"/>
          <w:lang w:val="hy-AM"/>
        </w:rPr>
        <w:t xml:space="preserve"> սույն</w:t>
      </w:r>
      <w:r w:rsidR="00A161E3" w:rsidRPr="00BA41C0">
        <w:rPr>
          <w:rFonts w:ascii="GHEA Grapalat" w:hAnsi="GHEA Grapalat" w:cs="Sylfaen"/>
          <w:sz w:val="20"/>
          <w:lang w:val="hy-AM"/>
        </w:rPr>
        <w:t xml:space="preserve"> ընթացակարգի շրջանակում գնվելիք ապրանքի գնման գնի </w:t>
      </w:r>
      <w:r w:rsidR="005A72DB" w:rsidRPr="00A71D81">
        <w:rPr>
          <w:rFonts w:ascii="GHEA Grapalat" w:hAnsi="GHEA Grapalat" w:cs="Sylfaen"/>
          <w:sz w:val="20"/>
          <w:lang w:val="hy-AM"/>
        </w:rPr>
        <w:t>15 տոկոսին</w:t>
      </w:r>
      <w:r w:rsidR="0074145B" w:rsidRPr="00A71D81">
        <w:rPr>
          <w:rFonts w:ascii="GHEA Grapalat" w:hAnsi="GHEA Grapalat" w:cs="Sylfaen"/>
          <w:sz w:val="20"/>
          <w:lang w:val="af-ZA"/>
        </w:rPr>
        <w:t>:</w:t>
      </w:r>
      <w:r w:rsidR="00A161E3">
        <w:rPr>
          <w:rFonts w:ascii="GHEA Grapalat" w:hAnsi="GHEA Grapalat" w:cs="Sylfaen"/>
          <w:sz w:val="20"/>
          <w:lang w:val="hy-AM"/>
        </w:rPr>
        <w:t xml:space="preserve">  Եթե ապրանքի գնման գինը պակաս է կնքվելիք պայմանագրի գնից, ապա որակավորման ապահովման չափը հաշվարկվում է պայմանագրի գնի նկատմամբ։ </w:t>
      </w:r>
      <w:r w:rsidR="00F96621" w:rsidRPr="006D2E03">
        <w:rPr>
          <w:rFonts w:ascii="GHEA Grapalat" w:hAnsi="GHEA Grapalat" w:cs="Sylfaen"/>
          <w:sz w:val="20"/>
          <w:lang w:val="hy-AM"/>
        </w:rPr>
        <w:t>Որակավորմանապահովումըներկայացվումէ</w:t>
      </w:r>
      <w:r w:rsidR="005A72DB" w:rsidRPr="006D2E03">
        <w:rPr>
          <w:rFonts w:ascii="GHEA Grapalat" w:hAnsi="GHEA Grapalat" w:cs="Sylfaen"/>
          <w:sz w:val="20"/>
          <w:lang w:val="hy-AM"/>
        </w:rPr>
        <w:t>տուժանքի</w:t>
      </w:r>
      <w:r w:rsidR="005A72DB" w:rsidRPr="00A71D81">
        <w:rPr>
          <w:rFonts w:ascii="GHEA Grapalat" w:hAnsi="GHEA Grapalat" w:cs="Sylfaen"/>
          <w:sz w:val="20"/>
          <w:lang w:val="af-ZA"/>
        </w:rPr>
        <w:t>(</w:t>
      </w:r>
      <w:r w:rsidR="005A72DB" w:rsidRPr="00A71D81">
        <w:rPr>
          <w:rFonts w:ascii="GHEA Grapalat" w:hAnsi="GHEA Grapalat" w:cs="Sylfaen"/>
          <w:sz w:val="20"/>
          <w:lang w:val="hy-AM"/>
        </w:rPr>
        <w:t>հավելված 4․2</w:t>
      </w:r>
      <w:r w:rsidR="005A72DB" w:rsidRPr="00A71D81">
        <w:rPr>
          <w:rFonts w:ascii="GHEA Grapalat" w:hAnsi="GHEA Grapalat" w:cs="Sylfaen"/>
          <w:sz w:val="20"/>
          <w:lang w:val="af-ZA"/>
        </w:rPr>
        <w:t>)</w:t>
      </w:r>
      <w:r w:rsidR="005A72DB" w:rsidRPr="006D2E03">
        <w:rPr>
          <w:rFonts w:ascii="GHEA Grapalat" w:hAnsi="GHEA Grapalat" w:cs="Sylfaen"/>
          <w:sz w:val="20"/>
          <w:lang w:val="hy-AM"/>
        </w:rPr>
        <w:t>կամկանխիկփողի</w:t>
      </w:r>
      <w:r w:rsidR="005A72DB" w:rsidRPr="00A71D81">
        <w:rPr>
          <w:rFonts w:ascii="GHEA Grapalat" w:hAnsi="GHEA Grapalat" w:cs="Sylfaen"/>
          <w:sz w:val="20"/>
          <w:lang w:val="af-ZA"/>
        </w:rPr>
        <w:t xml:space="preserve">, </w:t>
      </w:r>
    </w:p>
    <w:p w:rsidR="00BA7FAD" w:rsidRPr="00A71D81" w:rsidRDefault="00BA7FAD" w:rsidP="00BA7FAD">
      <w:pPr>
        <w:ind w:firstLine="567"/>
        <w:jc w:val="both"/>
        <w:rPr>
          <w:rFonts w:ascii="GHEA Grapalat" w:hAnsi="GHEA Grapalat" w:cs="Arial"/>
          <w:sz w:val="20"/>
          <w:lang w:val="hy-AM"/>
        </w:rPr>
      </w:pPr>
      <w:r w:rsidRPr="00A71D81">
        <w:rPr>
          <w:rFonts w:ascii="GHEA Grapalat" w:hAnsi="GHEA Grapalat" w:cs="Arial"/>
          <w:sz w:val="20"/>
          <w:lang w:val="hy-AM"/>
        </w:rPr>
        <w:t>Եթեգնման ընթացակարգը կազմակերպված է չափաբաժիններով և մասնակիցը ընտրված մասնակից է ճանաչվում մեկից ավելի չափաբաժինների մասով</w:t>
      </w:r>
      <w:r w:rsidR="005A72DB" w:rsidRPr="00A71D81">
        <w:rPr>
          <w:rFonts w:ascii="GHEA Grapalat" w:hAnsi="GHEA Grapalat" w:cs="Arial"/>
          <w:sz w:val="20"/>
          <w:lang w:val="hy-AM"/>
        </w:rPr>
        <w:t xml:space="preserve">, </w:t>
      </w:r>
      <w:r w:rsidR="005A72DB" w:rsidRPr="00A71D81">
        <w:rPr>
          <w:rFonts w:ascii="GHEA Grapalat" w:hAnsi="GHEA Grapalat" w:cs="Sylfaen"/>
          <w:sz w:val="20"/>
          <w:lang w:val="hy-AM"/>
        </w:rPr>
        <w:t>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ներկայացվելու դեպքում դրա գումարը հաշվարկվում է</w:t>
      </w:r>
      <w:r w:rsidR="00A161E3" w:rsidRPr="00BA41C0">
        <w:rPr>
          <w:rFonts w:ascii="GHEA Grapalat" w:hAnsi="GHEA Grapalat" w:cs="Sylfaen"/>
          <w:sz w:val="20"/>
          <w:lang w:val="hy-AM"/>
        </w:rPr>
        <w:t>ներկայացված չափաբաժինների գնման գների հանրագումարի նկատմամբ</w:t>
      </w:r>
      <w:r w:rsidR="00A161E3">
        <w:rPr>
          <w:rFonts w:ascii="GHEA Grapalat" w:hAnsi="GHEA Grapalat" w:cs="Sylfaen"/>
          <w:sz w:val="20"/>
          <w:lang w:val="hy-AM"/>
        </w:rPr>
        <w:t>՝</w:t>
      </w:r>
      <w:r w:rsidR="00A161E3" w:rsidRPr="00BA41C0">
        <w:rPr>
          <w:rFonts w:ascii="GHEA Grapalat" w:hAnsi="GHEA Grapalat" w:cs="Sylfaen"/>
          <w:sz w:val="20"/>
          <w:lang w:val="hy-AM"/>
        </w:rPr>
        <w:t xml:space="preserve"> հաշվի առնելով Կարգի 32-րդ կետի 1-ին ենթակետի «գ» պարբերության  պահանջները</w:t>
      </w:r>
      <w:r w:rsidR="00A161E3" w:rsidRPr="006F76DB">
        <w:rPr>
          <w:rFonts w:ascii="GHEA Grapalat" w:hAnsi="GHEA Grapalat" w:cs="Sylfaen"/>
          <w:sz w:val="20"/>
          <w:lang w:val="hy-AM"/>
        </w:rPr>
        <w:t>:</w:t>
      </w:r>
      <w:r w:rsidRPr="00A71D81">
        <w:rPr>
          <w:rFonts w:ascii="GHEA Grapalat" w:hAnsi="GHEA Grapalat"/>
          <w:sz w:val="20"/>
          <w:szCs w:val="20"/>
          <w:lang w:val="hy-AM"/>
        </w:rPr>
        <w:t>Կանխիկփողիձևովներկայացված</w:t>
      </w:r>
      <w:r w:rsidRPr="00A71D81">
        <w:rPr>
          <w:rFonts w:ascii="GHEA Grapalat" w:hAnsi="GHEA Grapalat" w:cs="Arial"/>
          <w:sz w:val="20"/>
          <w:lang w:val="hy-AM"/>
        </w:rPr>
        <w:t>որակավորման ապահովումը պետք է փոխանցվի Կենտրոնական գանձապետարանում լիազորված մարմնի անվամբ բացված «900008000698» գանձապետական հաշվին</w:t>
      </w:r>
      <w:r w:rsidR="00A161E3">
        <w:rPr>
          <w:rFonts w:ascii="GHEA Grapalat" w:hAnsi="GHEA Grapalat" w:cs="Arial"/>
          <w:sz w:val="20"/>
          <w:lang w:val="hy-AM"/>
        </w:rPr>
        <w:t>:</w:t>
      </w:r>
    </w:p>
    <w:p w:rsidR="00BA7FAD" w:rsidRPr="00A71D81" w:rsidRDefault="00BA7FAD" w:rsidP="00BA7FAD">
      <w:pPr>
        <w:pStyle w:val="af4"/>
        <w:shd w:val="clear" w:color="auto" w:fill="FFFFFF"/>
        <w:spacing w:before="0" w:beforeAutospacing="0" w:after="0" w:afterAutospacing="0"/>
        <w:ind w:firstLine="375"/>
        <w:jc w:val="both"/>
        <w:rPr>
          <w:rFonts w:ascii="GHEA Grapalat" w:hAnsi="GHEA Grapalat" w:cs="Arial"/>
          <w:sz w:val="20"/>
          <w:lang w:val="hy-AM"/>
        </w:rPr>
      </w:pPr>
      <w:r w:rsidRPr="00A71D81">
        <w:rPr>
          <w:rFonts w:ascii="GHEA Grapalat" w:hAnsi="GHEA Grapalat" w:cs="Arial"/>
          <w:sz w:val="20"/>
          <w:lang w:val="hy-AM"/>
        </w:rPr>
        <w:t>Որակավորման ապահովումը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BA7FAD" w:rsidRDefault="00BA7FAD" w:rsidP="00BA7FAD">
      <w:pPr>
        <w:pStyle w:val="af4"/>
        <w:shd w:val="clear" w:color="auto" w:fill="FFFFFF"/>
        <w:spacing w:before="0" w:beforeAutospacing="0" w:after="0" w:afterAutospacing="0"/>
        <w:ind w:firstLine="375"/>
        <w:jc w:val="both"/>
        <w:rPr>
          <w:rFonts w:ascii="GHEA Grapalat" w:hAnsi="GHEA Grapalat" w:cs="Arial"/>
          <w:sz w:val="20"/>
          <w:lang w:val="hy-AM"/>
        </w:rPr>
      </w:pPr>
      <w:r w:rsidRPr="00A71D81">
        <w:rPr>
          <w:rFonts w:ascii="GHEA Grapalat" w:hAnsi="GHEA Grapalat" w:cs="Arial"/>
          <w:sz w:val="20"/>
          <w:lang w:val="hy-AM"/>
        </w:rPr>
        <w:t xml:space="preserve">Եթե պայմանագրի կատարումը փուլային է և յուրաքանչյուր փուլի կատարումը ուղղակիորեն փոխկապակցված չէ պայմանագրով սահմանված պահանջներին համապատասխան ստացվելիք </w:t>
      </w:r>
      <w:r w:rsidRPr="00A71D81">
        <w:rPr>
          <w:rFonts w:ascii="GHEA Grapalat" w:hAnsi="GHEA Grapalat" w:cs="Arial"/>
          <w:sz w:val="20"/>
          <w:lang w:val="hy-AM"/>
        </w:rPr>
        <w:lastRenderedPageBreak/>
        <w:t>վերջնարդյունքի հետ, ապա յուրաքանչյուր փուլի արդյունքը պատվիրատուի կողմից ընդունվելուց հետո որակավորման ապահովման գումարը նվազեցվում է այդ</w:t>
      </w:r>
      <w:r w:rsidR="005A72DB" w:rsidRPr="00A71D81">
        <w:rPr>
          <w:rFonts w:ascii="GHEA Grapalat" w:hAnsi="GHEA Grapalat" w:cs="Arial"/>
          <w:sz w:val="20"/>
          <w:lang w:val="hy-AM"/>
        </w:rPr>
        <w:t xml:space="preserve"> փուլի գումարի նկատմամբ հաշվարկված համամասնությամբ</w:t>
      </w:r>
      <w:r w:rsidRPr="00A71D81">
        <w:rPr>
          <w:rFonts w:ascii="GHEA Grapalat" w:hAnsi="GHEA Grapalat" w:cs="Arial"/>
          <w:sz w:val="20"/>
          <w:lang w:val="hy-AM"/>
        </w:rPr>
        <w:t xml:space="preserve">: </w:t>
      </w:r>
    </w:p>
    <w:p w:rsidR="00E56508" w:rsidRPr="007E2C83" w:rsidRDefault="00E56508" w:rsidP="00E56508">
      <w:pPr>
        <w:pStyle w:val="af4"/>
        <w:shd w:val="clear" w:color="auto" w:fill="FFFFFF"/>
        <w:spacing w:before="0" w:beforeAutospacing="0" w:after="0" w:afterAutospacing="0"/>
        <w:ind w:firstLine="375"/>
        <w:jc w:val="both"/>
        <w:rPr>
          <w:rFonts w:ascii="GHEA Grapalat" w:hAnsi="GHEA Grapalat" w:cs="Arial"/>
          <w:sz w:val="20"/>
          <w:lang w:val="hy-AM"/>
        </w:rPr>
      </w:pPr>
      <w:r w:rsidRPr="00337B83">
        <w:rPr>
          <w:rFonts w:ascii="GHEA Grapalat" w:hAnsi="GHEA Grapalat" w:cs="Arial"/>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w:t>
      </w:r>
      <w:r w:rsidRPr="00E22FD4">
        <w:rPr>
          <w:rFonts w:ascii="GHEA Grapalat" w:hAnsi="GHEA Grapalat" w:cs="Arial"/>
          <w:sz w:val="20"/>
          <w:lang w:val="hy-AM"/>
        </w:rPr>
        <w:t>ցված որակավորմա</w:t>
      </w:r>
      <w:r w:rsidRPr="00EB5695">
        <w:rPr>
          <w:rFonts w:ascii="GHEA Grapalat" w:hAnsi="GHEA Grapalat" w:cs="Arial"/>
          <w:sz w:val="20"/>
          <w:lang w:val="hy-AM"/>
        </w:rPr>
        <w:t>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p>
    <w:p w:rsidR="00501A05" w:rsidRPr="00A71D81" w:rsidRDefault="00501A05" w:rsidP="00501A05">
      <w:pPr>
        <w:ind w:firstLine="567"/>
        <w:jc w:val="both"/>
        <w:rPr>
          <w:rFonts w:ascii="GHEA Grapalat" w:hAnsi="GHEA Grapalat" w:cs="Arial"/>
          <w:sz w:val="20"/>
          <w:lang w:val="hy-AM"/>
        </w:rPr>
      </w:pPr>
      <w:r w:rsidRPr="00A71D81">
        <w:rPr>
          <w:rFonts w:ascii="GHEA Grapalat" w:hAnsi="GHEA Grapalat" w:cs="Arial"/>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A71D81" w:rsidRDefault="00281740" w:rsidP="00281740">
      <w:pPr>
        <w:ind w:firstLine="567"/>
        <w:jc w:val="both"/>
        <w:rPr>
          <w:rFonts w:ascii="GHEA Grapalat" w:hAnsi="GHEA Grapalat" w:cs="Sylfaen"/>
          <w:sz w:val="20"/>
          <w:vertAlign w:val="superscript"/>
          <w:lang w:val="hy-AM"/>
        </w:rPr>
      </w:pPr>
      <w:r w:rsidRPr="00A71D81">
        <w:rPr>
          <w:rFonts w:ascii="GHEA Grapalat" w:hAnsi="GHEA Grapalat" w:cs="Sylfaen"/>
          <w:sz w:val="20"/>
          <w:lang w:val="hy-AM"/>
        </w:rPr>
        <w:t>10.3. Պայմանագրիապահովմանչափըկազմումէ</w:t>
      </w:r>
      <w:r w:rsidR="003B269F">
        <w:rPr>
          <w:rFonts w:ascii="GHEA Grapalat" w:hAnsi="GHEA Grapalat" w:cs="Sylfaen"/>
          <w:sz w:val="20"/>
          <w:lang w:val="hy-AM"/>
        </w:rPr>
        <w:t xml:space="preserve">գնման </w:t>
      </w:r>
      <w:r w:rsidRPr="00A71D81">
        <w:rPr>
          <w:rFonts w:ascii="GHEA Grapalat" w:hAnsi="GHEA Grapalat" w:cs="Sylfaen"/>
          <w:sz w:val="20"/>
          <w:lang w:val="hy-AM"/>
        </w:rPr>
        <w:t>գնի</w:t>
      </w:r>
      <w:r w:rsidRPr="00A71D81">
        <w:rPr>
          <w:rFonts w:ascii="GHEA Grapalat" w:hAnsi="GHEA Grapalat" w:cs="Sylfaen"/>
          <w:sz w:val="20"/>
          <w:lang w:val="af-ZA"/>
        </w:rPr>
        <w:t xml:space="preserve"> 10 </w:t>
      </w:r>
      <w:r w:rsidRPr="00A71D81">
        <w:rPr>
          <w:rFonts w:ascii="GHEA Grapalat" w:hAnsi="GHEA Grapalat" w:cs="Sylfaen"/>
          <w:sz w:val="20"/>
          <w:lang w:val="hy-AM"/>
        </w:rPr>
        <w:t>տոկոսը:</w:t>
      </w:r>
      <w:r w:rsidR="003B269F">
        <w:rPr>
          <w:rFonts w:ascii="GHEA Grapalat" w:hAnsi="GHEA Grapalat" w:cs="Sylfaen"/>
          <w:sz w:val="20"/>
          <w:lang w:val="hy-AM"/>
        </w:rPr>
        <w:t>Եթե պայմանագրի նախագծով նախատեսված ապրանքների գնման գինը պակաս է կնքվելիք պայմանագրի գնից, ապա պայմանագրի ապահովման չափը հաշվարկվում է պայմանագրի գնի նկատմամբ:</w:t>
      </w:r>
      <w:r w:rsidR="00501A05" w:rsidRPr="00A71D81">
        <w:rPr>
          <w:rFonts w:ascii="GHEA Grapalat" w:hAnsi="GHEA Grapalat" w:cs="Sylfaen"/>
          <w:sz w:val="20"/>
          <w:lang w:val="hy-AM"/>
        </w:rPr>
        <w:t xml:space="preserve"> Պայմանագրի ապահովումը ներկայացվում է բանկային երախիքի </w:t>
      </w:r>
      <w:r w:rsidR="007862B1" w:rsidRPr="00A71D81">
        <w:rPr>
          <w:rFonts w:ascii="GHEA Grapalat" w:hAnsi="GHEA Grapalat" w:cs="Sylfaen"/>
          <w:sz w:val="20"/>
          <w:lang w:val="hy-AM"/>
        </w:rPr>
        <w:t xml:space="preserve">(հավելված 5) </w:t>
      </w:r>
      <w:r w:rsidR="00501A05" w:rsidRPr="00A71D81">
        <w:rPr>
          <w:rFonts w:ascii="GHEA Grapalat" w:hAnsi="GHEA Grapalat" w:cs="Sylfaen"/>
          <w:sz w:val="20"/>
          <w:lang w:val="hy-AM"/>
        </w:rPr>
        <w:t>կամ կան</w:t>
      </w:r>
      <w:r w:rsidR="007862B1" w:rsidRPr="00A71D81">
        <w:rPr>
          <w:rFonts w:ascii="GHEA Grapalat" w:hAnsi="GHEA Grapalat" w:cs="Sylfaen"/>
          <w:sz w:val="20"/>
          <w:lang w:val="hy-AM"/>
        </w:rPr>
        <w:t>խ</w:t>
      </w:r>
      <w:r w:rsidR="00501A05" w:rsidRPr="00A71D81">
        <w:rPr>
          <w:rFonts w:ascii="GHEA Grapalat" w:hAnsi="GHEA Grapalat" w:cs="Sylfaen"/>
          <w:sz w:val="20"/>
          <w:lang w:val="hy-AM"/>
        </w:rPr>
        <w:t>ի</w:t>
      </w:r>
      <w:r w:rsidR="00AE0B66" w:rsidRPr="00A71D81">
        <w:rPr>
          <w:rFonts w:ascii="GHEA Grapalat" w:hAnsi="GHEA Grapalat" w:cs="Sylfaen"/>
          <w:sz w:val="20"/>
          <w:lang w:val="hy-AM"/>
        </w:rPr>
        <w:t>կ</w:t>
      </w:r>
      <w:r w:rsidR="00501A05" w:rsidRPr="00A71D81">
        <w:rPr>
          <w:rFonts w:ascii="GHEA Grapalat" w:hAnsi="GHEA Grapalat" w:cs="Sylfaen"/>
          <w:sz w:val="20"/>
          <w:lang w:val="hy-AM"/>
        </w:rPr>
        <w:t xml:space="preserve"> փողի ձևով:</w:t>
      </w:r>
      <w:r w:rsidR="00BF1E2F" w:rsidRPr="00A71D81">
        <w:rPr>
          <w:rFonts w:ascii="GHEA Grapalat" w:hAnsi="GHEA Grapalat" w:cs="Sylfaen"/>
          <w:sz w:val="20"/>
          <w:vertAlign w:val="superscript"/>
          <w:lang w:val="hy-AM"/>
        </w:rPr>
        <w:t>1</w:t>
      </w:r>
      <w:r w:rsidR="00E05426" w:rsidRPr="00A71D81">
        <w:rPr>
          <w:rFonts w:ascii="GHEA Grapalat" w:hAnsi="GHEA Grapalat" w:cs="Sylfaen"/>
          <w:sz w:val="20"/>
          <w:vertAlign w:val="superscript"/>
          <w:lang w:val="hy-AM"/>
        </w:rPr>
        <w:t>3</w:t>
      </w:r>
    </w:p>
    <w:p w:rsidR="00F562EA" w:rsidRPr="006D2E03" w:rsidRDefault="00F562EA" w:rsidP="006D2E03">
      <w:pPr>
        <w:shd w:val="clear" w:color="auto" w:fill="FFFFFF"/>
        <w:spacing w:line="360" w:lineRule="auto"/>
        <w:ind w:firstLine="375"/>
        <w:jc w:val="both"/>
        <w:rPr>
          <w:rFonts w:ascii="GHEA Grapalat" w:hAnsi="GHEA Grapalat" w:cs="Sylfaen"/>
          <w:sz w:val="20"/>
          <w:lang w:val="hy-AM"/>
        </w:rPr>
      </w:pPr>
      <w:r w:rsidRPr="00A71D81">
        <w:rPr>
          <w:rFonts w:ascii="GHEA Grapalat" w:hAnsi="GHEA Grapalat" w:cs="Arial"/>
          <w:sz w:val="20"/>
          <w:lang w:val="hy-AM"/>
        </w:rPr>
        <w:t>Եթե գնման ընթացակարգը կազմակերպված է չափաբաժիններով և մասնակիցը ընտրված մասնակից է ճանաչվում մեկից ավելի չափաբաժինների մասով</w:t>
      </w:r>
      <w:r w:rsidR="00076C2C" w:rsidRPr="00A71D81">
        <w:rPr>
          <w:rFonts w:ascii="GHEA Grapalat" w:hAnsi="GHEA Grapalat" w:cs="Sylfaen"/>
          <w:sz w:val="20"/>
          <w:lang w:val="hy-AM"/>
        </w:rPr>
        <w:t xml:space="preserve">ապա կարող 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է </w:t>
      </w:r>
      <w:r w:rsidR="003B269F" w:rsidRPr="00BA41C0">
        <w:rPr>
          <w:rFonts w:ascii="GHEA Grapalat" w:hAnsi="GHEA Grapalat" w:cs="Sylfaen"/>
          <w:sz w:val="20"/>
          <w:lang w:val="hy-AM"/>
        </w:rPr>
        <w:t>ներկայացված չափաբաժինների գնման գների հանրագումարի նկատմամբ՝ հաշվի առնելով Կարգի 32-րդ կետի 9-րդ ենթակետի պահանջները</w:t>
      </w:r>
      <w:r w:rsidR="003B269F">
        <w:rPr>
          <w:rFonts w:ascii="GHEA Grapalat" w:hAnsi="GHEA Grapalat" w:cs="Sylfaen"/>
          <w:sz w:val="20"/>
          <w:lang w:val="hy-AM"/>
        </w:rPr>
        <w:t>:</w:t>
      </w:r>
    </w:p>
    <w:p w:rsidR="00281740" w:rsidRPr="00A71D81" w:rsidRDefault="00281740" w:rsidP="00281740">
      <w:pPr>
        <w:ind w:firstLine="567"/>
        <w:jc w:val="both"/>
        <w:rPr>
          <w:rFonts w:ascii="GHEA Grapalat" w:hAnsi="GHEA Grapalat"/>
          <w:sz w:val="20"/>
          <w:szCs w:val="20"/>
          <w:lang w:val="hy-AM"/>
        </w:rPr>
      </w:pPr>
      <w:r w:rsidRPr="00A71D81">
        <w:rPr>
          <w:rFonts w:ascii="GHEA Grapalat" w:hAnsi="GHEA Grapalat" w:cs="Sylfaen"/>
          <w:sz w:val="20"/>
          <w:lang w:val="hy-AM"/>
        </w:rPr>
        <w:t xml:space="preserve">Պայմանագրի ապահովումը պետք է վավեր լինի առնվազն մինչև կնքվելիք պայմանագրով սահմանվող պարտավորությունների </w:t>
      </w:r>
      <w:r w:rsidR="00410FAF" w:rsidRPr="00A71D81">
        <w:rPr>
          <w:rFonts w:ascii="GHEA Grapalat" w:hAnsi="GHEA Grapalat" w:cs="Sylfaen"/>
          <w:sz w:val="20"/>
          <w:lang w:val="hy-AM"/>
        </w:rPr>
        <w:t xml:space="preserve">ամբողջական կատարման վերջին օրվան հաջորդող </w:t>
      </w:r>
      <w:r w:rsidR="00937F5E" w:rsidRPr="00A71D81">
        <w:rPr>
          <w:rFonts w:ascii="GHEA Grapalat" w:hAnsi="GHEA Grapalat" w:cs="Sylfaen"/>
          <w:sz w:val="20"/>
          <w:lang w:val="hy-AM"/>
        </w:rPr>
        <w:t>9</w:t>
      </w:r>
      <w:r w:rsidRPr="00A71D81">
        <w:rPr>
          <w:rFonts w:ascii="GHEA Grapalat" w:hAnsi="GHEA Grapalat" w:cs="Sylfaen"/>
          <w:sz w:val="20"/>
          <w:lang w:val="hy-AM"/>
        </w:rPr>
        <w:t xml:space="preserve">0-րդ </w:t>
      </w:r>
      <w:r w:rsidR="00A558B9" w:rsidRPr="00A71D81">
        <w:rPr>
          <w:rFonts w:ascii="GHEA Grapalat" w:hAnsi="GHEA Grapalat" w:cs="Sylfaen"/>
          <w:sz w:val="20"/>
          <w:lang w:val="hy-AM"/>
        </w:rPr>
        <w:t>աշխատանքային</w:t>
      </w:r>
      <w:r w:rsidRPr="00A71D81">
        <w:rPr>
          <w:rFonts w:ascii="GHEA Grapalat" w:hAnsi="GHEA Grapalat" w:cs="Sylfaen"/>
          <w:sz w:val="20"/>
          <w:lang w:val="hy-AM"/>
        </w:rPr>
        <w:t xml:space="preserve"> օրը ներառյալ:</w:t>
      </w:r>
      <w:r w:rsidRPr="00A71D81">
        <w:rPr>
          <w:rFonts w:ascii="GHEA Grapalat" w:hAnsi="GHEA Grapalat"/>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A71D81" w:rsidRDefault="00281740" w:rsidP="00281740">
      <w:pPr>
        <w:ind w:firstLine="567"/>
        <w:jc w:val="both"/>
        <w:rPr>
          <w:rFonts w:ascii="GHEA Grapalat" w:hAnsi="GHEA Grapalat" w:cs="Arial"/>
          <w:sz w:val="20"/>
          <w:lang w:val="hy-AM"/>
        </w:rPr>
      </w:pPr>
      <w:r w:rsidRPr="00A71D81">
        <w:rPr>
          <w:rFonts w:ascii="GHEA Grapalat" w:hAnsi="GHEA Grapalat"/>
          <w:sz w:val="20"/>
          <w:szCs w:val="20"/>
          <w:lang w:val="hy-AM"/>
        </w:rPr>
        <w:t>Կանխիկփողիձևովներկայացված</w:t>
      </w:r>
      <w:r w:rsidRPr="00A71D81">
        <w:rPr>
          <w:rFonts w:ascii="GHEA Grapalat" w:hAnsi="GHEA Grapalat" w:cs="Arial"/>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774D8A" w:rsidRPr="006D2E03" w:rsidRDefault="00281740" w:rsidP="000B7538">
      <w:pPr>
        <w:ind w:firstLine="567"/>
        <w:jc w:val="both"/>
        <w:rPr>
          <w:rFonts w:ascii="GHEA Grapalat" w:hAnsi="GHEA Grapalat" w:cs="Arial"/>
          <w:sz w:val="20"/>
          <w:lang w:val="hy-AM"/>
        </w:rPr>
      </w:pPr>
      <w:r w:rsidRPr="00A71D81">
        <w:rPr>
          <w:rFonts w:ascii="GHEA Grapalat" w:hAnsi="GHEA Grapalat" w:cs="Sylfaen"/>
          <w:sz w:val="20"/>
          <w:lang w:val="hy-AM"/>
        </w:rPr>
        <w:t xml:space="preserve">10.4 </w:t>
      </w:r>
      <w:r w:rsidR="00441C20" w:rsidRPr="00A71D81">
        <w:rPr>
          <w:rFonts w:ascii="GHEA Grapalat" w:hAnsi="GHEA Grapalat" w:cs="Arial"/>
          <w:sz w:val="20"/>
          <w:lang w:val="hy-AM"/>
        </w:rPr>
        <w:t>Ե</w:t>
      </w:r>
      <w:r w:rsidR="00F96621" w:rsidRPr="00A71D81">
        <w:rPr>
          <w:rFonts w:ascii="GHEA Grapalat" w:hAnsi="GHEA Grapalat" w:cs="Arial"/>
          <w:sz w:val="20"/>
          <w:lang w:val="hy-AM"/>
        </w:rPr>
        <w:t xml:space="preserve">թեգնման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A71D81">
        <w:rPr>
          <w:rFonts w:ascii="GHEA Grapalat" w:hAnsi="GHEA Grapalat" w:cs="Arial"/>
          <w:sz w:val="20"/>
          <w:lang w:val="hy-AM"/>
        </w:rPr>
        <w:t xml:space="preserve">որակավորման և պայմանագրի ապահովումները ներկայացվում են </w:t>
      </w:r>
      <w:r w:rsidR="00F96621" w:rsidRPr="00A71D81">
        <w:rPr>
          <w:rFonts w:ascii="GHEA Grapalat" w:hAnsi="GHEA Grapalat" w:cs="Arial"/>
          <w:sz w:val="20"/>
          <w:lang w:val="hy-AM"/>
        </w:rPr>
        <w:t>միակողմանի հաստատված հայտարարության` տուժանքի կամ կանխիկ փողի ձևով: Եթե պայմանագիրը կնքելու իրավասության առաջացման պահին</w:t>
      </w:r>
      <w:r w:rsidR="00543250" w:rsidRPr="00A71D81">
        <w:rPr>
          <w:rFonts w:ascii="GHEA Grapalat" w:hAnsi="GHEA Grapalat" w:cs="Arial"/>
          <w:sz w:val="20"/>
          <w:lang w:val="hy-AM"/>
        </w:rPr>
        <w:t xml:space="preserve">նախատեսված ֆինանսական միջոցները գերազանցում են </w:t>
      </w:r>
      <w:r w:rsidR="00076C2C" w:rsidRPr="00A71D81">
        <w:rPr>
          <w:rFonts w:ascii="GHEA Grapalat" w:hAnsi="GHEA Grapalat" w:cs="Arial"/>
          <w:sz w:val="20"/>
          <w:lang w:val="hy-AM"/>
        </w:rPr>
        <w:t>25</w:t>
      </w:r>
      <w:r w:rsidR="00543250" w:rsidRPr="00A71D81">
        <w:rPr>
          <w:rFonts w:ascii="GHEA Grapalat" w:hAnsi="GHEA Grapalat" w:cs="Arial"/>
          <w:sz w:val="20"/>
          <w:lang w:val="hy-AM"/>
        </w:rPr>
        <w:t xml:space="preserve"> մլն. ՀՀ դրամը, սակայն պայմանագրի </w:t>
      </w:r>
      <w:r w:rsidR="00543250" w:rsidRPr="006D2E03">
        <w:rPr>
          <w:rFonts w:ascii="GHEA Grapalat" w:hAnsi="GHEA Grapalat" w:cs="Arial"/>
          <w:sz w:val="20"/>
          <w:lang w:val="hy-AM"/>
        </w:rPr>
        <w:t>ամբողջական կատ</w:t>
      </w:r>
      <w:r w:rsidR="00694F6D" w:rsidRPr="006D2E03">
        <w:rPr>
          <w:rFonts w:ascii="GHEA Grapalat" w:hAnsi="GHEA Grapalat" w:cs="Arial"/>
          <w:sz w:val="20"/>
          <w:lang w:val="hy-AM"/>
        </w:rPr>
        <w:t>արման համար հետագայում ևս պահան</w:t>
      </w:r>
      <w:r w:rsidR="00543250" w:rsidRPr="006D2E03">
        <w:rPr>
          <w:rFonts w:ascii="GHEA Grapalat" w:hAnsi="GHEA Grapalat" w:cs="Arial"/>
          <w:sz w:val="20"/>
          <w:lang w:val="hy-AM"/>
        </w:rPr>
        <w:t xml:space="preserve">ջվում են ֆինանսական միջոցներ, ապա պայմանագրի </w:t>
      </w:r>
      <w:r w:rsidR="00076C2C" w:rsidRPr="006D2E03">
        <w:rPr>
          <w:rFonts w:ascii="GHEA Grapalat" w:hAnsi="GHEA Grapalat" w:cs="Arial"/>
          <w:sz w:val="20"/>
          <w:lang w:val="hy-AM"/>
        </w:rPr>
        <w:t xml:space="preserve">և որակավորման </w:t>
      </w:r>
      <w:r w:rsidR="00543250" w:rsidRPr="006D2E03">
        <w:rPr>
          <w:rFonts w:ascii="GHEA Grapalat" w:hAnsi="GHEA Grapalat" w:cs="Arial"/>
          <w:sz w:val="20"/>
          <w:lang w:val="hy-AM"/>
        </w:rPr>
        <w:t>ապահովում</w:t>
      </w:r>
      <w:r w:rsidR="00076C2C" w:rsidRPr="006D2E03">
        <w:rPr>
          <w:rFonts w:ascii="GHEA Grapalat" w:hAnsi="GHEA Grapalat" w:cs="Arial"/>
          <w:sz w:val="20"/>
          <w:lang w:val="hy-AM"/>
        </w:rPr>
        <w:t>ներ</w:t>
      </w:r>
      <w:r w:rsidR="00543250" w:rsidRPr="006D2E03">
        <w:rPr>
          <w:rFonts w:ascii="GHEA Grapalat" w:hAnsi="GHEA Grapalat" w:cs="Arial"/>
          <w:sz w:val="20"/>
          <w:lang w:val="hy-AM"/>
        </w:rPr>
        <w:t xml:space="preserve">ը, հատկացված ֆինանսական միջոցների մասով, ներկայացվում </w:t>
      </w:r>
      <w:r w:rsidR="00076C2C" w:rsidRPr="006D2E03">
        <w:rPr>
          <w:rFonts w:ascii="GHEA Grapalat" w:hAnsi="GHEA Grapalat" w:cs="Arial"/>
          <w:sz w:val="20"/>
          <w:lang w:val="hy-AM"/>
        </w:rPr>
        <w:t>են</w:t>
      </w:r>
      <w:r w:rsidR="003B269F" w:rsidRPr="006D2E03">
        <w:rPr>
          <w:rFonts w:ascii="GHEA Grapalat" w:hAnsi="GHEA Grapalat" w:cs="Arial"/>
          <w:sz w:val="20"/>
          <w:lang w:val="hy-AM"/>
        </w:rPr>
        <w:t>բանկային</w:t>
      </w:r>
      <w:r w:rsidR="00543250" w:rsidRPr="006D2E03">
        <w:rPr>
          <w:rFonts w:ascii="GHEA Grapalat" w:hAnsi="GHEA Grapalat" w:cs="Arial"/>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 </w:t>
      </w:r>
    </w:p>
    <w:p w:rsidR="00096865" w:rsidRPr="006D2E03" w:rsidRDefault="00030D40" w:rsidP="006D2E03">
      <w:pPr>
        <w:ind w:firstLine="567"/>
        <w:jc w:val="both"/>
        <w:rPr>
          <w:rFonts w:ascii="GHEA Grapalat" w:hAnsi="GHEA Grapalat" w:cs="Sylfaen"/>
          <w:sz w:val="20"/>
          <w:lang w:val="af-ZA"/>
        </w:rPr>
      </w:pPr>
      <w:r w:rsidRPr="006D2E03">
        <w:rPr>
          <w:rFonts w:ascii="GHEA Grapalat" w:hAnsi="GHEA Grapalat" w:cs="Sylfaen"/>
          <w:sz w:val="20"/>
          <w:lang w:val="af-ZA"/>
        </w:rPr>
        <w:t>10</w:t>
      </w:r>
      <w:r w:rsidR="005162B1" w:rsidRPr="006D2E03">
        <w:rPr>
          <w:rFonts w:ascii="GHEA Grapalat" w:hAnsi="GHEA Grapalat" w:cs="Sylfaen"/>
          <w:sz w:val="20"/>
          <w:lang w:val="af-ZA"/>
        </w:rPr>
        <w:t>.</w:t>
      </w:r>
      <w:r w:rsidR="00F02DBC" w:rsidRPr="006D2E03">
        <w:rPr>
          <w:rFonts w:ascii="GHEA Grapalat" w:hAnsi="GHEA Grapalat" w:cs="Sylfaen"/>
          <w:sz w:val="20"/>
          <w:lang w:val="af-ZA"/>
        </w:rPr>
        <w:t xml:space="preserve">6Եթե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DB4EFF" w:rsidRDefault="00DB4EFF" w:rsidP="00DB4EFF">
      <w:pPr>
        <w:pStyle w:val="af4"/>
        <w:shd w:val="clear" w:color="auto" w:fill="FFFFFF"/>
        <w:spacing w:before="0" w:beforeAutospacing="0" w:after="0" w:afterAutospacing="0"/>
        <w:ind w:firstLine="375"/>
        <w:jc w:val="both"/>
        <w:rPr>
          <w:rFonts w:ascii="GHEA Grapalat" w:hAnsi="GHEA Grapalat" w:cs="Sylfaen"/>
          <w:sz w:val="20"/>
          <w:lang w:val="af-ZA"/>
        </w:rPr>
      </w:pPr>
      <w:r w:rsidRPr="006D2E03">
        <w:rPr>
          <w:rFonts w:ascii="GHEA Grapalat" w:hAnsi="GHEA Grapalat" w:cs="Sylfaen"/>
          <w:sz w:val="20"/>
          <w:lang w:val="af-ZA"/>
        </w:rPr>
        <w:t>10.7 Պատվիրատուի ղեկավարը պայմանագրի և որակավորման ապահովման վճարման պահանջը բանկին, իսկ կանխիկ փողի ձևով ներկայացված ապահովման դեպքում՝ լիազորված մարմնին, ներկայացնում է ապահովման վճարման հիմքը առաջանալու օրվան հաջորդող երեք աշխատանքային օրվա ընթացքում: Եթե ապահովման վճարման պահանջը բանկի կողմից մերժվում է պահանջը կամ դրան կից փաստաթղթերը ոչ ամբողջական ներկայացված լինելու հիմքով, ապա նոր պահանջը պատվիրատուի ղեկավարը բանկ ներկայացնում է մերժումը ստանալուն հաջորդող երկու աշխատանքային օրվա ընթացքում:</w:t>
      </w:r>
    </w:p>
    <w:p w:rsidR="00DB4EFF" w:rsidRDefault="00DB4EFF" w:rsidP="00DB4EFF">
      <w:pPr>
        <w:ind w:firstLine="567"/>
        <w:jc w:val="both"/>
        <w:rPr>
          <w:rFonts w:ascii="GHEA Grapalat" w:hAnsi="GHEA Grapalat" w:cs="Sylfaen"/>
          <w:sz w:val="20"/>
          <w:lang w:val="af-ZA"/>
        </w:rPr>
      </w:pPr>
    </w:p>
    <w:p w:rsidR="00DB4EFF" w:rsidRPr="00A71D81" w:rsidRDefault="00DB4EFF" w:rsidP="006D2E03">
      <w:pPr>
        <w:ind w:firstLine="567"/>
        <w:jc w:val="both"/>
        <w:rPr>
          <w:rFonts w:ascii="GHEA Grapalat" w:hAnsi="GHEA Grapalat"/>
          <w:b/>
          <w:szCs w:val="22"/>
          <w:lang w:val="af-ZA"/>
        </w:rPr>
      </w:pPr>
    </w:p>
    <w:p w:rsidR="00096865" w:rsidRPr="00A71D81" w:rsidRDefault="008D5016" w:rsidP="00EF3662">
      <w:pPr>
        <w:jc w:val="center"/>
        <w:rPr>
          <w:rFonts w:ascii="GHEA Grapalat" w:hAnsi="GHEA Grapalat" w:cs="Arial"/>
          <w:b/>
          <w:sz w:val="20"/>
          <w:lang w:val="af-ZA"/>
        </w:rPr>
      </w:pPr>
      <w:r w:rsidRPr="00A71D81">
        <w:rPr>
          <w:rFonts w:ascii="GHEA Grapalat" w:hAnsi="GHEA Grapalat"/>
          <w:b/>
          <w:sz w:val="20"/>
          <w:lang w:val="af-ZA"/>
        </w:rPr>
        <w:t>1</w:t>
      </w:r>
      <w:r w:rsidR="00030D40" w:rsidRPr="00A71D81">
        <w:rPr>
          <w:rFonts w:ascii="GHEA Grapalat" w:hAnsi="GHEA Grapalat"/>
          <w:b/>
          <w:sz w:val="20"/>
          <w:lang w:val="af-ZA"/>
        </w:rPr>
        <w:t>1</w:t>
      </w:r>
      <w:r w:rsidRPr="00A71D81">
        <w:rPr>
          <w:rFonts w:ascii="GHEA Grapalat" w:hAnsi="GHEA Grapalat"/>
          <w:b/>
          <w:sz w:val="20"/>
          <w:lang w:val="af-ZA"/>
        </w:rPr>
        <w:t xml:space="preserve">. </w:t>
      </w:r>
      <w:r w:rsidRPr="00A71D81">
        <w:rPr>
          <w:rFonts w:ascii="GHEA Grapalat" w:hAnsi="GHEA Grapalat" w:cs="Sylfaen"/>
          <w:b/>
          <w:sz w:val="20"/>
          <w:lang w:val="af-ZA"/>
        </w:rPr>
        <w:t>ԸՆԹԱՑԱԿԱՐԳԸՉԿԱՅԱՑԱԾՀԱՅՏԱՐԱՐԵԼԸ</w:t>
      </w:r>
    </w:p>
    <w:p w:rsidR="00096865" w:rsidRPr="00A71D81" w:rsidRDefault="00096865" w:rsidP="00EF3662">
      <w:pPr>
        <w:jc w:val="center"/>
        <w:rPr>
          <w:rFonts w:ascii="GHEA Grapalat" w:hAnsi="GHEA Grapalat"/>
          <w:b/>
          <w:sz w:val="20"/>
          <w:lang w:val="af-ZA"/>
        </w:rPr>
      </w:pPr>
    </w:p>
    <w:p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sz w:val="20"/>
          <w:lang w:val="af-ZA"/>
        </w:rPr>
        <w:t>1</w:t>
      </w:r>
      <w:r w:rsidR="00030D40" w:rsidRPr="00A71D81">
        <w:rPr>
          <w:rFonts w:ascii="GHEA Grapalat" w:hAnsi="GHEA Grapalat"/>
          <w:sz w:val="20"/>
          <w:lang w:val="af-ZA"/>
        </w:rPr>
        <w:t>1</w:t>
      </w:r>
      <w:r w:rsidRPr="00A71D81">
        <w:rPr>
          <w:rFonts w:ascii="GHEA Grapalat" w:hAnsi="GHEA Grapalat"/>
          <w:sz w:val="20"/>
          <w:lang w:val="af-ZA"/>
        </w:rPr>
        <w:t>.</w:t>
      </w:r>
      <w:r w:rsidRPr="00A71D81">
        <w:rPr>
          <w:rFonts w:ascii="GHEA Grapalat" w:hAnsi="GHEA Grapalat" w:cs="Sylfaen"/>
          <w:sz w:val="20"/>
          <w:lang w:val="af-ZA"/>
        </w:rPr>
        <w:t xml:space="preserve">1 </w:t>
      </w:r>
      <w:r w:rsidRPr="00A71D81">
        <w:rPr>
          <w:rFonts w:ascii="GHEA Grapalat" w:hAnsi="GHEA Grapalat" w:cs="Sylfaen"/>
          <w:sz w:val="20"/>
          <w:lang w:val="ru-RU"/>
        </w:rPr>
        <w:t>Օրենքի</w:t>
      </w:r>
      <w:r w:rsidRPr="00A71D81">
        <w:rPr>
          <w:rFonts w:ascii="GHEA Grapalat" w:hAnsi="GHEA Grapalat" w:cs="Sylfaen"/>
          <w:sz w:val="20"/>
          <w:lang w:val="af-ZA"/>
        </w:rPr>
        <w:t xml:space="preserve"> 3</w:t>
      </w:r>
      <w:r w:rsidR="00A747D4" w:rsidRPr="00A71D81">
        <w:rPr>
          <w:rFonts w:ascii="GHEA Grapalat" w:hAnsi="GHEA Grapalat" w:cs="Sylfaen"/>
          <w:sz w:val="20"/>
          <w:lang w:val="af-ZA"/>
        </w:rPr>
        <w:t>7</w:t>
      </w:r>
      <w:r w:rsidRPr="00A71D81">
        <w:rPr>
          <w:rFonts w:ascii="GHEA Grapalat" w:hAnsi="GHEA Grapalat" w:cs="Sylfaen"/>
          <w:sz w:val="20"/>
          <w:lang w:val="af-ZA"/>
        </w:rPr>
        <w:t>-</w:t>
      </w:r>
      <w:r w:rsidRPr="00A71D81">
        <w:rPr>
          <w:rFonts w:ascii="GHEA Grapalat" w:hAnsi="GHEA Grapalat" w:cs="Sylfaen"/>
          <w:sz w:val="20"/>
          <w:lang w:val="ru-RU"/>
        </w:rPr>
        <w:t>րդհոդվածիհամաձայն</w:t>
      </w:r>
      <w:r w:rsidRPr="00A71D81">
        <w:rPr>
          <w:rFonts w:ascii="GHEA Grapalat" w:hAnsi="GHEA Grapalat" w:cs="Sylfaen"/>
          <w:sz w:val="20"/>
          <w:lang w:val="af-ZA"/>
        </w:rPr>
        <w:t xml:space="preserve">` </w:t>
      </w:r>
      <w:r w:rsidRPr="00A71D81">
        <w:rPr>
          <w:rFonts w:ascii="GHEA Grapalat" w:hAnsi="GHEA Grapalat" w:cs="Sylfaen"/>
          <w:sz w:val="20"/>
          <w:lang w:val="ru-RU"/>
        </w:rPr>
        <w:t>հանձնաժողովըսույնընթացակարգըչկայացածէհայտարարում</w:t>
      </w:r>
      <w:r w:rsidRPr="00A71D81">
        <w:rPr>
          <w:rFonts w:ascii="GHEA Grapalat" w:hAnsi="GHEA Grapalat" w:cs="Sylfaen"/>
          <w:sz w:val="20"/>
          <w:lang w:val="af-ZA"/>
        </w:rPr>
        <w:t xml:space="preserve">, </w:t>
      </w:r>
      <w:r w:rsidRPr="00A71D81">
        <w:rPr>
          <w:rFonts w:ascii="GHEA Grapalat" w:hAnsi="GHEA Grapalat" w:cs="Sylfaen"/>
          <w:sz w:val="20"/>
          <w:lang w:val="ru-RU"/>
        </w:rPr>
        <w:t>եթե</w:t>
      </w:r>
      <w:r w:rsidRPr="00A71D81">
        <w:rPr>
          <w:rFonts w:ascii="GHEA Grapalat" w:hAnsi="GHEA Grapalat" w:cs="Sylfaen"/>
          <w:sz w:val="20"/>
          <w:lang w:val="af-ZA"/>
        </w:rPr>
        <w:t>`</w:t>
      </w:r>
    </w:p>
    <w:p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 </w:t>
      </w:r>
      <w:r w:rsidRPr="00A71D81">
        <w:rPr>
          <w:rFonts w:ascii="GHEA Grapalat" w:hAnsi="GHEA Grapalat" w:cs="Sylfaen"/>
          <w:sz w:val="20"/>
          <w:lang w:val="ru-RU"/>
        </w:rPr>
        <w:t>հայտերիցոչմեկըչիհամապատասխանումհրավերիպայմաններին</w:t>
      </w:r>
      <w:r w:rsidRPr="00A71D81">
        <w:rPr>
          <w:rFonts w:ascii="GHEA Grapalat" w:hAnsi="GHEA Grapalat" w:cs="Sylfaen"/>
          <w:sz w:val="20"/>
          <w:lang w:val="af-ZA"/>
        </w:rPr>
        <w:t>.</w:t>
      </w:r>
    </w:p>
    <w:p w:rsidR="00096865" w:rsidRPr="00A71D81" w:rsidRDefault="00096865" w:rsidP="00EF3662">
      <w:pPr>
        <w:ind w:firstLine="567"/>
        <w:jc w:val="both"/>
        <w:rPr>
          <w:rFonts w:ascii="GHEA Grapalat" w:hAnsi="GHEA Grapalat" w:cs="Sylfaen"/>
          <w:sz w:val="20"/>
          <w:vertAlign w:val="superscript"/>
          <w:lang w:val="af-ZA"/>
        </w:rPr>
      </w:pPr>
      <w:r w:rsidRPr="00A71D81">
        <w:rPr>
          <w:rFonts w:ascii="GHEA Grapalat" w:hAnsi="GHEA Grapalat" w:cs="Sylfaen"/>
          <w:sz w:val="20"/>
          <w:lang w:val="af-ZA"/>
        </w:rPr>
        <w:t xml:space="preserve">2) </w:t>
      </w:r>
      <w:r w:rsidRPr="00A71D81">
        <w:rPr>
          <w:rFonts w:ascii="GHEA Grapalat" w:hAnsi="GHEA Grapalat" w:cs="Sylfaen"/>
          <w:sz w:val="20"/>
          <w:lang w:val="ru-RU"/>
        </w:rPr>
        <w:t>դադարումէգոյությունունենալգնմանպահանջը</w:t>
      </w:r>
      <w:r w:rsidR="00FF0FE2" w:rsidRPr="00A71D81">
        <w:rPr>
          <w:rFonts w:ascii="GHEA Grapalat" w:hAnsi="GHEA Grapalat" w:cs="Sylfaen"/>
          <w:sz w:val="20"/>
          <w:lang w:val="hy-AM"/>
        </w:rPr>
        <w:t>: Ընդ որում պ</w:t>
      </w:r>
      <w:r w:rsidR="00FF0FE2" w:rsidRPr="00A71D81">
        <w:rPr>
          <w:rFonts w:ascii="GHEA Grapalat" w:hAnsi="GHEA Grapalat" w:cs="Sylfaen"/>
          <w:sz w:val="20"/>
          <w:lang w:val="ru-RU"/>
        </w:rPr>
        <w:t>ետությանկամհամայնքներիկարիքներիհամարկազմակերպվածգնմանընթացակարգըկարողէամբողջությամ</w:t>
      </w:r>
      <w:r w:rsidR="00FF0FE2" w:rsidRPr="00A71D81">
        <w:rPr>
          <w:rFonts w:ascii="GHEA Grapalat" w:hAnsi="GHEA Grapalat" w:cs="Sylfaen"/>
          <w:sz w:val="20"/>
          <w:lang w:val="ru-RU"/>
        </w:rPr>
        <w:lastRenderedPageBreak/>
        <w:t>բկամմասնակիչկայացածհայտարարվելհամապատասխանաբարՀայաստանիՀանրապետությանկառավարությանկամհամայնքիավագանու</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այլպատվիրատուներիդեպքում</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ընդհանուրկառավարումնիրականացնողլիազորվածմարմնիղեկավարի</w:t>
      </w:r>
      <w:r w:rsidR="00A10D1E" w:rsidRPr="00A71D81">
        <w:rPr>
          <w:rFonts w:ascii="GHEA Grapalat" w:hAnsi="GHEA Grapalat" w:cs="Sylfaen"/>
          <w:sz w:val="20"/>
          <w:lang w:val="af-ZA"/>
        </w:rPr>
        <w:t xml:space="preserve">, </w:t>
      </w:r>
      <w:r w:rsidR="00A10D1E" w:rsidRPr="00A71D81">
        <w:rPr>
          <w:rFonts w:ascii="GHEA Grapalat" w:hAnsi="GHEA Grapalat" w:cs="Sylfaen"/>
          <w:sz w:val="20"/>
        </w:rPr>
        <w:t>իսկհիմնադրամներիդեպքումհոգաբարձուներիխորհրդիորոշմանհիմանվրա</w:t>
      </w:r>
      <w:r w:rsidR="00A10D1E" w:rsidRPr="00A71D81">
        <w:rPr>
          <w:rStyle w:val="af6"/>
          <w:rFonts w:ascii="GHEA Grapalat" w:hAnsi="GHEA Grapalat" w:cs="Sylfaen"/>
          <w:color w:val="FFFFFF"/>
          <w:sz w:val="20"/>
        </w:rPr>
        <w:footnoteReference w:id="6"/>
      </w:r>
      <w:r w:rsidR="00FF0FE2" w:rsidRPr="00A71D81">
        <w:rPr>
          <w:rFonts w:ascii="GHEA Grapalat" w:hAnsi="GHEA Grapalat" w:cs="Sylfaen"/>
          <w:sz w:val="20"/>
          <w:lang w:val="hy-AM"/>
        </w:rPr>
        <w:t>:</w:t>
      </w:r>
      <w:r w:rsidR="004B7C30" w:rsidRPr="00A71D81">
        <w:rPr>
          <w:rFonts w:ascii="GHEA Grapalat" w:hAnsi="GHEA Grapalat" w:cs="Sylfaen"/>
          <w:sz w:val="20"/>
          <w:vertAlign w:val="superscript"/>
          <w:lang w:val="af-ZA"/>
        </w:rPr>
        <w:t>14</w:t>
      </w:r>
    </w:p>
    <w:p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3) </w:t>
      </w:r>
      <w:r w:rsidRPr="00A71D81">
        <w:rPr>
          <w:rFonts w:ascii="GHEA Grapalat" w:hAnsi="GHEA Grapalat" w:cs="Sylfaen"/>
          <w:sz w:val="20"/>
          <w:lang w:val="hy-AM"/>
        </w:rPr>
        <w:t>ոչմիհայտչիներկայացվել</w:t>
      </w:r>
      <w:r w:rsidRPr="00A71D81">
        <w:rPr>
          <w:rFonts w:ascii="GHEA Grapalat" w:hAnsi="GHEA Grapalat" w:cs="Sylfaen"/>
          <w:sz w:val="20"/>
          <w:lang w:val="af-ZA"/>
        </w:rPr>
        <w:t>.</w:t>
      </w:r>
    </w:p>
    <w:p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4) </w:t>
      </w:r>
      <w:r w:rsidRPr="00A71D81">
        <w:rPr>
          <w:rFonts w:ascii="GHEA Grapalat" w:hAnsi="GHEA Grapalat" w:cs="Sylfaen"/>
          <w:sz w:val="20"/>
          <w:lang w:val="ru-RU"/>
        </w:rPr>
        <w:t>պայմանագիրչիկնքվում</w:t>
      </w:r>
      <w:r w:rsidR="004D5671" w:rsidRPr="00A71D81">
        <w:rPr>
          <w:rFonts w:ascii="GHEA Grapalat" w:hAnsi="GHEA Grapalat" w:cs="Sylfaen"/>
          <w:sz w:val="20"/>
          <w:lang w:val="ru-RU"/>
        </w:rPr>
        <w:t>։</w:t>
      </w:r>
    </w:p>
    <w:p w:rsidR="00CA1C11" w:rsidRPr="00A71D81" w:rsidRDefault="00731D26" w:rsidP="00EF3662">
      <w:pPr>
        <w:ind w:firstLine="567"/>
        <w:jc w:val="both"/>
        <w:rPr>
          <w:rFonts w:ascii="GHEA Grapalat" w:hAnsi="GHEA Grapalat" w:cs="Sylfaen"/>
          <w:sz w:val="20"/>
          <w:lang w:val="af-ZA"/>
        </w:rPr>
      </w:pPr>
      <w:r w:rsidRPr="00A71D81">
        <w:rPr>
          <w:rFonts w:ascii="GHEA Grapalat" w:hAnsi="GHEA Grapalat" w:cs="Sylfaen"/>
          <w:sz w:val="20"/>
          <w:lang w:val="af-ZA"/>
        </w:rPr>
        <w:t>1</w:t>
      </w:r>
      <w:r w:rsidR="00030D40" w:rsidRPr="00A71D81">
        <w:rPr>
          <w:rFonts w:ascii="GHEA Grapalat" w:hAnsi="GHEA Grapalat" w:cs="Sylfaen"/>
          <w:sz w:val="20"/>
          <w:lang w:val="af-ZA"/>
        </w:rPr>
        <w:t>1</w:t>
      </w:r>
      <w:r w:rsidRPr="00A71D81">
        <w:rPr>
          <w:rFonts w:ascii="GHEA Grapalat" w:hAnsi="GHEA Grapalat" w:cs="Sylfaen"/>
          <w:sz w:val="20"/>
          <w:lang w:val="af-ZA"/>
        </w:rPr>
        <w:t>.2</w:t>
      </w:r>
      <w:r w:rsidR="00FE5743" w:rsidRPr="00A71D81">
        <w:rPr>
          <w:rFonts w:ascii="GHEA Grapalat" w:hAnsi="GHEA Grapalat" w:cs="Sylfaen"/>
          <w:sz w:val="20"/>
          <w:lang w:val="af-ZA"/>
        </w:rPr>
        <w:t xml:space="preserve"> Գ</w:t>
      </w:r>
      <w:r w:rsidR="00CA1C11" w:rsidRPr="00A71D81">
        <w:rPr>
          <w:rFonts w:ascii="GHEA Grapalat" w:hAnsi="GHEA Grapalat" w:cs="Sylfaen"/>
          <w:sz w:val="20"/>
          <w:lang w:val="ru-RU"/>
        </w:rPr>
        <w:t>նմանընթացակարգըչկայացածհայտարարվելու</w:t>
      </w:r>
      <w:r w:rsidR="00A747D4" w:rsidRPr="00A71D81">
        <w:rPr>
          <w:rFonts w:ascii="GHEA Grapalat" w:hAnsi="GHEA Grapalat" w:cs="Sylfaen"/>
          <w:sz w:val="20"/>
        </w:rPr>
        <w:t>նհաջորդողաշխատանքային</w:t>
      </w:r>
      <w:r w:rsidR="00CA1C11" w:rsidRPr="00A71D81">
        <w:rPr>
          <w:rFonts w:ascii="GHEA Grapalat" w:hAnsi="GHEA Grapalat" w:cs="Sylfaen"/>
          <w:sz w:val="20"/>
          <w:lang w:val="ru-RU"/>
        </w:rPr>
        <w:t>օրվաընթացքում</w:t>
      </w:r>
      <w:r w:rsidR="00CA1C11" w:rsidRPr="00A71D81">
        <w:rPr>
          <w:rFonts w:ascii="GHEA Grapalat" w:hAnsi="GHEA Grapalat" w:cs="Sylfaen"/>
          <w:sz w:val="20"/>
          <w:lang w:val="af-ZA"/>
        </w:rPr>
        <w:t xml:space="preserve">, </w:t>
      </w:r>
      <w:r w:rsidR="003A2BE0" w:rsidRPr="00A71D81">
        <w:rPr>
          <w:rFonts w:ascii="GHEA Grapalat" w:hAnsi="GHEA Grapalat" w:cs="Sylfaen"/>
          <w:sz w:val="20"/>
          <w:lang w:val="af-ZA"/>
        </w:rPr>
        <w:t>պ</w:t>
      </w:r>
      <w:r w:rsidR="00CA1C11" w:rsidRPr="00A71D81">
        <w:rPr>
          <w:rFonts w:ascii="GHEA Grapalat" w:hAnsi="GHEA Grapalat" w:cs="Sylfaen"/>
          <w:sz w:val="20"/>
          <w:lang w:val="ru-RU"/>
        </w:rPr>
        <w:t>ատվիրատուն</w:t>
      </w:r>
      <w:r w:rsidR="00A747D4" w:rsidRPr="00A71D81">
        <w:rPr>
          <w:rFonts w:ascii="GHEA Grapalat" w:hAnsi="GHEA Grapalat" w:cs="Sylfaen"/>
          <w:sz w:val="20"/>
          <w:lang w:val="af-ZA"/>
        </w:rPr>
        <w:t xml:space="preserve">տեղեկագրում </w:t>
      </w:r>
      <w:r w:rsidR="005F7C1D" w:rsidRPr="00A71D81">
        <w:rPr>
          <w:rFonts w:ascii="GHEA Grapalat" w:hAnsi="GHEA Grapalat" w:cs="Sylfaen"/>
          <w:sz w:val="20"/>
          <w:lang w:val="af-ZA"/>
        </w:rPr>
        <w:t xml:space="preserve">հրապարակում է </w:t>
      </w:r>
      <w:r w:rsidR="00CA1C11" w:rsidRPr="00A71D81">
        <w:rPr>
          <w:rFonts w:ascii="GHEA Grapalat" w:hAnsi="GHEA Grapalat" w:cs="Sylfaen"/>
          <w:sz w:val="20"/>
          <w:lang w:val="ru-RU"/>
        </w:rPr>
        <w:t>հայտարարություն</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որումնշվումէգնմանընթացակարգըչկայացածհայտարարվելուհիմնավորումը։</w:t>
      </w:r>
    </w:p>
    <w:p w:rsidR="00CA1C11" w:rsidRPr="00A71D81" w:rsidRDefault="00CA1C11" w:rsidP="00EF3662">
      <w:pPr>
        <w:ind w:firstLine="567"/>
        <w:jc w:val="both"/>
        <w:rPr>
          <w:rFonts w:ascii="GHEA Grapalat" w:hAnsi="GHEA Grapalat" w:cs="Sylfaen"/>
          <w:sz w:val="20"/>
          <w:lang w:val="af-ZA"/>
        </w:rPr>
      </w:pPr>
    </w:p>
    <w:p w:rsidR="00096865" w:rsidRPr="00A71D81" w:rsidRDefault="00096865" w:rsidP="00EF3662">
      <w:pPr>
        <w:pStyle w:val="a3"/>
        <w:spacing w:line="240" w:lineRule="auto"/>
        <w:rPr>
          <w:rFonts w:ascii="GHEA Grapalat" w:hAnsi="GHEA Grapalat"/>
          <w:i w:val="0"/>
          <w:sz w:val="18"/>
          <w:szCs w:val="18"/>
          <w:u w:val="single"/>
          <w:lang w:val="af-ZA"/>
        </w:rPr>
      </w:pPr>
    </w:p>
    <w:p w:rsidR="008D5016" w:rsidRPr="00A71D81" w:rsidRDefault="008D5016" w:rsidP="00EF3662">
      <w:pPr>
        <w:jc w:val="center"/>
        <w:rPr>
          <w:rFonts w:ascii="GHEA Grapalat" w:hAnsi="GHEA Grapalat"/>
          <w:b/>
          <w:sz w:val="20"/>
          <w:lang w:val="af-ZA"/>
        </w:rPr>
      </w:pPr>
      <w:r w:rsidRPr="00A71D81">
        <w:rPr>
          <w:rFonts w:ascii="GHEA Grapalat" w:hAnsi="GHEA Grapalat"/>
          <w:b/>
          <w:sz w:val="20"/>
          <w:lang w:val="af-ZA"/>
        </w:rPr>
        <w:t>1</w:t>
      </w:r>
      <w:r w:rsidR="00375FD2" w:rsidRPr="00A71D81">
        <w:rPr>
          <w:rFonts w:ascii="GHEA Grapalat" w:hAnsi="GHEA Grapalat"/>
          <w:b/>
          <w:sz w:val="20"/>
          <w:lang w:val="af-ZA"/>
        </w:rPr>
        <w:t>2</w:t>
      </w:r>
      <w:r w:rsidRPr="00A71D81">
        <w:rPr>
          <w:rFonts w:ascii="GHEA Grapalat" w:hAnsi="GHEA Grapalat"/>
          <w:b/>
          <w:sz w:val="20"/>
          <w:lang w:val="af-ZA"/>
        </w:rPr>
        <w:t xml:space="preserve">. ԳՆՄԱՆ ԳՈՐԾԸՆԹԱՑԻ ՀԵՏ ԿԱՊՎԱԾ ԳՈՐԾՈՂՈՒԹՅՈՒՆՆԵՐԸ ԵՎ (ԿԱՄ) </w:t>
      </w:r>
    </w:p>
    <w:p w:rsidR="008D5016" w:rsidRPr="00A71D81" w:rsidRDefault="008D5016" w:rsidP="00EF3662">
      <w:pPr>
        <w:jc w:val="center"/>
        <w:rPr>
          <w:rFonts w:ascii="GHEA Grapalat" w:hAnsi="GHEA Grapalat"/>
          <w:b/>
          <w:sz w:val="20"/>
          <w:lang w:val="af-ZA"/>
        </w:rPr>
      </w:pPr>
      <w:r w:rsidRPr="00A71D81">
        <w:rPr>
          <w:rFonts w:ascii="GHEA Grapalat" w:hAnsi="GHEA Grapalat"/>
          <w:b/>
          <w:sz w:val="20"/>
          <w:lang w:val="af-ZA"/>
        </w:rPr>
        <w:t xml:space="preserve">ԸՆԴՈՒՆՎԱԾ ՈՐՈՇՈՒՄՆԵՐԸ ԲՈՂՈՔԱՐԿԵԼՈՒ ՄԱՍՆԱԿՑԻ </w:t>
      </w:r>
    </w:p>
    <w:p w:rsidR="00096865" w:rsidRPr="00A71D81" w:rsidRDefault="008D5016" w:rsidP="00EF3662">
      <w:pPr>
        <w:jc w:val="center"/>
        <w:rPr>
          <w:rFonts w:ascii="GHEA Grapalat" w:hAnsi="GHEA Grapalat"/>
          <w:b/>
          <w:sz w:val="20"/>
          <w:lang w:val="af-ZA"/>
        </w:rPr>
      </w:pPr>
      <w:r w:rsidRPr="00A71D81">
        <w:rPr>
          <w:rFonts w:ascii="GHEA Grapalat" w:hAnsi="GHEA Grapalat"/>
          <w:b/>
          <w:sz w:val="20"/>
          <w:lang w:val="af-ZA"/>
        </w:rPr>
        <w:t>ԻՐԱՎՈՒՆՔԸ ԵՎ ԿԱՐԳԸ</w:t>
      </w:r>
    </w:p>
    <w:p w:rsidR="00996C19" w:rsidRPr="00A71D81" w:rsidRDefault="00996C19" w:rsidP="00EF3662">
      <w:pPr>
        <w:jc w:val="center"/>
        <w:rPr>
          <w:rFonts w:ascii="GHEA Grapalat" w:hAnsi="GHEA Grapalat"/>
          <w:b/>
          <w:sz w:val="20"/>
          <w:lang w:val="af-ZA"/>
        </w:rPr>
      </w:pPr>
    </w:p>
    <w:p w:rsidR="003B269F" w:rsidRPr="004B72E3"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 </w:t>
      </w:r>
      <w:r w:rsidRPr="00BA41C0">
        <w:rPr>
          <w:rFonts w:ascii="GHEA Grapalat" w:hAnsi="GHEA Grapalat"/>
          <w:sz w:val="20"/>
          <w:szCs w:val="20"/>
        </w:rPr>
        <w:t>Յուրաքանչյուրշահագրգիռանձիրավունքունիբողոքարկելուպատվիրատուի</w:t>
      </w:r>
      <w:r w:rsidRPr="004B72E3">
        <w:rPr>
          <w:rFonts w:ascii="GHEA Grapalat" w:hAnsi="GHEA Grapalat"/>
          <w:sz w:val="20"/>
          <w:szCs w:val="20"/>
          <w:lang w:val="es-ES"/>
        </w:rPr>
        <w:t xml:space="preserve">, </w:t>
      </w:r>
      <w:r w:rsidRPr="00BA41C0">
        <w:rPr>
          <w:rFonts w:ascii="GHEA Grapalat" w:hAnsi="GHEA Grapalat"/>
          <w:sz w:val="20"/>
          <w:szCs w:val="20"/>
        </w:rPr>
        <w:t>գնահատողհանձնաժողովիգործողությունները</w:t>
      </w:r>
      <w:r w:rsidRPr="004B72E3">
        <w:rPr>
          <w:rFonts w:ascii="GHEA Grapalat" w:hAnsi="GHEA Grapalat"/>
          <w:sz w:val="20"/>
          <w:szCs w:val="20"/>
          <w:lang w:val="es-ES"/>
        </w:rPr>
        <w:t xml:space="preserve"> (</w:t>
      </w:r>
      <w:r w:rsidRPr="00BA41C0">
        <w:rPr>
          <w:rFonts w:ascii="GHEA Grapalat" w:hAnsi="GHEA Grapalat"/>
          <w:sz w:val="20"/>
          <w:szCs w:val="20"/>
        </w:rPr>
        <w:t>անգործությունը</w:t>
      </w:r>
      <w:r w:rsidRPr="004B72E3">
        <w:rPr>
          <w:rFonts w:ascii="GHEA Grapalat" w:hAnsi="GHEA Grapalat"/>
          <w:sz w:val="20"/>
          <w:szCs w:val="20"/>
          <w:lang w:val="es-ES"/>
        </w:rPr>
        <w:t xml:space="preserve">) </w:t>
      </w:r>
      <w:r w:rsidRPr="00BA41C0">
        <w:rPr>
          <w:rFonts w:ascii="GHEA Grapalat" w:hAnsi="GHEA Grapalat"/>
          <w:sz w:val="20"/>
          <w:szCs w:val="20"/>
        </w:rPr>
        <w:t>ևորոշումներըՀայաստանիՀանրապետությանքաղաքացիականդատավարությանօրենսգրքով</w:t>
      </w:r>
      <w:r w:rsidRPr="004B72E3">
        <w:rPr>
          <w:rFonts w:ascii="GHEA Grapalat" w:hAnsi="GHEA Grapalat"/>
          <w:sz w:val="20"/>
          <w:szCs w:val="20"/>
          <w:lang w:val="es-ES"/>
        </w:rPr>
        <w:t xml:space="preserve"> (</w:t>
      </w:r>
      <w:r w:rsidRPr="00BA41C0">
        <w:rPr>
          <w:rFonts w:ascii="GHEA Grapalat" w:hAnsi="GHEA Grapalat"/>
          <w:sz w:val="20"/>
          <w:szCs w:val="20"/>
        </w:rPr>
        <w:t>այսուհետ՝Օրենսգիրք</w:t>
      </w:r>
      <w:r w:rsidRPr="004B72E3">
        <w:rPr>
          <w:rFonts w:ascii="GHEA Grapalat" w:hAnsi="GHEA Grapalat"/>
          <w:sz w:val="20"/>
          <w:szCs w:val="20"/>
          <w:lang w:val="es-ES"/>
        </w:rPr>
        <w:t xml:space="preserve">) </w:t>
      </w:r>
      <w:r w:rsidRPr="00BA41C0">
        <w:rPr>
          <w:rFonts w:ascii="GHEA Grapalat" w:hAnsi="GHEA Grapalat"/>
          <w:sz w:val="20"/>
          <w:szCs w:val="20"/>
        </w:rPr>
        <w:t>սահմանվածկարգով</w:t>
      </w:r>
      <w:r w:rsidRPr="004B72E3">
        <w:rPr>
          <w:rFonts w:ascii="GHEA Grapalat" w:hAnsi="GHEA Grapalat"/>
          <w:sz w:val="20"/>
          <w:szCs w:val="20"/>
          <w:lang w:val="es-ES"/>
        </w:rPr>
        <w:t>:</w:t>
      </w:r>
    </w:p>
    <w:p w:rsidR="003B269F" w:rsidRPr="004B72E3"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BA41C0">
        <w:rPr>
          <w:rFonts w:ascii="GHEA Grapalat" w:hAnsi="GHEA Grapalat"/>
          <w:sz w:val="20"/>
          <w:szCs w:val="20"/>
        </w:rPr>
        <w:t>ՅուրաքանչյուրոքիրավունքունիՕրենսգրքովսահմանվածկարգովմինչևհայտերիներկայացմանվերջնաժամկետըբողոքարկելուգնմանառարկայիբնութագրերըկամհրավերիպահանջները</w:t>
      </w:r>
      <w:r w:rsidRPr="004B72E3">
        <w:rPr>
          <w:rFonts w:ascii="GHEA Grapalat" w:hAnsi="GHEA Grapalat"/>
          <w:sz w:val="20"/>
          <w:szCs w:val="20"/>
          <w:lang w:val="es-ES"/>
        </w:rPr>
        <w:t>:</w:t>
      </w:r>
    </w:p>
    <w:p w:rsidR="003B269F" w:rsidRPr="004B72E3"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2. </w:t>
      </w:r>
      <w:r w:rsidRPr="00BA41C0">
        <w:rPr>
          <w:rFonts w:ascii="GHEA Grapalat" w:hAnsi="GHEA Grapalat"/>
          <w:sz w:val="20"/>
          <w:szCs w:val="20"/>
        </w:rPr>
        <w:t>Սույնընթացակարգիհետկապվածհարաբերություններըվարչականհարաբերություններչեն</w:t>
      </w:r>
      <w:r w:rsidRPr="004B72E3">
        <w:rPr>
          <w:rFonts w:ascii="GHEA Grapalat" w:hAnsi="GHEA Grapalat"/>
          <w:sz w:val="20"/>
          <w:szCs w:val="20"/>
          <w:lang w:val="es-ES"/>
        </w:rPr>
        <w:t xml:space="preserve">, </w:t>
      </w:r>
      <w:r w:rsidRPr="00BA41C0">
        <w:rPr>
          <w:rFonts w:ascii="GHEA Grapalat" w:hAnsi="GHEA Grapalat"/>
          <w:sz w:val="20"/>
          <w:szCs w:val="20"/>
        </w:rPr>
        <w:t>ևդրանքկարգավորվումենՀայաստանիՀանրապետությանքաղաքացիաիրավականհարաբերություններըկարգավորողօրենսդրությամբ</w:t>
      </w:r>
      <w:r w:rsidRPr="004B72E3">
        <w:rPr>
          <w:rFonts w:ascii="GHEA Grapalat" w:hAnsi="GHEA Grapalat"/>
          <w:sz w:val="20"/>
          <w:szCs w:val="20"/>
          <w:lang w:val="es-ES"/>
        </w:rPr>
        <w:t>:</w:t>
      </w:r>
    </w:p>
    <w:p w:rsidR="003B269F" w:rsidRPr="004B72E3"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3.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գնահատողհանձնաժողովիկատարածգործողությանկամանգործությանհետևանքովպատճառվածվնասներըհատուցվումենՀայաստանիՀանրապետությանքաղաքացիականօրենսգրքովսահմանվածկարգով</w:t>
      </w:r>
      <w:r w:rsidRPr="004B72E3">
        <w:rPr>
          <w:rFonts w:ascii="GHEA Grapalat" w:hAnsi="GHEA Grapalat"/>
          <w:sz w:val="20"/>
          <w:szCs w:val="20"/>
          <w:lang w:val="es-ES"/>
        </w:rPr>
        <w:t>:</w:t>
      </w:r>
    </w:p>
    <w:p w:rsidR="003B269F" w:rsidRPr="004B72E3"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4. </w:t>
      </w:r>
      <w:r w:rsidRPr="00BA41C0">
        <w:rPr>
          <w:rFonts w:ascii="GHEA Grapalat" w:hAnsi="GHEA Grapalat"/>
          <w:sz w:val="20"/>
          <w:szCs w:val="20"/>
        </w:rPr>
        <w:t>Սույնհրավերովսահմանվածանգործությանժամկետըպատվիրատուի</w:t>
      </w:r>
      <w:r w:rsidRPr="004B72E3">
        <w:rPr>
          <w:rFonts w:ascii="GHEA Grapalat" w:hAnsi="GHEA Grapalat"/>
          <w:sz w:val="20"/>
          <w:szCs w:val="20"/>
          <w:lang w:val="es-ES"/>
        </w:rPr>
        <w:t xml:space="preserve">, </w:t>
      </w:r>
      <w:r w:rsidRPr="00BA41C0">
        <w:rPr>
          <w:rFonts w:ascii="GHEA Grapalat" w:hAnsi="GHEA Grapalat"/>
          <w:sz w:val="20"/>
          <w:szCs w:val="20"/>
        </w:rPr>
        <w:t>գնահատողհանձնաժողովիգործողությունների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ևորոշումներիբողոքարկմանհայցայինվաղեմությանժամկետէ</w:t>
      </w:r>
      <w:r w:rsidRPr="004B72E3">
        <w:rPr>
          <w:rFonts w:ascii="GHEA Grapalat" w:hAnsi="GHEA Grapalat"/>
          <w:sz w:val="20"/>
          <w:szCs w:val="20"/>
          <w:lang w:val="es-ES"/>
        </w:rPr>
        <w:t xml:space="preserve">, </w:t>
      </w:r>
      <w:r w:rsidRPr="00BA41C0">
        <w:rPr>
          <w:rFonts w:ascii="GHEA Grapalat" w:hAnsi="GHEA Grapalat"/>
          <w:sz w:val="20"/>
          <w:szCs w:val="20"/>
        </w:rPr>
        <w:t>բացառությամբՕրենքի</w:t>
      </w:r>
      <w:r w:rsidRPr="004B72E3">
        <w:rPr>
          <w:rFonts w:ascii="GHEA Grapalat" w:hAnsi="GHEA Grapalat"/>
          <w:sz w:val="20"/>
          <w:szCs w:val="20"/>
          <w:lang w:val="es-ES"/>
        </w:rPr>
        <w:t xml:space="preserve"> 6-</w:t>
      </w:r>
      <w:r w:rsidRPr="00BA41C0">
        <w:rPr>
          <w:rFonts w:ascii="GHEA Grapalat" w:hAnsi="GHEA Grapalat"/>
          <w:sz w:val="20"/>
          <w:szCs w:val="20"/>
        </w:rPr>
        <w:t>րդհոդվածի</w:t>
      </w:r>
      <w:r w:rsidRPr="004B72E3">
        <w:rPr>
          <w:rFonts w:ascii="GHEA Grapalat" w:hAnsi="GHEA Grapalat"/>
          <w:sz w:val="20"/>
          <w:szCs w:val="20"/>
          <w:lang w:val="es-ES"/>
        </w:rPr>
        <w:t xml:space="preserve"> 2-</w:t>
      </w:r>
      <w:r w:rsidRPr="00BA41C0">
        <w:rPr>
          <w:rFonts w:ascii="GHEA Grapalat" w:hAnsi="GHEA Grapalat"/>
          <w:sz w:val="20"/>
          <w:szCs w:val="20"/>
        </w:rPr>
        <w:t>րդմասովնախատեսվածորոշումներիբողոքարկմանևպայմանագիրըմիակողմանիլուծելուհետկապվածվեճերի</w:t>
      </w:r>
      <w:r w:rsidRPr="004B72E3">
        <w:rPr>
          <w:rFonts w:ascii="GHEA Grapalat" w:hAnsi="GHEA Grapalat"/>
          <w:sz w:val="20"/>
          <w:szCs w:val="20"/>
          <w:lang w:val="es-ES"/>
        </w:rPr>
        <w:t xml:space="preserve">, </w:t>
      </w:r>
      <w:r w:rsidRPr="00BA41C0">
        <w:rPr>
          <w:rFonts w:ascii="GHEA Grapalat" w:hAnsi="GHEA Grapalat"/>
          <w:sz w:val="20"/>
          <w:szCs w:val="20"/>
        </w:rPr>
        <w:t>որոնցդեպքումհայցայինվաղեմությանժամկետըերեսունօրացուցայինօրէ</w:t>
      </w:r>
      <w:r w:rsidRPr="004B72E3">
        <w:rPr>
          <w:rFonts w:ascii="GHEA Grapalat" w:hAnsi="GHEA Grapalat"/>
          <w:sz w:val="20"/>
          <w:szCs w:val="20"/>
          <w:lang w:val="es-ES"/>
        </w:rPr>
        <w:t>::</w:t>
      </w:r>
    </w:p>
    <w:p w:rsidR="003B269F" w:rsidRPr="004B72E3"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5</w:t>
      </w:r>
      <w:r w:rsidRPr="004B72E3">
        <w:rPr>
          <w:rFonts w:ascii="Cambria Math" w:hAnsi="Cambria Math" w:cs="Cambria Math"/>
          <w:sz w:val="20"/>
          <w:szCs w:val="20"/>
          <w:lang w:val="es-ES"/>
        </w:rPr>
        <w:t>․</w:t>
      </w:r>
      <w:r w:rsidRPr="00BA41C0">
        <w:rPr>
          <w:rFonts w:ascii="GHEA Grapalat" w:hAnsi="GHEA Grapalat" w:cs="GHEA Grapalat"/>
          <w:sz w:val="20"/>
          <w:szCs w:val="20"/>
        </w:rPr>
        <w:t>Սույնընթացակարգիհետկապվածվեճերը</w:t>
      </w:r>
      <w:r w:rsidRPr="00BA41C0">
        <w:rPr>
          <w:rFonts w:ascii="GHEA Grapalat" w:hAnsi="GHEA Grapalat"/>
          <w:sz w:val="20"/>
          <w:szCs w:val="20"/>
        </w:rPr>
        <w:t>քննվումևլուծվումենԵրևանքաղաքիառաջինատյանիընդհանուրիրավասությանդատարանումհայցադիմումըվարույթընդունելուցհետո՝երեսունօրվաընթացքում</w:t>
      </w:r>
      <w:r w:rsidRPr="004B72E3">
        <w:rPr>
          <w:rFonts w:ascii="GHEA Grapalat" w:hAnsi="GHEA Grapalat"/>
          <w:sz w:val="20"/>
          <w:szCs w:val="20"/>
          <w:lang w:val="es-ES"/>
        </w:rPr>
        <w:t xml:space="preserve">: </w:t>
      </w:r>
      <w:r w:rsidRPr="00BA41C0">
        <w:rPr>
          <w:rFonts w:ascii="GHEA Grapalat" w:hAnsi="GHEA Grapalat"/>
          <w:sz w:val="20"/>
          <w:szCs w:val="20"/>
        </w:rPr>
        <w:t>Դատարանիպատճառաբանվածորոշմամբսույնմասովնախատեսվածժամկետըկարողէերկարաձգվելմեկանգամ</w:t>
      </w:r>
      <w:r w:rsidRPr="004B72E3">
        <w:rPr>
          <w:rFonts w:ascii="GHEA Grapalat" w:hAnsi="GHEA Grapalat"/>
          <w:sz w:val="20"/>
          <w:szCs w:val="20"/>
          <w:lang w:val="es-ES"/>
        </w:rPr>
        <w:t xml:space="preserve">` </w:t>
      </w:r>
      <w:r w:rsidRPr="00BA41C0">
        <w:rPr>
          <w:rFonts w:ascii="GHEA Grapalat" w:hAnsi="GHEA Grapalat"/>
          <w:sz w:val="20"/>
          <w:szCs w:val="20"/>
        </w:rPr>
        <w:t>մինչևտասնօրացուցայինօրով</w:t>
      </w:r>
      <w:r w:rsidRPr="004B72E3">
        <w:rPr>
          <w:rFonts w:ascii="GHEA Grapalat" w:hAnsi="GHEA Grapalat"/>
          <w:sz w:val="20"/>
          <w:szCs w:val="20"/>
          <w:lang w:val="es-ES"/>
        </w:rPr>
        <w:t>:</w:t>
      </w:r>
    </w:p>
    <w:p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12.6. </w:t>
      </w:r>
      <w:r w:rsidRPr="00BA41C0">
        <w:rPr>
          <w:rFonts w:ascii="GHEA Grapalat" w:hAnsi="GHEA Grapalat"/>
          <w:sz w:val="20"/>
          <w:szCs w:val="20"/>
        </w:rPr>
        <w:t>Դատարանըհայցադիմումըվարույթընդունելուհարցըլուծումէայններկայացվելուցհետո՝եռօրյաժամկետում</w:t>
      </w:r>
      <w:r w:rsidRPr="004B72E3">
        <w:rPr>
          <w:rFonts w:ascii="GHEA Grapalat" w:hAnsi="GHEA Grapalat"/>
          <w:sz w:val="20"/>
          <w:szCs w:val="20"/>
          <w:lang w:val="es-ES"/>
        </w:rPr>
        <w:t>:</w:t>
      </w:r>
    </w:p>
    <w:p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12.7. </w:t>
      </w:r>
      <w:r w:rsidRPr="00BA41C0">
        <w:rPr>
          <w:rFonts w:ascii="GHEA Grapalat" w:hAnsi="GHEA Grapalat"/>
          <w:sz w:val="20"/>
          <w:szCs w:val="20"/>
        </w:rPr>
        <w:t>Հայցադիմումըվարույթընդունելուհետմիաժամանակդատարանըկայացնումէորոշում՝պատասխանողիցտվյալգնմանգործընթացիհետկապվածպատասխանողիտիրապետմանտակգտնվողբոլորապացույցներըպահանջելումասին</w:t>
      </w:r>
      <w:r w:rsidRPr="004B72E3">
        <w:rPr>
          <w:rFonts w:ascii="GHEA Grapalat" w:hAnsi="GHEA Grapalat"/>
          <w:sz w:val="20"/>
          <w:szCs w:val="20"/>
          <w:lang w:val="es-ES"/>
        </w:rPr>
        <w:t>:</w:t>
      </w:r>
    </w:p>
    <w:p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12.8. </w:t>
      </w:r>
      <w:r w:rsidRPr="00BA41C0">
        <w:rPr>
          <w:rFonts w:ascii="GHEA Grapalat" w:hAnsi="GHEA Grapalat"/>
          <w:sz w:val="20"/>
          <w:szCs w:val="20"/>
        </w:rPr>
        <w:t>Ապացույցներպահանջելուվերաբերյալորոշումըկատարվումէպատասխանողիկողմիցորոշումնստանալուցհետո՝հնգօրյաժամկետում</w:t>
      </w:r>
      <w:r w:rsidRPr="004B72E3">
        <w:rPr>
          <w:rFonts w:ascii="GHEA Grapalat" w:hAnsi="GHEA Grapalat"/>
          <w:sz w:val="20"/>
          <w:szCs w:val="20"/>
          <w:lang w:val="es-ES"/>
        </w:rPr>
        <w:t>:</w:t>
      </w:r>
    </w:p>
    <w:p w:rsidR="003B269F" w:rsidRPr="004B72E3" w:rsidRDefault="003B269F" w:rsidP="003B269F">
      <w:pPr>
        <w:shd w:val="clear" w:color="auto" w:fill="FFFFFF"/>
        <w:ind w:firstLine="375"/>
        <w:jc w:val="both"/>
        <w:rPr>
          <w:rFonts w:ascii="GHEA Grapalat" w:hAnsi="GHEA Grapalat"/>
          <w:sz w:val="20"/>
          <w:szCs w:val="20"/>
          <w:lang w:val="es-ES"/>
        </w:rPr>
      </w:pPr>
      <w:r w:rsidRPr="00BA41C0">
        <w:rPr>
          <w:rFonts w:ascii="GHEA Grapalat" w:hAnsi="GHEA Grapalat"/>
          <w:sz w:val="20"/>
          <w:szCs w:val="20"/>
        </w:rPr>
        <w:t>Սույնկետովնախատեսվածժամկետումպատասխանողիկողմիցապացույցներպահանջելուվերաբերյալորոշմանպահանջներըչկատարվելուդեպքումգործըքննվումէդրանումառկաապացույցներիհիմանվրա</w:t>
      </w:r>
      <w:r w:rsidRPr="004B72E3">
        <w:rPr>
          <w:rFonts w:ascii="GHEA Grapalat" w:hAnsi="GHEA Grapalat"/>
          <w:sz w:val="20"/>
          <w:szCs w:val="20"/>
          <w:lang w:val="es-ES"/>
        </w:rPr>
        <w:t xml:space="preserve">, </w:t>
      </w:r>
      <w:r w:rsidRPr="00BA41C0">
        <w:rPr>
          <w:rFonts w:ascii="GHEA Grapalat" w:hAnsi="GHEA Grapalat"/>
          <w:sz w:val="20"/>
          <w:szCs w:val="20"/>
        </w:rPr>
        <w:t>իսկհայցվորիվկայակոչածայնփաստերը</w:t>
      </w:r>
      <w:r w:rsidRPr="004B72E3">
        <w:rPr>
          <w:rFonts w:ascii="GHEA Grapalat" w:hAnsi="GHEA Grapalat"/>
          <w:sz w:val="20"/>
          <w:szCs w:val="20"/>
          <w:lang w:val="es-ES"/>
        </w:rPr>
        <w:t xml:space="preserve">, </w:t>
      </w:r>
      <w:r w:rsidRPr="00BA41C0">
        <w:rPr>
          <w:rFonts w:ascii="GHEA Grapalat" w:hAnsi="GHEA Grapalat"/>
          <w:sz w:val="20"/>
          <w:szCs w:val="20"/>
        </w:rPr>
        <w:t>որոնքենթակաենհաստատմանպատասխանողիտիրապետմանտակգտնվողապացույցներով</w:t>
      </w:r>
      <w:r w:rsidRPr="004B72E3">
        <w:rPr>
          <w:rFonts w:ascii="GHEA Grapalat" w:hAnsi="GHEA Grapalat"/>
          <w:sz w:val="20"/>
          <w:szCs w:val="20"/>
          <w:lang w:val="es-ES"/>
        </w:rPr>
        <w:t xml:space="preserve">, </w:t>
      </w:r>
      <w:r w:rsidRPr="00BA41C0">
        <w:rPr>
          <w:rFonts w:ascii="GHEA Grapalat" w:hAnsi="GHEA Grapalat"/>
          <w:sz w:val="20"/>
          <w:szCs w:val="20"/>
        </w:rPr>
        <w:t>համարվումենհաստատված</w:t>
      </w:r>
      <w:r w:rsidRPr="004B72E3">
        <w:rPr>
          <w:rFonts w:ascii="GHEA Grapalat" w:hAnsi="GHEA Grapalat"/>
          <w:sz w:val="20"/>
          <w:szCs w:val="20"/>
          <w:lang w:val="es-ES"/>
        </w:rPr>
        <w:t>:</w:t>
      </w:r>
    </w:p>
    <w:p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9. </w:t>
      </w:r>
      <w:r w:rsidRPr="00BA41C0">
        <w:rPr>
          <w:rFonts w:ascii="GHEA Grapalat" w:hAnsi="GHEA Grapalat"/>
          <w:sz w:val="20"/>
          <w:szCs w:val="20"/>
        </w:rPr>
        <w:t>Դատարանըսույնգնմանգործընթացինվերաբերող՝սույնբաժնովնախատեսվածվեճերիվերաբերյալիրվարույթումքննվողգործերըմիացնումէմեկվարույթում</w:t>
      </w:r>
      <w:r w:rsidRPr="004B72E3">
        <w:rPr>
          <w:rFonts w:ascii="GHEA Grapalat" w:hAnsi="GHEA Grapalat"/>
          <w:sz w:val="20"/>
          <w:szCs w:val="20"/>
          <w:lang w:val="es-ES"/>
        </w:rPr>
        <w:t>:</w:t>
      </w:r>
    </w:p>
    <w:p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10. </w:t>
      </w:r>
      <w:r w:rsidRPr="00BA41C0">
        <w:rPr>
          <w:rFonts w:ascii="GHEA Grapalat" w:hAnsi="GHEA Grapalat"/>
          <w:sz w:val="20"/>
          <w:szCs w:val="20"/>
        </w:rPr>
        <w:t>Հայցադիմումըվարույթընդունելումասինորոշումնանհապաղուղարկվումէլիազորվածմարմնիպաշտոնականէլեկտրոնայինփոստիհասցեին</w:t>
      </w:r>
      <w:r w:rsidRPr="004B72E3">
        <w:rPr>
          <w:rFonts w:ascii="GHEA Grapalat" w:hAnsi="GHEA Grapalat"/>
          <w:sz w:val="20"/>
          <w:szCs w:val="20"/>
          <w:lang w:val="es-ES"/>
        </w:rPr>
        <w:t xml:space="preserve">: </w:t>
      </w:r>
      <w:r w:rsidRPr="00BA41C0">
        <w:rPr>
          <w:rFonts w:ascii="GHEA Grapalat" w:hAnsi="GHEA Grapalat"/>
          <w:sz w:val="20"/>
          <w:szCs w:val="20"/>
        </w:rPr>
        <w:lastRenderedPageBreak/>
        <w:t>Լիազորվածմարմինըսույնկետովնախատեսվածորոշումնանհապաղհրապարակումէտեղեկագրում՝նշելովկասեցմանօրը</w:t>
      </w:r>
      <w:r w:rsidRPr="004B72E3">
        <w:rPr>
          <w:rFonts w:ascii="GHEA Grapalat" w:hAnsi="GHEA Grapalat"/>
          <w:sz w:val="20"/>
          <w:szCs w:val="20"/>
          <w:lang w:val="es-ES"/>
        </w:rPr>
        <w:t>:</w:t>
      </w:r>
    </w:p>
    <w:p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11</w:t>
      </w:r>
      <w:r w:rsidRPr="004B72E3">
        <w:rPr>
          <w:rFonts w:ascii="Cambria Math" w:hAnsi="Cambria Math" w:cs="Cambria Math"/>
          <w:sz w:val="20"/>
          <w:szCs w:val="20"/>
          <w:lang w:val="es-ES"/>
        </w:rPr>
        <w:t>․</w:t>
      </w:r>
      <w:r w:rsidRPr="00BA41C0">
        <w:rPr>
          <w:rFonts w:ascii="GHEA Grapalat" w:hAnsi="GHEA Grapalat"/>
          <w:sz w:val="20"/>
          <w:szCs w:val="20"/>
        </w:rPr>
        <w:t>Հայցադիմումիպատասխանը</w:t>
      </w:r>
      <w:r>
        <w:rPr>
          <w:rFonts w:ascii="GHEA Grapalat" w:hAnsi="GHEA Grapalat"/>
          <w:sz w:val="20"/>
          <w:szCs w:val="20"/>
        </w:rPr>
        <w:t>պատվիրատուն</w:t>
      </w:r>
      <w:r w:rsidRPr="00BA41C0">
        <w:rPr>
          <w:rFonts w:ascii="GHEA Grapalat" w:hAnsi="GHEA Grapalat"/>
          <w:sz w:val="20"/>
          <w:szCs w:val="20"/>
        </w:rPr>
        <w:t>ներկայաց</w:t>
      </w:r>
      <w:r>
        <w:rPr>
          <w:rFonts w:ascii="GHEA Grapalat" w:hAnsi="GHEA Grapalat"/>
          <w:sz w:val="20"/>
          <w:szCs w:val="20"/>
        </w:rPr>
        <w:t>ն</w:t>
      </w:r>
      <w:r w:rsidRPr="00BA41C0">
        <w:rPr>
          <w:rFonts w:ascii="GHEA Grapalat" w:hAnsi="GHEA Grapalat"/>
          <w:sz w:val="20"/>
          <w:szCs w:val="20"/>
        </w:rPr>
        <w:t>ումէհայցադիմումըվարույթընդունելումասինորոշումնստանալուցհետո՝հնգօրյաժամկետում</w:t>
      </w:r>
      <w:r w:rsidRPr="004B72E3">
        <w:rPr>
          <w:rFonts w:ascii="GHEA Grapalat" w:hAnsi="GHEA Grapalat"/>
          <w:sz w:val="20"/>
          <w:szCs w:val="20"/>
          <w:lang w:val="es-ES"/>
        </w:rPr>
        <w:t>:</w:t>
      </w:r>
    </w:p>
    <w:p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Calibri" w:hAnsi="Calibri" w:cs="Calibri"/>
          <w:sz w:val="20"/>
          <w:szCs w:val="20"/>
          <w:lang w:val="es-ES"/>
        </w:rPr>
        <w:t> </w:t>
      </w: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12 </w:t>
      </w:r>
      <w:r w:rsidRPr="00BA41C0">
        <w:rPr>
          <w:rFonts w:ascii="GHEA Grapalat" w:hAnsi="GHEA Grapalat"/>
          <w:sz w:val="20"/>
          <w:szCs w:val="20"/>
        </w:rPr>
        <w:t>Գործինմասնակցողանձինքևնրանցներկայացուցիչներըդատականնիստիժամանակիևվայրի</w:t>
      </w:r>
      <w:r w:rsidRPr="004B72E3">
        <w:rPr>
          <w:rFonts w:ascii="GHEA Grapalat" w:hAnsi="GHEA Grapalat"/>
          <w:sz w:val="20"/>
          <w:szCs w:val="20"/>
          <w:lang w:val="es-ES"/>
        </w:rPr>
        <w:t xml:space="preserve">, </w:t>
      </w:r>
      <w:r w:rsidRPr="00BA41C0">
        <w:rPr>
          <w:rFonts w:ascii="GHEA Grapalat" w:hAnsi="GHEA Grapalat"/>
          <w:sz w:val="20"/>
          <w:szCs w:val="20"/>
        </w:rPr>
        <w:t>ինչպեսնաևՕրենսգրքովնախատեսվածդեպքերումառանձինդատավարականգործողություններկատարելումասինծանուցվումենէլեկտրոնայինհաղորդակցությանմիջոցովծանուցագրերըևայլփաստաթղթերՕրենսգրքի</w:t>
      </w:r>
      <w:r w:rsidRPr="004B72E3">
        <w:rPr>
          <w:rFonts w:ascii="GHEA Grapalat" w:hAnsi="GHEA Grapalat"/>
          <w:sz w:val="20"/>
          <w:szCs w:val="20"/>
          <w:lang w:val="es-ES"/>
        </w:rPr>
        <w:t xml:space="preserve"> 97-</w:t>
      </w:r>
      <w:r w:rsidRPr="00BA41C0">
        <w:rPr>
          <w:rFonts w:ascii="GHEA Grapalat" w:hAnsi="GHEA Grapalat"/>
          <w:sz w:val="20"/>
          <w:szCs w:val="20"/>
        </w:rPr>
        <w:t>րդհոդվածովսահմանվածկարգովհայցադիմումումնշվածէլեկտրոնայինփոստինուղարկելուեղանակով</w:t>
      </w:r>
      <w:r w:rsidRPr="004B72E3">
        <w:rPr>
          <w:rFonts w:ascii="GHEA Grapalat" w:hAnsi="GHEA Grapalat"/>
          <w:sz w:val="20"/>
          <w:szCs w:val="20"/>
          <w:lang w:val="es-ES"/>
        </w:rPr>
        <w:t>:</w:t>
      </w:r>
    </w:p>
    <w:p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13</w:t>
      </w:r>
      <w:r w:rsidRPr="004B72E3">
        <w:rPr>
          <w:rFonts w:ascii="Cambria Math" w:hAnsi="Cambria Math" w:cs="Cambria Math"/>
          <w:sz w:val="20"/>
          <w:szCs w:val="20"/>
          <w:lang w:val="es-ES"/>
        </w:rPr>
        <w:t>․</w:t>
      </w:r>
      <w:r w:rsidRPr="00BA41C0">
        <w:rPr>
          <w:rFonts w:ascii="GHEA Grapalat" w:hAnsi="GHEA Grapalat"/>
          <w:sz w:val="20"/>
          <w:szCs w:val="20"/>
        </w:rPr>
        <w:t>Դատարանըսույնբաժնովնախատեսվածվեճերովգործերըքննումևդրանցվերաբերյալվճիռներըևորոշումներըկայացնումէգրավորընթացակարգով</w:t>
      </w:r>
      <w:r w:rsidRPr="004B72E3">
        <w:rPr>
          <w:rFonts w:ascii="GHEA Grapalat" w:hAnsi="GHEA Grapalat"/>
          <w:sz w:val="20"/>
          <w:szCs w:val="20"/>
          <w:lang w:val="es-ES"/>
        </w:rPr>
        <w:t xml:space="preserve">, </w:t>
      </w:r>
      <w:r w:rsidRPr="00BA41C0">
        <w:rPr>
          <w:rFonts w:ascii="GHEA Grapalat" w:hAnsi="GHEA Grapalat"/>
          <w:sz w:val="20"/>
          <w:szCs w:val="20"/>
        </w:rPr>
        <w:t>բացառությամբայնդեպքերի</w:t>
      </w:r>
      <w:r w:rsidRPr="004B72E3">
        <w:rPr>
          <w:rFonts w:ascii="GHEA Grapalat" w:hAnsi="GHEA Grapalat"/>
          <w:sz w:val="20"/>
          <w:szCs w:val="20"/>
          <w:lang w:val="es-ES"/>
        </w:rPr>
        <w:t xml:space="preserve">, </w:t>
      </w:r>
      <w:r w:rsidRPr="00BA41C0">
        <w:rPr>
          <w:rFonts w:ascii="GHEA Grapalat" w:hAnsi="GHEA Grapalat"/>
          <w:sz w:val="20"/>
          <w:szCs w:val="20"/>
        </w:rPr>
        <w:t>երբդատարանըգործինմասնակցողանձիմիջնորդությամբկամիրնախաձեռնությամբեկելէեզրահանգման</w:t>
      </w:r>
      <w:r w:rsidRPr="004B72E3">
        <w:rPr>
          <w:rFonts w:ascii="GHEA Grapalat" w:hAnsi="GHEA Grapalat"/>
          <w:sz w:val="20"/>
          <w:szCs w:val="20"/>
          <w:lang w:val="es-ES"/>
        </w:rPr>
        <w:t xml:space="preserve">, </w:t>
      </w:r>
      <w:r w:rsidRPr="00BA41C0">
        <w:rPr>
          <w:rFonts w:ascii="GHEA Grapalat" w:hAnsi="GHEA Grapalat"/>
          <w:sz w:val="20"/>
          <w:szCs w:val="20"/>
        </w:rPr>
        <w:t>որանհրաժեշտէգործըքննելդատականնիստում</w:t>
      </w:r>
      <w:r w:rsidRPr="004B72E3">
        <w:rPr>
          <w:rFonts w:ascii="GHEA Grapalat" w:hAnsi="GHEA Grapalat"/>
          <w:sz w:val="20"/>
          <w:szCs w:val="20"/>
          <w:lang w:val="es-ES"/>
        </w:rPr>
        <w:t>:</w:t>
      </w:r>
    </w:p>
    <w:p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14. </w:t>
      </w:r>
      <w:r w:rsidRPr="00BA41C0">
        <w:rPr>
          <w:rFonts w:ascii="GHEA Grapalat" w:hAnsi="GHEA Grapalat"/>
          <w:sz w:val="20"/>
          <w:szCs w:val="20"/>
        </w:rPr>
        <w:t>Գործըդատականնիստումքննելուվերաբերյալմիջնորդությունըգործինմասնակցողանձըկարողէներկայացնելմինչևհայցադիմումիպատասխաններկայացնելուհամարսահմանվածժամկետիլրանալը</w:t>
      </w:r>
      <w:r w:rsidRPr="004B72E3">
        <w:rPr>
          <w:rFonts w:ascii="GHEA Grapalat" w:hAnsi="GHEA Grapalat"/>
          <w:sz w:val="20"/>
          <w:szCs w:val="20"/>
          <w:lang w:val="es-ES"/>
        </w:rPr>
        <w:t>:</w:t>
      </w:r>
    </w:p>
    <w:p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15. </w:t>
      </w:r>
      <w:r w:rsidRPr="00BA41C0">
        <w:rPr>
          <w:rFonts w:ascii="GHEA Grapalat" w:hAnsi="GHEA Grapalat"/>
          <w:sz w:val="20"/>
          <w:szCs w:val="20"/>
        </w:rPr>
        <w:t>Գործըդատականնիստումքննելումասինդատարանըկայացնումէորոշումհայցադիմումիպատասխաններկայացնելուհամարսահմանվածժամկետըլրանալուցհետո՝եռօրյաժամկետում</w:t>
      </w:r>
      <w:r w:rsidRPr="004B72E3">
        <w:rPr>
          <w:rFonts w:ascii="GHEA Grapalat" w:hAnsi="GHEA Grapalat"/>
          <w:sz w:val="20"/>
          <w:szCs w:val="20"/>
          <w:lang w:val="es-ES"/>
        </w:rPr>
        <w:t>:</w:t>
      </w:r>
    </w:p>
    <w:p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16. </w:t>
      </w:r>
      <w:r w:rsidRPr="00BA41C0">
        <w:rPr>
          <w:rFonts w:ascii="GHEA Grapalat" w:hAnsi="GHEA Grapalat"/>
          <w:sz w:val="20"/>
          <w:szCs w:val="20"/>
        </w:rPr>
        <w:t>Գործըդատականնիստումքննելուհարցըկարողէլուծվելնաևհայցադիմումըվարույթընդունելումասինորոշմամբ</w:t>
      </w:r>
      <w:r w:rsidRPr="004B72E3">
        <w:rPr>
          <w:rFonts w:ascii="GHEA Grapalat" w:hAnsi="GHEA Grapalat"/>
          <w:sz w:val="20"/>
          <w:szCs w:val="20"/>
          <w:lang w:val="es-ES"/>
        </w:rPr>
        <w:t>:</w:t>
      </w:r>
    </w:p>
    <w:p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17</w:t>
      </w:r>
      <w:r w:rsidRPr="004B72E3">
        <w:rPr>
          <w:rFonts w:ascii="Cambria Math" w:hAnsi="Cambria Math" w:cs="Cambria Math"/>
          <w:sz w:val="20"/>
          <w:szCs w:val="20"/>
          <w:lang w:val="es-ES"/>
        </w:rPr>
        <w:t>․</w:t>
      </w:r>
      <w:r w:rsidRPr="00BA41C0">
        <w:rPr>
          <w:rFonts w:ascii="GHEA Grapalat" w:hAnsi="GHEA Grapalat"/>
          <w:sz w:val="20"/>
          <w:szCs w:val="20"/>
        </w:rPr>
        <w:t>Վիճարկվողգործողությունների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ևորոշումներիհիմքումընկածհանգամանքների</w:t>
      </w:r>
      <w:r w:rsidRPr="004B72E3">
        <w:rPr>
          <w:rFonts w:ascii="GHEA Grapalat" w:hAnsi="GHEA Grapalat"/>
          <w:sz w:val="20"/>
          <w:szCs w:val="20"/>
          <w:lang w:val="es-ES"/>
        </w:rPr>
        <w:t xml:space="preserve">, </w:t>
      </w:r>
      <w:r w:rsidRPr="00BA41C0">
        <w:rPr>
          <w:rFonts w:ascii="GHEA Grapalat" w:hAnsi="GHEA Grapalat"/>
          <w:sz w:val="20"/>
          <w:szCs w:val="20"/>
        </w:rPr>
        <w:t>ինչպեսնաևտվյալգործողությունների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կատարմանևորոշմանընդունմանօրենքով</w:t>
      </w:r>
      <w:r w:rsidRPr="004B72E3">
        <w:rPr>
          <w:rFonts w:ascii="GHEA Grapalat" w:hAnsi="GHEA Grapalat"/>
          <w:sz w:val="20"/>
          <w:szCs w:val="20"/>
          <w:lang w:val="es-ES"/>
        </w:rPr>
        <w:t xml:space="preserve">, </w:t>
      </w:r>
      <w:r w:rsidRPr="00BA41C0">
        <w:rPr>
          <w:rFonts w:ascii="GHEA Grapalat" w:hAnsi="GHEA Grapalat"/>
          <w:sz w:val="20"/>
          <w:szCs w:val="20"/>
        </w:rPr>
        <w:t>այլիրավականակտերովսահմանվածկարգըպահպանվածլինելուփաստերնապացուցելուպարտականությունըկրումէպատասխանողը</w:t>
      </w:r>
      <w:r w:rsidRPr="004B72E3">
        <w:rPr>
          <w:rFonts w:ascii="GHEA Grapalat" w:hAnsi="GHEA Grapalat"/>
          <w:sz w:val="20"/>
          <w:szCs w:val="20"/>
          <w:lang w:val="es-ES"/>
        </w:rPr>
        <w:t>:</w:t>
      </w:r>
    </w:p>
    <w:p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18</w:t>
      </w:r>
      <w:r w:rsidRPr="004B72E3">
        <w:rPr>
          <w:rFonts w:ascii="Cambria Math" w:hAnsi="Cambria Math" w:cs="Cambria Math"/>
          <w:sz w:val="20"/>
          <w:szCs w:val="20"/>
          <w:lang w:val="es-ES"/>
        </w:rPr>
        <w:t>․</w:t>
      </w:r>
      <w:r w:rsidRPr="00BA41C0">
        <w:rPr>
          <w:rFonts w:ascii="GHEA Grapalat" w:hAnsi="GHEA Grapalat"/>
          <w:sz w:val="20"/>
          <w:szCs w:val="20"/>
        </w:rPr>
        <w:t>Պատասխանողըվիճարկվողգործողությունների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ևորոշումներիիրավաչափությունըհիմնավորողապացույցներկարողէներկայացնելմիայնապացույցներըպահանջելուորոշմանկատարմանընթացքում</w:t>
      </w:r>
      <w:r w:rsidRPr="004B72E3">
        <w:rPr>
          <w:rFonts w:ascii="GHEA Grapalat" w:hAnsi="GHEA Grapalat"/>
          <w:sz w:val="20"/>
          <w:szCs w:val="20"/>
          <w:lang w:val="es-ES"/>
        </w:rPr>
        <w:t xml:space="preserve">, </w:t>
      </w:r>
      <w:r w:rsidRPr="00BA41C0">
        <w:rPr>
          <w:rFonts w:ascii="GHEA Grapalat" w:hAnsi="GHEA Grapalat"/>
          <w:sz w:val="20"/>
          <w:szCs w:val="20"/>
        </w:rPr>
        <w:t>բացառությամբայնդեպքերի</w:t>
      </w:r>
      <w:r w:rsidRPr="004B72E3">
        <w:rPr>
          <w:rFonts w:ascii="GHEA Grapalat" w:hAnsi="GHEA Grapalat"/>
          <w:sz w:val="20"/>
          <w:szCs w:val="20"/>
          <w:lang w:val="es-ES"/>
        </w:rPr>
        <w:t xml:space="preserve">, </w:t>
      </w:r>
      <w:r w:rsidRPr="00BA41C0">
        <w:rPr>
          <w:rFonts w:ascii="GHEA Grapalat" w:hAnsi="GHEA Grapalat"/>
          <w:sz w:val="20"/>
          <w:szCs w:val="20"/>
        </w:rPr>
        <w:t>երբհիմնավորումէապացույցիներկայացմանանհնարինությունըիրենիցանկախպատճառներով</w:t>
      </w:r>
      <w:r w:rsidRPr="004B72E3">
        <w:rPr>
          <w:rFonts w:ascii="GHEA Grapalat" w:hAnsi="GHEA Grapalat"/>
          <w:sz w:val="20"/>
          <w:szCs w:val="20"/>
          <w:lang w:val="es-ES"/>
        </w:rPr>
        <w:t>:</w:t>
      </w:r>
    </w:p>
    <w:p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19 .</w:t>
      </w:r>
      <w:r w:rsidRPr="00BA41C0">
        <w:rPr>
          <w:rFonts w:ascii="GHEA Grapalat" w:hAnsi="GHEA Grapalat"/>
          <w:sz w:val="20"/>
          <w:szCs w:val="20"/>
        </w:rPr>
        <w:t>Պատվիրատուիևգնահատողհանձնաժողովիգործողությունների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ևորոշումների</w:t>
      </w:r>
      <w:r w:rsidRPr="004B72E3">
        <w:rPr>
          <w:rFonts w:ascii="GHEA Grapalat" w:hAnsi="GHEA Grapalat"/>
          <w:sz w:val="20"/>
          <w:szCs w:val="20"/>
          <w:lang w:val="es-ES"/>
        </w:rPr>
        <w:t xml:space="preserve"> (</w:t>
      </w:r>
      <w:r w:rsidRPr="00BA41C0">
        <w:rPr>
          <w:rFonts w:ascii="GHEA Grapalat" w:hAnsi="GHEA Grapalat"/>
          <w:sz w:val="20"/>
          <w:szCs w:val="20"/>
        </w:rPr>
        <w:t>բացառությամբՕրենքի</w:t>
      </w:r>
      <w:r w:rsidRPr="004B72E3">
        <w:rPr>
          <w:rFonts w:ascii="GHEA Grapalat" w:hAnsi="GHEA Grapalat"/>
          <w:sz w:val="20"/>
          <w:szCs w:val="20"/>
          <w:lang w:val="es-ES"/>
        </w:rPr>
        <w:t xml:space="preserve"> 6-</w:t>
      </w:r>
      <w:r w:rsidRPr="00BA41C0">
        <w:rPr>
          <w:rFonts w:ascii="GHEA Grapalat" w:hAnsi="GHEA Grapalat"/>
          <w:sz w:val="20"/>
          <w:szCs w:val="20"/>
        </w:rPr>
        <w:t>րդհոդվածի</w:t>
      </w:r>
      <w:r w:rsidRPr="004B72E3">
        <w:rPr>
          <w:rFonts w:ascii="GHEA Grapalat" w:hAnsi="GHEA Grapalat"/>
          <w:sz w:val="20"/>
          <w:szCs w:val="20"/>
          <w:lang w:val="es-ES"/>
        </w:rPr>
        <w:t xml:space="preserve"> 2-</w:t>
      </w:r>
      <w:r w:rsidRPr="00BA41C0">
        <w:rPr>
          <w:rFonts w:ascii="GHEA Grapalat" w:hAnsi="GHEA Grapalat"/>
          <w:sz w:val="20"/>
          <w:szCs w:val="20"/>
        </w:rPr>
        <w:t>րդմասովնախատեսվածորոշումների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բողոքարկումնինքնաբերաբարկասեցնումէգնմանգործընթացը</w:t>
      </w:r>
      <w:r w:rsidRPr="004B72E3">
        <w:rPr>
          <w:rFonts w:ascii="GHEA Grapalat" w:hAnsi="GHEA Grapalat"/>
          <w:sz w:val="20"/>
          <w:szCs w:val="20"/>
          <w:lang w:val="es-ES"/>
        </w:rPr>
        <w:t xml:space="preserve">` </w:t>
      </w:r>
      <w:r w:rsidRPr="00BA41C0">
        <w:rPr>
          <w:rFonts w:ascii="GHEA Grapalat" w:hAnsi="GHEA Grapalat"/>
          <w:sz w:val="20"/>
          <w:szCs w:val="20"/>
        </w:rPr>
        <w:t>սույնհրավերի</w:t>
      </w:r>
      <w:r w:rsidRPr="004B72E3">
        <w:rPr>
          <w:rFonts w:ascii="GHEA Grapalat" w:hAnsi="GHEA Grapalat"/>
          <w:sz w:val="20"/>
          <w:szCs w:val="20"/>
          <w:lang w:val="es-ES"/>
        </w:rPr>
        <w:t xml:space="preserve"> 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10 </w:t>
      </w:r>
      <w:r w:rsidRPr="00BA41C0">
        <w:rPr>
          <w:rFonts w:ascii="GHEA Grapalat" w:hAnsi="GHEA Grapalat" w:cs="GHEA Grapalat"/>
          <w:sz w:val="20"/>
          <w:szCs w:val="20"/>
        </w:rPr>
        <w:t>կետովնախատեսված</w:t>
      </w:r>
      <w:r w:rsidRPr="00BA41C0">
        <w:rPr>
          <w:rFonts w:ascii="GHEA Grapalat" w:hAnsi="GHEA Grapalat"/>
          <w:sz w:val="20"/>
          <w:szCs w:val="20"/>
        </w:rPr>
        <w:t>որոշումըհրապարակվելուօրվանիցմինչևվեճիքննությանարդյունքներովառաջինատյանիդատարանիկայացրածեզրափակիչդատականակտնուժիմեջմտնելուօրը</w:t>
      </w:r>
      <w:r w:rsidRPr="004B72E3">
        <w:rPr>
          <w:rFonts w:ascii="GHEA Grapalat" w:hAnsi="GHEA Grapalat"/>
          <w:sz w:val="20"/>
          <w:szCs w:val="20"/>
          <w:lang w:val="es-ES"/>
        </w:rPr>
        <w:t>:</w:t>
      </w:r>
    </w:p>
    <w:p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20</w:t>
      </w:r>
      <w:r w:rsidRPr="004B72E3">
        <w:rPr>
          <w:rFonts w:ascii="Cambria Math" w:hAnsi="Cambria Math" w:cs="Cambria Math"/>
          <w:sz w:val="20"/>
          <w:szCs w:val="20"/>
          <w:lang w:val="es-ES"/>
        </w:rPr>
        <w:t>․</w:t>
      </w:r>
      <w:r w:rsidRPr="00BA41C0">
        <w:rPr>
          <w:rFonts w:ascii="GHEA Grapalat" w:hAnsi="GHEA Grapalat"/>
          <w:sz w:val="20"/>
          <w:szCs w:val="20"/>
        </w:rPr>
        <w:t>Այնդեպքերում</w:t>
      </w:r>
      <w:r w:rsidRPr="004B72E3">
        <w:rPr>
          <w:rFonts w:ascii="GHEA Grapalat" w:hAnsi="GHEA Grapalat"/>
          <w:sz w:val="20"/>
          <w:szCs w:val="20"/>
          <w:lang w:val="es-ES"/>
        </w:rPr>
        <w:t xml:space="preserve">, </w:t>
      </w:r>
      <w:r w:rsidRPr="00BA41C0">
        <w:rPr>
          <w:rFonts w:ascii="GHEA Grapalat" w:hAnsi="GHEA Grapalat"/>
          <w:sz w:val="20"/>
          <w:szCs w:val="20"/>
        </w:rPr>
        <w:t>երբ</w:t>
      </w:r>
      <w:r w:rsidRPr="004B72E3">
        <w:rPr>
          <w:rFonts w:ascii="GHEA Grapalat" w:hAnsi="GHEA Grapalat"/>
          <w:sz w:val="20"/>
          <w:szCs w:val="20"/>
          <w:lang w:val="es-ES"/>
        </w:rPr>
        <w:t xml:space="preserve">, </w:t>
      </w:r>
      <w:r w:rsidRPr="00BA41C0">
        <w:rPr>
          <w:rFonts w:ascii="GHEA Grapalat" w:hAnsi="GHEA Grapalat"/>
          <w:sz w:val="20"/>
          <w:szCs w:val="20"/>
        </w:rPr>
        <w:t>հանրայինկամպաշտպանությանևազգայինանվտանգությանշահերիցելնելով</w:t>
      </w:r>
      <w:r w:rsidRPr="004B72E3">
        <w:rPr>
          <w:rFonts w:ascii="GHEA Grapalat" w:hAnsi="GHEA Grapalat"/>
          <w:sz w:val="20"/>
          <w:szCs w:val="20"/>
          <w:lang w:val="es-ES"/>
        </w:rPr>
        <w:t xml:space="preserve">, </w:t>
      </w:r>
      <w:r w:rsidRPr="00BA41C0">
        <w:rPr>
          <w:rFonts w:ascii="GHEA Grapalat" w:hAnsi="GHEA Grapalat"/>
          <w:sz w:val="20"/>
          <w:szCs w:val="20"/>
        </w:rPr>
        <w:t>անհրաժեշտէշարունակելգնմանգործընթացը</w:t>
      </w:r>
      <w:r w:rsidRPr="004B72E3">
        <w:rPr>
          <w:rFonts w:ascii="GHEA Grapalat" w:hAnsi="GHEA Grapalat"/>
          <w:sz w:val="20"/>
          <w:szCs w:val="20"/>
          <w:lang w:val="es-ES"/>
        </w:rPr>
        <w:t xml:space="preserve">, </w:t>
      </w:r>
      <w:r w:rsidRPr="00BA41C0">
        <w:rPr>
          <w:rFonts w:ascii="GHEA Grapalat" w:hAnsi="GHEA Grapalat"/>
          <w:sz w:val="20"/>
          <w:szCs w:val="20"/>
        </w:rPr>
        <w:t>դատարանըՕրենքի</w:t>
      </w:r>
      <w:r w:rsidRPr="004B72E3">
        <w:rPr>
          <w:rFonts w:ascii="GHEA Grapalat" w:hAnsi="GHEA Grapalat"/>
          <w:sz w:val="20"/>
          <w:szCs w:val="20"/>
          <w:lang w:val="es-ES"/>
        </w:rPr>
        <w:t xml:space="preserve"> 2-</w:t>
      </w:r>
      <w:r w:rsidRPr="00BA41C0">
        <w:rPr>
          <w:rFonts w:ascii="GHEA Grapalat" w:hAnsi="GHEA Grapalat"/>
          <w:sz w:val="20"/>
          <w:szCs w:val="20"/>
        </w:rPr>
        <w:t>րդհոդվածի</w:t>
      </w:r>
      <w:r w:rsidRPr="004B72E3">
        <w:rPr>
          <w:rFonts w:ascii="GHEA Grapalat" w:hAnsi="GHEA Grapalat"/>
          <w:sz w:val="20"/>
          <w:szCs w:val="20"/>
          <w:lang w:val="es-ES"/>
        </w:rPr>
        <w:t xml:space="preserve"> 1-</w:t>
      </w:r>
      <w:r w:rsidRPr="00BA41C0">
        <w:rPr>
          <w:rFonts w:ascii="GHEA Grapalat" w:hAnsi="GHEA Grapalat"/>
          <w:sz w:val="20"/>
          <w:szCs w:val="20"/>
        </w:rPr>
        <w:t>ինմասովսահմանվածմարմիններիղեկավարների</w:t>
      </w:r>
      <w:r w:rsidRPr="004B72E3">
        <w:rPr>
          <w:rFonts w:ascii="GHEA Grapalat" w:hAnsi="GHEA Grapalat"/>
          <w:sz w:val="20"/>
          <w:szCs w:val="20"/>
          <w:lang w:val="es-ES"/>
        </w:rPr>
        <w:t xml:space="preserve">, </w:t>
      </w:r>
      <w:r w:rsidRPr="00BA41C0">
        <w:rPr>
          <w:rFonts w:ascii="GHEA Grapalat" w:hAnsi="GHEA Grapalat"/>
          <w:sz w:val="20"/>
          <w:szCs w:val="20"/>
        </w:rPr>
        <w:t>իսկիրավաբանականանձանցդեպքումգործադիրմարմնիղեկավարիգրավորմիջնորդությանհիմանվրակայացնումէգնմանգործընթացիկասեցումըվերացնելումասինորոշում</w:t>
      </w:r>
      <w:r w:rsidRPr="004B72E3">
        <w:rPr>
          <w:rFonts w:ascii="GHEA Grapalat" w:hAnsi="GHEA Grapalat"/>
          <w:sz w:val="20"/>
          <w:szCs w:val="20"/>
          <w:lang w:val="es-ES"/>
        </w:rPr>
        <w:t xml:space="preserve">: </w:t>
      </w:r>
      <w:r w:rsidRPr="00BA41C0">
        <w:rPr>
          <w:rFonts w:ascii="GHEA Grapalat" w:hAnsi="GHEA Grapalat"/>
          <w:sz w:val="20"/>
          <w:szCs w:val="20"/>
        </w:rPr>
        <w:t>Դատարանըսույնկետովնախատեսվածորոշումըդրակայացմանօրնանհապաղուղարկումէլիազորվածմարմնիպաշտոնականէլեկտրոնայինփոստիհասցեին</w:t>
      </w:r>
      <w:r w:rsidRPr="004B72E3">
        <w:rPr>
          <w:rFonts w:ascii="GHEA Grapalat" w:hAnsi="GHEA Grapalat"/>
          <w:sz w:val="20"/>
          <w:szCs w:val="20"/>
          <w:lang w:val="es-ES"/>
        </w:rPr>
        <w:t xml:space="preserve">: </w:t>
      </w:r>
      <w:r w:rsidRPr="00BA41C0">
        <w:rPr>
          <w:rFonts w:ascii="GHEA Grapalat" w:hAnsi="GHEA Grapalat"/>
          <w:sz w:val="20"/>
          <w:szCs w:val="20"/>
        </w:rPr>
        <w:t>Լիազորվածմարմիննայդորոշումնանհապաղհրապարակումէտեղեկագրում</w:t>
      </w:r>
      <w:r w:rsidRPr="004B72E3">
        <w:rPr>
          <w:rFonts w:ascii="GHEA Grapalat" w:hAnsi="GHEA Grapalat"/>
          <w:sz w:val="20"/>
          <w:szCs w:val="20"/>
          <w:lang w:val="es-ES"/>
        </w:rPr>
        <w:t>:</w:t>
      </w:r>
    </w:p>
    <w:p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Calibri" w:hAnsi="Calibri" w:cs="Calibri"/>
          <w:sz w:val="20"/>
          <w:szCs w:val="20"/>
          <w:lang w:val="es-ES"/>
        </w:rPr>
        <w:t> </w:t>
      </w: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21</w:t>
      </w:r>
      <w:r w:rsidRPr="004B72E3">
        <w:rPr>
          <w:rFonts w:ascii="Cambria Math" w:hAnsi="Cambria Math" w:cs="Cambria Math"/>
          <w:sz w:val="20"/>
          <w:szCs w:val="20"/>
          <w:lang w:val="es-ES"/>
        </w:rPr>
        <w:t>․</w:t>
      </w:r>
      <w:r w:rsidRPr="00BA41C0">
        <w:rPr>
          <w:rFonts w:ascii="GHEA Grapalat" w:hAnsi="GHEA Grapalat"/>
          <w:sz w:val="20"/>
          <w:szCs w:val="20"/>
        </w:rPr>
        <w:t>Պատվիրատուիևգնահատողհանձնաժողովիգործողությունների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ևորոշումներիբողոքարկմանհետկապվածվեճերովդատարանիեզրափակիչդատականակտնուժիմեջէմտնումհրապարակմանպահից</w:t>
      </w:r>
      <w:r w:rsidRPr="004B72E3">
        <w:rPr>
          <w:rFonts w:ascii="GHEA Grapalat" w:hAnsi="GHEA Grapalat"/>
          <w:sz w:val="20"/>
          <w:szCs w:val="20"/>
          <w:lang w:val="es-ES"/>
        </w:rPr>
        <w:t>:</w:t>
      </w:r>
    </w:p>
    <w:p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12.22</w:t>
      </w:r>
      <w:r w:rsidRPr="004B72E3">
        <w:rPr>
          <w:rFonts w:ascii="Cambria Math" w:hAnsi="Cambria Math" w:cs="Cambria Math"/>
          <w:sz w:val="20"/>
          <w:szCs w:val="20"/>
          <w:lang w:val="es-ES"/>
        </w:rPr>
        <w:t>․</w:t>
      </w:r>
      <w:r w:rsidRPr="00BA41C0">
        <w:rPr>
          <w:rFonts w:ascii="GHEA Grapalat" w:hAnsi="GHEA Grapalat"/>
          <w:sz w:val="20"/>
          <w:szCs w:val="20"/>
        </w:rPr>
        <w:t>Պատվիրատուիևգնահատողհանձնաժողովիգործողությունների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որոշումներիբողոքարկմանհետկապվածվեճերովդատարանիվճռիեզրափակիչմասըկամայլեզրափակիչդատականակտըդրահրապարակմանօրնուղարկվումէլիազորվածմարմնիպաշտոնականէլեկտրոնայինփոստիհասցեին</w:t>
      </w:r>
      <w:r w:rsidRPr="004B72E3">
        <w:rPr>
          <w:rFonts w:ascii="GHEA Grapalat" w:hAnsi="GHEA Grapalat"/>
          <w:sz w:val="20"/>
          <w:szCs w:val="20"/>
          <w:lang w:val="es-ES"/>
        </w:rPr>
        <w:t xml:space="preserve">: </w:t>
      </w:r>
      <w:r w:rsidRPr="00BA41C0">
        <w:rPr>
          <w:rFonts w:ascii="GHEA Grapalat" w:hAnsi="GHEA Grapalat"/>
          <w:sz w:val="20"/>
          <w:szCs w:val="20"/>
        </w:rPr>
        <w:t>Լիազորվածմարմինըդատարանիվճռիեզրափակիչմասըկամայլեզրափակիչդատականակտնանհապաղհրապարակումէտեղեկագրում</w:t>
      </w:r>
      <w:r w:rsidRPr="004B72E3">
        <w:rPr>
          <w:rFonts w:ascii="GHEA Grapalat" w:hAnsi="GHEA Grapalat"/>
          <w:sz w:val="20"/>
          <w:szCs w:val="20"/>
          <w:lang w:val="es-ES"/>
        </w:rPr>
        <w:t>:</w:t>
      </w:r>
    </w:p>
    <w:p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23</w:t>
      </w:r>
      <w:r w:rsidRPr="004B72E3">
        <w:rPr>
          <w:rFonts w:ascii="Cambria Math" w:hAnsi="Cambria Math" w:cs="Cambria Math"/>
          <w:sz w:val="20"/>
          <w:szCs w:val="20"/>
          <w:lang w:val="es-ES"/>
        </w:rPr>
        <w:t>․</w:t>
      </w:r>
      <w:r w:rsidRPr="00BA41C0">
        <w:rPr>
          <w:rFonts w:ascii="GHEA Grapalat" w:hAnsi="GHEA Grapalat" w:cs="GHEA Grapalat"/>
          <w:sz w:val="20"/>
          <w:szCs w:val="20"/>
        </w:rPr>
        <w:t>Բողոքարկմանհամարգանձվող</w:t>
      </w:r>
      <w:r w:rsidRPr="00BA41C0">
        <w:rPr>
          <w:rFonts w:ascii="GHEA Grapalat" w:hAnsi="GHEA Grapalat"/>
          <w:sz w:val="20"/>
          <w:szCs w:val="20"/>
        </w:rPr>
        <w:t>պետականտուրքերիդրույքաչափերըսահմանվածեն</w:t>
      </w:r>
      <w:r w:rsidRPr="004B72E3">
        <w:rPr>
          <w:rFonts w:ascii="GHEA Grapalat" w:hAnsi="GHEA Grapalat"/>
          <w:sz w:val="20"/>
          <w:szCs w:val="20"/>
          <w:lang w:val="es-ES"/>
        </w:rPr>
        <w:t xml:space="preserve"> «</w:t>
      </w:r>
      <w:r w:rsidRPr="00BA41C0">
        <w:rPr>
          <w:rFonts w:ascii="GHEA Grapalat" w:hAnsi="GHEA Grapalat"/>
          <w:sz w:val="20"/>
          <w:szCs w:val="20"/>
        </w:rPr>
        <w:t>Պետականտուրքիմասին</w:t>
      </w:r>
      <w:r w:rsidRPr="004B72E3">
        <w:rPr>
          <w:rFonts w:ascii="GHEA Grapalat" w:hAnsi="GHEA Grapalat"/>
          <w:sz w:val="20"/>
          <w:szCs w:val="20"/>
          <w:lang w:val="es-ES"/>
        </w:rPr>
        <w:t xml:space="preserve">» </w:t>
      </w:r>
      <w:r w:rsidRPr="00BA41C0">
        <w:rPr>
          <w:rFonts w:ascii="GHEA Grapalat" w:hAnsi="GHEA Grapalat"/>
          <w:sz w:val="20"/>
          <w:szCs w:val="20"/>
        </w:rPr>
        <w:t>օրենքով։</w:t>
      </w:r>
    </w:p>
    <w:p w:rsidR="00096865" w:rsidRPr="00A71D81" w:rsidRDefault="003B269F" w:rsidP="003B269F">
      <w:pPr>
        <w:ind w:firstLine="567"/>
        <w:jc w:val="center"/>
        <w:rPr>
          <w:rFonts w:ascii="GHEA Grapalat" w:hAnsi="GHEA Grapalat"/>
          <w:b/>
          <w:szCs w:val="22"/>
          <w:lang w:val="af-ZA"/>
        </w:rPr>
      </w:pPr>
      <w:r>
        <w:rPr>
          <w:rFonts w:ascii="GHEA Grapalat" w:hAnsi="GHEA Grapalat" w:cs="Sylfaen"/>
          <w:b/>
          <w:szCs w:val="22"/>
          <w:lang w:val="es-ES"/>
        </w:rPr>
        <w:br w:type="page"/>
      </w:r>
      <w:r w:rsidR="00096865" w:rsidRPr="00A71D81">
        <w:rPr>
          <w:rFonts w:ascii="GHEA Grapalat" w:hAnsi="GHEA Grapalat" w:cs="Sylfaen"/>
          <w:b/>
          <w:szCs w:val="22"/>
          <w:lang w:val="es-ES"/>
        </w:rPr>
        <w:lastRenderedPageBreak/>
        <w:t>ՄԱՍ</w:t>
      </w:r>
      <w:r w:rsidR="00096865" w:rsidRPr="00A71D81">
        <w:rPr>
          <w:rFonts w:ascii="GHEA Grapalat" w:hAnsi="GHEA Grapalat"/>
          <w:b/>
          <w:szCs w:val="22"/>
          <w:lang w:val="af-ZA"/>
        </w:rPr>
        <w:t xml:space="preserve">  II</w:t>
      </w:r>
    </w:p>
    <w:p w:rsidR="00096865" w:rsidRPr="00A71D81" w:rsidRDefault="00096865" w:rsidP="00EF3662">
      <w:pPr>
        <w:pStyle w:val="aa"/>
        <w:ind w:right="-7"/>
        <w:jc w:val="center"/>
        <w:rPr>
          <w:rFonts w:ascii="GHEA Grapalat" w:hAnsi="GHEA Grapalat"/>
          <w:b/>
          <w:szCs w:val="22"/>
          <w:lang w:val="af-ZA"/>
        </w:rPr>
      </w:pPr>
      <w:r w:rsidRPr="00A71D81">
        <w:rPr>
          <w:rFonts w:ascii="GHEA Grapalat" w:hAnsi="GHEA Grapalat" w:cs="Sylfaen"/>
          <w:b/>
          <w:szCs w:val="22"/>
          <w:lang w:val="es-ES"/>
        </w:rPr>
        <w:t>ՀՐԱՀԱՆԳ</w:t>
      </w:r>
    </w:p>
    <w:p w:rsidR="00096865" w:rsidRPr="00A71D81" w:rsidRDefault="0055152D" w:rsidP="00EF3662">
      <w:pPr>
        <w:pStyle w:val="aa"/>
        <w:ind w:right="-7"/>
        <w:jc w:val="center"/>
        <w:rPr>
          <w:rFonts w:ascii="GHEA Grapalat" w:hAnsi="GHEA Grapalat"/>
          <w:b/>
          <w:szCs w:val="22"/>
          <w:lang w:val="af-ZA"/>
        </w:rPr>
      </w:pPr>
      <w:r>
        <w:rPr>
          <w:rFonts w:ascii="GHEA Grapalat" w:hAnsi="GHEA Grapalat" w:cs="Sylfaen"/>
          <w:b/>
          <w:szCs w:val="22"/>
          <w:lang w:val="hy-AM"/>
        </w:rPr>
        <w:t>ՀՄԱ</w:t>
      </w:r>
      <w:r w:rsidR="00F141E2" w:rsidRPr="00A71D81">
        <w:rPr>
          <w:rFonts w:ascii="GHEA Grapalat" w:hAnsi="GHEA Grapalat" w:cs="Sylfaen"/>
          <w:b/>
          <w:szCs w:val="22"/>
          <w:lang w:val="es-ES"/>
        </w:rPr>
        <w:t>Մ Ր Ց ՈՒ Յ Թ Ի</w:t>
      </w:r>
      <w:r w:rsidR="00096865" w:rsidRPr="00A71D81">
        <w:rPr>
          <w:rFonts w:ascii="GHEA Grapalat" w:hAnsi="GHEA Grapalat" w:cs="Sylfaen"/>
          <w:b/>
          <w:szCs w:val="22"/>
          <w:lang w:val="es-ES"/>
        </w:rPr>
        <w:t>ՀԱՅՏԸՊԱՏՐԱՍՏԵԼՈՒ</w:t>
      </w:r>
    </w:p>
    <w:p w:rsidR="00096865" w:rsidRPr="00A71D81" w:rsidRDefault="00096865" w:rsidP="00EF3662">
      <w:pPr>
        <w:ind w:firstLine="567"/>
        <w:jc w:val="center"/>
        <w:rPr>
          <w:rFonts w:ascii="GHEA Grapalat" w:hAnsi="GHEA Grapalat"/>
          <w:szCs w:val="22"/>
          <w:lang w:val="af-ZA"/>
        </w:rPr>
      </w:pPr>
    </w:p>
    <w:p w:rsidR="00096865" w:rsidRPr="00A71D81" w:rsidRDefault="008D5016" w:rsidP="00EF3662">
      <w:pPr>
        <w:jc w:val="center"/>
        <w:rPr>
          <w:rFonts w:ascii="GHEA Grapalat" w:hAnsi="GHEA Grapalat"/>
          <w:b/>
          <w:sz w:val="20"/>
          <w:lang w:val="af-ZA"/>
        </w:rPr>
      </w:pPr>
      <w:r w:rsidRPr="00A71D81">
        <w:rPr>
          <w:rFonts w:ascii="GHEA Grapalat" w:hAnsi="GHEA Grapalat"/>
          <w:b/>
          <w:sz w:val="20"/>
          <w:lang w:val="af-ZA"/>
        </w:rPr>
        <w:t xml:space="preserve">1. </w:t>
      </w:r>
      <w:r w:rsidRPr="00A71D81">
        <w:rPr>
          <w:rFonts w:ascii="GHEA Grapalat" w:hAnsi="GHEA Grapalat" w:cs="Sylfaen"/>
          <w:b/>
          <w:sz w:val="20"/>
          <w:lang w:val="es-ES"/>
        </w:rPr>
        <w:t>ԸՆԴՀԱՆՈՒՐԴՐՈՒՅԹՆԵՐ</w:t>
      </w:r>
    </w:p>
    <w:p w:rsidR="00096865" w:rsidRPr="00A71D81" w:rsidRDefault="00096865" w:rsidP="00EF3662">
      <w:pPr>
        <w:ind w:firstLine="567"/>
        <w:jc w:val="both"/>
        <w:rPr>
          <w:rFonts w:ascii="GHEA Grapalat" w:hAnsi="GHEA Grapalat"/>
          <w:szCs w:val="22"/>
          <w:lang w:val="af-ZA"/>
        </w:rPr>
      </w:pPr>
    </w:p>
    <w:p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1.1 </w:t>
      </w:r>
      <w:r w:rsidRPr="00A71D81">
        <w:rPr>
          <w:rFonts w:ascii="GHEA Grapalat" w:hAnsi="GHEA Grapalat" w:cs="Sylfaen"/>
          <w:sz w:val="20"/>
          <w:lang w:val="ru-RU"/>
        </w:rPr>
        <w:t>Սույնհրահանգընպատակունիօժանդակել</w:t>
      </w:r>
      <w:r w:rsidR="000F4B86" w:rsidRPr="00A71D81">
        <w:rPr>
          <w:rFonts w:ascii="GHEA Grapalat" w:hAnsi="GHEA Grapalat" w:cs="Sylfaen"/>
          <w:sz w:val="20"/>
          <w:lang w:val="af-ZA"/>
        </w:rPr>
        <w:t>մ</w:t>
      </w:r>
      <w:r w:rsidRPr="00A71D81">
        <w:rPr>
          <w:rFonts w:ascii="GHEA Grapalat" w:hAnsi="GHEA Grapalat" w:cs="Sylfaen"/>
          <w:sz w:val="20"/>
          <w:lang w:val="ru-RU"/>
        </w:rPr>
        <w:t>ասնակիցներինհայտըպատրաստելիս</w:t>
      </w:r>
      <w:r w:rsidR="004D5671" w:rsidRPr="00A71D81">
        <w:rPr>
          <w:rFonts w:ascii="GHEA Grapalat" w:hAnsi="GHEA Grapalat" w:cs="Sylfaen"/>
          <w:sz w:val="20"/>
          <w:lang w:val="ru-RU"/>
        </w:rPr>
        <w:t>։</w:t>
      </w:r>
    </w:p>
    <w:p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1.2 </w:t>
      </w:r>
      <w:r w:rsidRPr="00A71D81">
        <w:rPr>
          <w:rFonts w:ascii="GHEA Grapalat" w:hAnsi="GHEA Grapalat" w:cs="Sylfaen"/>
          <w:sz w:val="20"/>
          <w:lang w:val="ru-RU"/>
        </w:rPr>
        <w:t>Նպատակահարմարությանդեպքում</w:t>
      </w:r>
      <w:r w:rsidR="000F4B86" w:rsidRPr="00A71D81">
        <w:rPr>
          <w:rFonts w:ascii="GHEA Grapalat" w:hAnsi="GHEA Grapalat" w:cs="Sylfaen"/>
          <w:sz w:val="20"/>
          <w:lang w:val="af-ZA"/>
        </w:rPr>
        <w:t>մ</w:t>
      </w:r>
      <w:r w:rsidRPr="00A71D81">
        <w:rPr>
          <w:rFonts w:ascii="GHEA Grapalat" w:hAnsi="GHEA Grapalat" w:cs="Sylfaen"/>
          <w:sz w:val="20"/>
          <w:lang w:val="ru-RU"/>
        </w:rPr>
        <w:t>ասնակիցըպահանջվողտեղեկություններըկարողէներկայացնելսույնհրահանգովառաջարկվողձևերիցտարբերվող</w:t>
      </w:r>
      <w:r w:rsidRPr="00A71D81">
        <w:rPr>
          <w:rFonts w:ascii="GHEA Grapalat" w:hAnsi="GHEA Grapalat" w:cs="Sylfaen"/>
          <w:sz w:val="20"/>
          <w:lang w:val="af-ZA"/>
        </w:rPr>
        <w:t xml:space="preserve">` </w:t>
      </w:r>
      <w:r w:rsidRPr="00A71D81">
        <w:rPr>
          <w:rFonts w:ascii="GHEA Grapalat" w:hAnsi="GHEA Grapalat" w:cs="Sylfaen"/>
          <w:sz w:val="20"/>
          <w:lang w:val="ru-RU"/>
        </w:rPr>
        <w:t>այլձևերով</w:t>
      </w:r>
      <w:r w:rsidRPr="00A71D81">
        <w:rPr>
          <w:rFonts w:ascii="GHEA Grapalat" w:hAnsi="GHEA Grapalat" w:cs="Sylfaen"/>
          <w:sz w:val="20"/>
          <w:lang w:val="af-ZA"/>
        </w:rPr>
        <w:t xml:space="preserve">` </w:t>
      </w:r>
      <w:r w:rsidRPr="00A71D81">
        <w:rPr>
          <w:rFonts w:ascii="GHEA Grapalat" w:hAnsi="GHEA Grapalat" w:cs="Sylfaen"/>
          <w:sz w:val="20"/>
          <w:lang w:val="ru-RU"/>
        </w:rPr>
        <w:t>պահպանելովպահանջվողվավերապայմանները</w:t>
      </w:r>
      <w:r w:rsidR="004D5671" w:rsidRPr="00A71D81">
        <w:rPr>
          <w:rFonts w:ascii="GHEA Grapalat" w:hAnsi="GHEA Grapalat" w:cs="Sylfaen"/>
          <w:sz w:val="20"/>
          <w:lang w:val="ru-RU"/>
        </w:rPr>
        <w:t>։</w:t>
      </w:r>
    </w:p>
    <w:p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1.3 </w:t>
      </w:r>
      <w:r w:rsidRPr="00A71D81">
        <w:rPr>
          <w:rFonts w:ascii="GHEA Grapalat" w:hAnsi="GHEA Grapalat" w:cs="Sylfaen"/>
          <w:sz w:val="20"/>
          <w:lang w:val="ru-RU"/>
        </w:rPr>
        <w:t>Հայտերը</w:t>
      </w:r>
      <w:r w:rsidR="00AE679C" w:rsidRPr="00A71D81">
        <w:rPr>
          <w:rFonts w:ascii="GHEA Grapalat" w:hAnsi="GHEA Grapalat" w:cs="Sylfaen"/>
          <w:sz w:val="20"/>
          <w:lang w:val="af-ZA"/>
        </w:rPr>
        <w:t>,</w:t>
      </w:r>
      <w:r w:rsidR="005D71EF" w:rsidRPr="00A71D81">
        <w:rPr>
          <w:rFonts w:ascii="GHEA Grapalat" w:hAnsi="GHEA Grapalat" w:cs="Sylfaen"/>
          <w:sz w:val="20"/>
          <w:lang w:val="ru-RU"/>
        </w:rPr>
        <w:t>հայերենիցբացի</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կարողեններկայացվելնաևանգլերենկամռուսերեն</w:t>
      </w:r>
      <w:r w:rsidR="004D5671" w:rsidRPr="00A71D81">
        <w:rPr>
          <w:rFonts w:ascii="GHEA Grapalat" w:hAnsi="GHEA Grapalat" w:cs="Sylfaen"/>
          <w:sz w:val="20"/>
          <w:lang w:val="ru-RU"/>
        </w:rPr>
        <w:t>։</w:t>
      </w:r>
    </w:p>
    <w:p w:rsidR="00096865" w:rsidRPr="00A71D81" w:rsidRDefault="00096865" w:rsidP="00EF3662">
      <w:pPr>
        <w:jc w:val="center"/>
        <w:rPr>
          <w:rFonts w:ascii="GHEA Grapalat" w:hAnsi="GHEA Grapalat"/>
          <w:b/>
          <w:szCs w:val="22"/>
          <w:lang w:val="af-ZA"/>
        </w:rPr>
      </w:pPr>
    </w:p>
    <w:p w:rsidR="00096865" w:rsidRPr="00A71D81" w:rsidRDefault="008D5016" w:rsidP="00EF3662">
      <w:pPr>
        <w:jc w:val="center"/>
        <w:rPr>
          <w:rFonts w:ascii="GHEA Grapalat" w:hAnsi="GHEA Grapalat"/>
          <w:b/>
          <w:sz w:val="20"/>
          <w:lang w:val="af-ZA"/>
        </w:rPr>
      </w:pPr>
      <w:r w:rsidRPr="00A71D81">
        <w:rPr>
          <w:rFonts w:ascii="GHEA Grapalat" w:hAnsi="GHEA Grapalat"/>
          <w:b/>
          <w:sz w:val="20"/>
          <w:lang w:val="af-ZA"/>
        </w:rPr>
        <w:t xml:space="preserve">2. </w:t>
      </w:r>
      <w:r w:rsidRPr="00A71D81">
        <w:rPr>
          <w:rFonts w:ascii="GHEA Grapalat" w:hAnsi="GHEA Grapalat" w:cs="Sylfaen"/>
          <w:b/>
          <w:sz w:val="20"/>
          <w:lang w:val="es-ES"/>
        </w:rPr>
        <w:t>ԸՆԹԱՑԱԿԱՐԳԻՀԱՅՏԸ</w:t>
      </w:r>
    </w:p>
    <w:p w:rsidR="00096865" w:rsidRPr="00A71D81" w:rsidRDefault="00096865" w:rsidP="00EF3662">
      <w:pPr>
        <w:ind w:firstLine="720"/>
        <w:jc w:val="center"/>
        <w:rPr>
          <w:rFonts w:ascii="GHEA Grapalat" w:hAnsi="GHEA Grapalat"/>
          <w:szCs w:val="22"/>
          <w:lang w:val="af-ZA"/>
        </w:rPr>
      </w:pPr>
    </w:p>
    <w:p w:rsidR="009247B8" w:rsidRPr="00A71D81" w:rsidRDefault="009247B8" w:rsidP="009247B8">
      <w:pPr>
        <w:ind w:firstLine="567"/>
        <w:jc w:val="both"/>
        <w:rPr>
          <w:rFonts w:ascii="GHEA Grapalat" w:hAnsi="GHEA Grapalat"/>
          <w:sz w:val="20"/>
          <w:szCs w:val="20"/>
          <w:lang w:val="es-ES"/>
        </w:rPr>
      </w:pPr>
      <w:r w:rsidRPr="00A71D81">
        <w:rPr>
          <w:rFonts w:ascii="GHEA Grapalat" w:hAnsi="GHEA Grapalat"/>
          <w:sz w:val="20"/>
          <w:szCs w:val="20"/>
          <w:lang w:val="hy-AM"/>
        </w:rPr>
        <w:t xml:space="preserve">Ընթացակարգին մասնակցելու համար </w:t>
      </w:r>
      <w:r w:rsidRPr="00A71D81">
        <w:rPr>
          <w:rFonts w:ascii="GHEA Grapalat" w:hAnsi="GHEA Grapalat"/>
          <w:sz w:val="20"/>
          <w:szCs w:val="20"/>
        </w:rPr>
        <w:t>մ</w:t>
      </w:r>
      <w:r w:rsidRPr="00A71D81">
        <w:rPr>
          <w:rFonts w:ascii="GHEA Grapalat" w:hAnsi="GHEA Grapalat"/>
          <w:sz w:val="20"/>
          <w:szCs w:val="20"/>
          <w:lang w:val="hy-AM"/>
        </w:rPr>
        <w:t xml:space="preserve">ասնակիցը </w:t>
      </w:r>
      <w:r w:rsidRPr="00A71D81">
        <w:rPr>
          <w:rFonts w:ascii="GHEA Grapalat" w:hAnsi="GHEA Grapalat"/>
          <w:sz w:val="20"/>
          <w:szCs w:val="20"/>
        </w:rPr>
        <w:t>սույնհրավերի</w:t>
      </w:r>
      <w:r w:rsidRPr="00A71D81">
        <w:rPr>
          <w:rFonts w:ascii="GHEA Grapalat" w:hAnsi="GHEA Grapalat"/>
          <w:sz w:val="20"/>
          <w:szCs w:val="20"/>
          <w:lang w:val="af-ZA"/>
        </w:rPr>
        <w:t xml:space="preserve"> 2-</w:t>
      </w:r>
      <w:r w:rsidRPr="00A71D81">
        <w:rPr>
          <w:rFonts w:ascii="GHEA Grapalat" w:hAnsi="GHEA Grapalat"/>
          <w:sz w:val="20"/>
          <w:szCs w:val="20"/>
        </w:rPr>
        <w:t>րդմասի</w:t>
      </w:r>
      <w:r w:rsidRPr="00A71D81">
        <w:rPr>
          <w:rFonts w:ascii="GHEA Grapalat" w:hAnsi="GHEA Grapalat"/>
          <w:sz w:val="20"/>
          <w:szCs w:val="20"/>
          <w:lang w:val="af-ZA"/>
        </w:rPr>
        <w:t xml:space="preserve"> 3-</w:t>
      </w:r>
      <w:r w:rsidRPr="00A71D81">
        <w:rPr>
          <w:rFonts w:ascii="GHEA Grapalat" w:hAnsi="GHEA Grapalat"/>
          <w:sz w:val="20"/>
          <w:szCs w:val="20"/>
        </w:rPr>
        <w:t>րդբաժնովսահմանվածկարգով</w:t>
      </w:r>
      <w:r w:rsidRPr="00A71D81">
        <w:rPr>
          <w:rFonts w:ascii="GHEA Grapalat" w:hAnsi="GHEA Grapalat"/>
          <w:sz w:val="20"/>
          <w:szCs w:val="20"/>
          <w:lang w:val="hy-AM"/>
        </w:rPr>
        <w:t xml:space="preserve"> ներկայացնում է հայտ: Հայտին կցվում են սույն հրավերով նախատեսված համապատասխան փաստաթղթեր</w:t>
      </w:r>
      <w:r w:rsidRPr="00A71D81">
        <w:rPr>
          <w:rFonts w:ascii="GHEA Grapalat" w:hAnsi="GHEA Grapalat"/>
          <w:sz w:val="20"/>
          <w:szCs w:val="20"/>
          <w:lang w:val="es-ES"/>
        </w:rPr>
        <w:t>ը:</w:t>
      </w:r>
    </w:p>
    <w:p w:rsidR="002D5CF0" w:rsidRPr="00A71D81" w:rsidRDefault="0078387F" w:rsidP="00EF3662">
      <w:pPr>
        <w:ind w:firstLine="567"/>
        <w:jc w:val="both"/>
        <w:rPr>
          <w:rFonts w:ascii="GHEA Grapalat" w:hAnsi="GHEA Grapalat" w:cs="Sylfaen"/>
          <w:sz w:val="20"/>
          <w:lang w:val="es-ES"/>
        </w:rPr>
      </w:pPr>
      <w:r w:rsidRPr="00A71D81">
        <w:rPr>
          <w:rFonts w:ascii="GHEA Grapalat" w:hAnsi="GHEA Grapalat" w:cs="Sylfaen"/>
          <w:sz w:val="20"/>
        </w:rPr>
        <w:t>Մասնակիցը</w:t>
      </w:r>
      <w:r w:rsidR="002240AB" w:rsidRPr="00A71D81">
        <w:rPr>
          <w:rFonts w:ascii="GHEA Grapalat" w:hAnsi="GHEA Grapalat" w:cs="Sylfaen"/>
          <w:sz w:val="20"/>
        </w:rPr>
        <w:t>հայտով</w:t>
      </w:r>
      <w:r w:rsidRPr="00A71D81">
        <w:rPr>
          <w:rFonts w:ascii="GHEA Grapalat" w:hAnsi="GHEA Grapalat" w:cs="Sylfaen"/>
          <w:sz w:val="20"/>
        </w:rPr>
        <w:t>ներկայացնումէիրկողմիցհաստատված</w:t>
      </w:r>
      <w:r w:rsidRPr="00A71D81">
        <w:rPr>
          <w:rFonts w:ascii="GHEA Grapalat" w:hAnsi="GHEA Grapalat" w:cs="Sylfaen"/>
          <w:sz w:val="20"/>
          <w:lang w:val="es-ES"/>
        </w:rPr>
        <w:t>`</w:t>
      </w:r>
    </w:p>
    <w:p w:rsidR="00096865" w:rsidRPr="00A71D81" w:rsidRDefault="002D5CF0" w:rsidP="00EF3662">
      <w:pPr>
        <w:ind w:firstLine="567"/>
        <w:jc w:val="both"/>
        <w:rPr>
          <w:rFonts w:ascii="GHEA Grapalat" w:hAnsi="GHEA Grapalat" w:cs="Sylfaen"/>
          <w:sz w:val="20"/>
          <w:lang w:val="es-ES"/>
        </w:rPr>
      </w:pPr>
      <w:r w:rsidRPr="00A71D81">
        <w:rPr>
          <w:rFonts w:ascii="GHEA Grapalat" w:hAnsi="GHEA Grapalat" w:cs="Sylfaen"/>
          <w:sz w:val="20"/>
          <w:lang w:val="es-ES"/>
        </w:rPr>
        <w:t>2.</w:t>
      </w:r>
      <w:r w:rsidR="00D76BBA" w:rsidRPr="00A71D81">
        <w:rPr>
          <w:rFonts w:ascii="GHEA Grapalat" w:hAnsi="GHEA Grapalat" w:cs="Sylfaen"/>
          <w:sz w:val="20"/>
          <w:lang w:val="es-ES"/>
        </w:rPr>
        <w:t>1</w:t>
      </w:r>
      <w:r w:rsidR="00096865" w:rsidRPr="00A71D81">
        <w:rPr>
          <w:rFonts w:ascii="GHEA Grapalat" w:hAnsi="GHEA Grapalat" w:cs="Sylfaen"/>
          <w:sz w:val="20"/>
          <w:lang w:val="ru-RU"/>
        </w:rPr>
        <w:t>ընթացակարգինմասնակցելուդիմում</w:t>
      </w:r>
      <w:r w:rsidR="00EF4630" w:rsidRPr="00A71D81">
        <w:rPr>
          <w:rFonts w:ascii="GHEA Grapalat" w:hAnsi="GHEA Grapalat" w:cs="Sylfaen"/>
          <w:sz w:val="20"/>
          <w:lang w:val="es-ES"/>
        </w:rPr>
        <w:t>-</w:t>
      </w:r>
      <w:r w:rsidR="00EF4630" w:rsidRPr="00A71D81">
        <w:rPr>
          <w:rFonts w:ascii="GHEA Grapalat" w:hAnsi="GHEA Grapalat" w:cs="Sylfaen"/>
          <w:sz w:val="20"/>
        </w:rPr>
        <w:t>հայտարարություն</w:t>
      </w:r>
      <w:r w:rsidR="00096865" w:rsidRPr="00A71D81">
        <w:rPr>
          <w:rFonts w:ascii="GHEA Grapalat" w:hAnsi="GHEA Grapalat" w:cs="Sylfaen"/>
          <w:sz w:val="20"/>
          <w:lang w:val="af-ZA"/>
        </w:rPr>
        <w:t xml:space="preserve">` </w:t>
      </w:r>
      <w:r w:rsidR="006F49AA" w:rsidRPr="00A71D81">
        <w:rPr>
          <w:rFonts w:ascii="GHEA Grapalat" w:hAnsi="GHEA Grapalat" w:cs="Sylfaen"/>
          <w:sz w:val="20"/>
          <w:lang w:val="af-ZA"/>
        </w:rPr>
        <w:t>համաձայն հ</w:t>
      </w:r>
      <w:r w:rsidR="00096865" w:rsidRPr="00A71D81">
        <w:rPr>
          <w:rFonts w:ascii="GHEA Grapalat" w:hAnsi="GHEA Grapalat" w:cs="Sylfaen"/>
          <w:sz w:val="20"/>
          <w:lang w:val="ru-RU"/>
        </w:rPr>
        <w:t>ավելված</w:t>
      </w:r>
      <w:r w:rsidR="00096865" w:rsidRPr="00A71D81">
        <w:rPr>
          <w:rFonts w:ascii="GHEA Grapalat" w:hAnsi="GHEA Grapalat" w:cs="Sylfaen"/>
          <w:sz w:val="20"/>
          <w:lang w:val="af-ZA"/>
        </w:rPr>
        <w:t xml:space="preserve"> N 1</w:t>
      </w:r>
      <w:r w:rsidR="006F49AA" w:rsidRPr="00A71D81">
        <w:rPr>
          <w:rFonts w:ascii="GHEA Grapalat" w:hAnsi="GHEA Grapalat" w:cs="Sylfaen"/>
          <w:sz w:val="20"/>
          <w:lang w:val="af-ZA"/>
        </w:rPr>
        <w:t>-ի</w:t>
      </w:r>
      <w:r w:rsidR="00BC6807" w:rsidRPr="00A71D81">
        <w:rPr>
          <w:rFonts w:ascii="GHEA Grapalat" w:hAnsi="GHEA Grapalat" w:cs="Sylfaen"/>
          <w:sz w:val="20"/>
          <w:lang w:val="es-ES"/>
        </w:rPr>
        <w:t>.</w:t>
      </w:r>
    </w:p>
    <w:p w:rsidR="00E968EF" w:rsidRPr="00A71D81" w:rsidRDefault="00E968EF" w:rsidP="00E968EF">
      <w:pPr>
        <w:ind w:firstLine="567"/>
        <w:jc w:val="both"/>
        <w:rPr>
          <w:rFonts w:ascii="GHEA Grapalat" w:hAnsi="GHEA Grapalat" w:cs="Sylfaen"/>
          <w:sz w:val="20"/>
          <w:lang w:val="es-ES"/>
        </w:rPr>
      </w:pPr>
      <w:r w:rsidRPr="00A71D81">
        <w:rPr>
          <w:rFonts w:ascii="GHEA Grapalat" w:hAnsi="GHEA Grapalat"/>
          <w:sz w:val="20"/>
          <w:lang w:val="es-ES"/>
        </w:rPr>
        <w:t xml:space="preserve">2.2 </w:t>
      </w:r>
      <w:r w:rsidRPr="00A71D81">
        <w:rPr>
          <w:rFonts w:ascii="GHEA Grapalat" w:hAnsi="GHEA Grapalat" w:cs="Sylfaen"/>
          <w:sz w:val="20"/>
          <w:lang w:val="es-ES"/>
        </w:rPr>
        <w:t xml:space="preserve">իրկողմիցհաստատված` </w:t>
      </w:r>
      <w:r w:rsidRPr="00A71D81">
        <w:rPr>
          <w:rFonts w:ascii="GHEA Grapalat" w:hAnsi="GHEA Grapalat" w:cs="Sylfaen"/>
          <w:sz w:val="20"/>
        </w:rPr>
        <w:t>առաջարկվողապրանքի</w:t>
      </w:r>
      <w:r w:rsidRPr="00A71D81">
        <w:rPr>
          <w:rFonts w:ascii="GHEA Grapalat" w:hAnsi="GHEA Grapalat"/>
          <w:sz w:val="20"/>
          <w:szCs w:val="20"/>
          <w:lang w:val="hy-AM"/>
        </w:rPr>
        <w:t>ամբողջական նկարագիրը</w:t>
      </w:r>
      <w:r w:rsidRPr="00A71D81">
        <w:rPr>
          <w:rFonts w:ascii="GHEA Grapalat" w:hAnsi="GHEA Grapalat"/>
          <w:sz w:val="20"/>
          <w:szCs w:val="20"/>
          <w:lang w:val="es-ES"/>
        </w:rPr>
        <w:t xml:space="preserve">` </w:t>
      </w:r>
      <w:r w:rsidRPr="00A71D81">
        <w:rPr>
          <w:rFonts w:ascii="GHEA Grapalat" w:hAnsi="GHEA Grapalat"/>
          <w:sz w:val="20"/>
          <w:szCs w:val="20"/>
        </w:rPr>
        <w:t>համաձայնհավելված</w:t>
      </w:r>
      <w:r w:rsidRPr="00A71D81">
        <w:rPr>
          <w:rFonts w:ascii="GHEA Grapalat" w:hAnsi="GHEA Grapalat"/>
          <w:sz w:val="20"/>
          <w:szCs w:val="20"/>
          <w:lang w:val="es-ES"/>
        </w:rPr>
        <w:t xml:space="preserve"> N 1.1-</w:t>
      </w:r>
      <w:r w:rsidRPr="00A71D81">
        <w:rPr>
          <w:rFonts w:ascii="GHEA Grapalat" w:hAnsi="GHEA Grapalat"/>
          <w:sz w:val="20"/>
          <w:szCs w:val="20"/>
        </w:rPr>
        <w:t>ի</w:t>
      </w:r>
      <w:r w:rsidRPr="00A71D81">
        <w:rPr>
          <w:rFonts w:ascii="GHEA Grapalat" w:hAnsi="GHEA Grapalat" w:cs="Sylfaen"/>
          <w:sz w:val="20"/>
          <w:lang w:val="es-ES"/>
        </w:rPr>
        <w:t>.</w:t>
      </w:r>
    </w:p>
    <w:p w:rsidR="00EF4630" w:rsidRPr="00A71D81" w:rsidRDefault="00096865" w:rsidP="00EF4630">
      <w:pPr>
        <w:pStyle w:val="norm"/>
        <w:spacing w:line="276" w:lineRule="auto"/>
        <w:ind w:firstLine="567"/>
        <w:rPr>
          <w:rFonts w:ascii="GHEA Grapalat" w:hAnsi="GHEA Grapalat" w:cs="Sylfaen"/>
          <w:sz w:val="20"/>
          <w:szCs w:val="24"/>
          <w:lang w:val="af-ZA" w:eastAsia="en-US"/>
        </w:rPr>
      </w:pPr>
      <w:r w:rsidRPr="00A71D81">
        <w:rPr>
          <w:rFonts w:ascii="GHEA Grapalat" w:hAnsi="GHEA Grapalat" w:cs="Sylfaen"/>
          <w:sz w:val="20"/>
          <w:lang w:val="af-ZA"/>
        </w:rPr>
        <w:t>2.</w:t>
      </w:r>
      <w:r w:rsidR="00E968EF" w:rsidRPr="00A71D81">
        <w:rPr>
          <w:rFonts w:ascii="GHEA Grapalat" w:hAnsi="GHEA Grapalat" w:cs="Sylfaen"/>
          <w:sz w:val="20"/>
          <w:lang w:val="af-ZA"/>
        </w:rPr>
        <w:t>3</w:t>
      </w:r>
      <w:r w:rsidR="00EF4630" w:rsidRPr="00A71D81">
        <w:rPr>
          <w:rFonts w:ascii="GHEA Grapalat" w:hAnsi="GHEA Grapalat" w:cs="Sylfaen"/>
          <w:sz w:val="20"/>
          <w:szCs w:val="24"/>
          <w:lang w:eastAsia="en-US"/>
        </w:rPr>
        <w:t>գործակալությանպայմանագրիպատճենըևդրակողմհանդիսացողանձիտվյալները</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եթեպայմանագիրնիրականացվելուէգործակալությանմիջոցով</w:t>
      </w:r>
      <w:r w:rsidR="00EF4630" w:rsidRPr="00A71D81">
        <w:rPr>
          <w:rFonts w:ascii="GHEA Grapalat" w:hAnsi="GHEA Grapalat" w:cs="Sylfaen"/>
          <w:sz w:val="20"/>
          <w:szCs w:val="24"/>
          <w:lang w:val="af-ZA" w:eastAsia="en-US"/>
        </w:rPr>
        <w:t>.</w:t>
      </w:r>
    </w:p>
    <w:p w:rsidR="00EF4630" w:rsidRPr="00A71D81" w:rsidRDefault="00EF4630" w:rsidP="00505AD4">
      <w:pPr>
        <w:pStyle w:val="norm"/>
        <w:spacing w:line="240" w:lineRule="auto"/>
        <w:ind w:firstLine="567"/>
        <w:rPr>
          <w:rFonts w:ascii="GHEA Grapalat" w:hAnsi="GHEA Grapalat" w:cs="Sylfaen"/>
          <w:color w:val="FFFFFF"/>
          <w:sz w:val="20"/>
          <w:szCs w:val="24"/>
          <w:lang w:val="af-ZA" w:eastAsia="en-US"/>
        </w:rPr>
      </w:pPr>
      <w:r w:rsidRPr="00A71D81">
        <w:rPr>
          <w:rFonts w:ascii="GHEA Grapalat" w:hAnsi="GHEA Grapalat" w:cs="Sylfaen"/>
          <w:sz w:val="20"/>
          <w:szCs w:val="24"/>
          <w:lang w:val="af-ZA" w:eastAsia="en-US"/>
        </w:rPr>
        <w:t>2.</w:t>
      </w:r>
      <w:r w:rsidR="00E968EF" w:rsidRPr="00A71D81">
        <w:rPr>
          <w:rFonts w:ascii="GHEA Grapalat" w:hAnsi="GHEA Grapalat" w:cs="Sylfaen"/>
          <w:sz w:val="20"/>
          <w:szCs w:val="24"/>
          <w:lang w:val="af-ZA" w:eastAsia="en-US"/>
        </w:rPr>
        <w:t>4</w:t>
      </w:r>
      <w:r w:rsidRPr="00A71D81">
        <w:rPr>
          <w:rFonts w:ascii="GHEA Grapalat" w:hAnsi="GHEA Grapalat" w:cs="Sylfaen"/>
          <w:sz w:val="20"/>
          <w:szCs w:val="24"/>
          <w:lang w:eastAsia="en-US"/>
        </w:rPr>
        <w:t>համատեղգործունեությանպայմանագիրը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եթեմասնակիցներըգնմանընթացակարգինմասնակցումենհամատեղգործունեությանկարգով</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կոնսորցիումով</w:t>
      </w:r>
      <w:r w:rsidRPr="00A71D81">
        <w:rPr>
          <w:rFonts w:ascii="GHEA Grapalat" w:hAnsi="GHEA Grapalat" w:cs="Sylfaen"/>
          <w:sz w:val="20"/>
          <w:szCs w:val="24"/>
          <w:lang w:val="af-ZA" w:eastAsia="en-US"/>
        </w:rPr>
        <w:t>).</w:t>
      </w:r>
      <w:r w:rsidR="004B7C30" w:rsidRPr="00A71D81">
        <w:rPr>
          <w:rFonts w:ascii="GHEA Grapalat" w:hAnsi="GHEA Grapalat" w:cs="Sylfaen"/>
          <w:sz w:val="20"/>
          <w:szCs w:val="24"/>
          <w:vertAlign w:val="superscript"/>
          <w:lang w:val="af-ZA" w:eastAsia="en-US"/>
        </w:rPr>
        <w:t xml:space="preserve">15 </w:t>
      </w:r>
      <w:r w:rsidRPr="00A71D81">
        <w:rPr>
          <w:rStyle w:val="af6"/>
          <w:rFonts w:ascii="GHEA Grapalat" w:hAnsi="GHEA Grapalat" w:cs="Sylfaen"/>
          <w:color w:val="FFFFFF"/>
          <w:sz w:val="20"/>
          <w:szCs w:val="24"/>
          <w:lang w:val="af-ZA" w:eastAsia="en-US"/>
        </w:rPr>
        <w:footnoteReference w:id="7"/>
      </w:r>
    </w:p>
    <w:p w:rsidR="006505D2" w:rsidRPr="00A71D81" w:rsidRDefault="002C4DBF" w:rsidP="006A26BE">
      <w:pPr>
        <w:ind w:firstLine="567"/>
        <w:jc w:val="both"/>
        <w:rPr>
          <w:rFonts w:ascii="GHEA Grapalat" w:hAnsi="GHEA Grapalat"/>
          <w:sz w:val="20"/>
          <w:vertAlign w:val="superscript"/>
          <w:lang w:val="af-ZA"/>
        </w:rPr>
      </w:pPr>
      <w:r w:rsidRPr="00A71D81">
        <w:rPr>
          <w:rFonts w:ascii="GHEA Grapalat" w:hAnsi="GHEA Grapalat" w:cs="Sylfaen"/>
          <w:sz w:val="20"/>
          <w:lang w:val="af-ZA"/>
        </w:rPr>
        <w:t>2</w:t>
      </w:r>
      <w:r w:rsidR="00E968EF" w:rsidRPr="00A71D81">
        <w:rPr>
          <w:rFonts w:ascii="GHEA Grapalat" w:hAnsi="GHEA Grapalat" w:cs="Sylfaen"/>
          <w:sz w:val="20"/>
          <w:lang w:val="af-ZA"/>
        </w:rPr>
        <w:t>.5</w:t>
      </w:r>
      <w:r w:rsidRPr="00A71D81">
        <w:rPr>
          <w:rFonts w:ascii="GHEA Grapalat" w:hAnsi="GHEA Grapalat" w:cs="Sylfaen"/>
          <w:sz w:val="20"/>
          <w:lang w:val="hy-AM"/>
        </w:rPr>
        <w:t>հայտիապահովում</w:t>
      </w:r>
      <w:r w:rsidR="006A26BE" w:rsidRPr="00A71D81">
        <w:rPr>
          <w:rFonts w:ascii="GHEA Grapalat" w:hAnsi="GHEA Grapalat" w:cs="Sylfaen"/>
          <w:sz w:val="20"/>
          <w:lang w:val="hy-AM"/>
        </w:rPr>
        <w:t>, որը ներկայացվում է</w:t>
      </w:r>
      <w:r w:rsidR="000C062F" w:rsidRPr="00A71D81">
        <w:rPr>
          <w:rFonts w:ascii="GHEA Grapalat" w:hAnsi="GHEA Grapalat" w:cs="Sylfaen"/>
          <w:sz w:val="20"/>
          <w:lang w:val="hy-AM"/>
        </w:rPr>
        <w:t xml:space="preserve">կանխիկ փողի </w:t>
      </w:r>
      <w:r w:rsidR="006505D2" w:rsidRPr="00A71D81">
        <w:rPr>
          <w:rFonts w:ascii="GHEA Grapalat" w:hAnsi="GHEA Grapalat" w:cs="Sylfaen"/>
          <w:sz w:val="20"/>
          <w:lang w:val="hy-AM"/>
        </w:rPr>
        <w:t xml:space="preserve">կամ բանկային երաշխիքի </w:t>
      </w:r>
      <w:r w:rsidR="000C062F" w:rsidRPr="00A71D81">
        <w:rPr>
          <w:rFonts w:ascii="GHEA Grapalat" w:hAnsi="GHEA Grapalat" w:cs="Sylfaen"/>
          <w:sz w:val="20"/>
          <w:lang w:val="hy-AM"/>
        </w:rPr>
        <w:t>ձևով</w:t>
      </w:r>
      <w:r w:rsidR="00F02DBC" w:rsidRPr="00A71D81">
        <w:rPr>
          <w:rFonts w:ascii="GHEA Grapalat" w:hAnsi="GHEA Grapalat" w:cs="Sylfaen"/>
          <w:sz w:val="20"/>
          <w:lang w:val="af-ZA"/>
        </w:rPr>
        <w:t xml:space="preserve"> (</w:t>
      </w:r>
      <w:r w:rsidR="00F02DBC" w:rsidRPr="00A71D81">
        <w:rPr>
          <w:rFonts w:ascii="GHEA Grapalat" w:hAnsi="GHEA Grapalat" w:cs="Sylfaen"/>
          <w:sz w:val="20"/>
        </w:rPr>
        <w:t>հավելված</w:t>
      </w:r>
      <w:r w:rsidR="00F02DBC" w:rsidRPr="00A71D81">
        <w:rPr>
          <w:rFonts w:ascii="GHEA Grapalat" w:hAnsi="GHEA Grapalat" w:cs="Sylfaen"/>
          <w:sz w:val="20"/>
          <w:lang w:val="af-ZA"/>
        </w:rPr>
        <w:t xml:space="preserve"> N 3)</w:t>
      </w:r>
      <w:r w:rsidR="006A26BE" w:rsidRPr="00A71D81">
        <w:rPr>
          <w:rFonts w:ascii="GHEA Grapalat" w:hAnsi="GHEA Grapalat" w:cs="Sylfaen"/>
          <w:sz w:val="20"/>
          <w:lang w:val="hy-AM"/>
        </w:rPr>
        <w:t>:</w:t>
      </w:r>
      <w:r w:rsidR="009247B8" w:rsidRPr="00A71D81">
        <w:rPr>
          <w:rFonts w:ascii="GHEA Grapalat" w:hAnsi="GHEA Grapalat" w:cs="Sylfaen"/>
          <w:sz w:val="20"/>
          <w:lang w:val="hy-AM"/>
        </w:rPr>
        <w:t>Ընդ որում հայտով ներկայացվում է կանխիկ փողի վճարումը հավաստող բնօրինակ փաստաթղթի կամ բանկային երաշխիքի բնօրինակ</w:t>
      </w:r>
      <w:r w:rsidR="009247B8" w:rsidRPr="00A71D81">
        <w:rPr>
          <w:rFonts w:ascii="GHEA Grapalat" w:hAnsi="GHEA Grapalat" w:cs="Sylfaen"/>
          <w:sz w:val="20"/>
        </w:rPr>
        <w:t>ը</w:t>
      </w:r>
      <w:r w:rsidR="009247B8" w:rsidRPr="00A71D81">
        <w:rPr>
          <w:rFonts w:ascii="GHEA Grapalat" w:hAnsi="GHEA Grapalat" w:cs="Sylfaen"/>
          <w:sz w:val="20"/>
          <w:lang w:val="af-ZA"/>
        </w:rPr>
        <w:t>:</w:t>
      </w:r>
      <w:r w:rsidR="004B7C30" w:rsidRPr="00A71D81">
        <w:rPr>
          <w:rFonts w:ascii="GHEA Grapalat" w:hAnsi="GHEA Grapalat"/>
          <w:sz w:val="20"/>
          <w:vertAlign w:val="superscript"/>
          <w:lang w:val="af-ZA"/>
        </w:rPr>
        <w:t>16</w:t>
      </w:r>
      <w:r w:rsidR="00AE3B58" w:rsidRPr="00A71D81">
        <w:rPr>
          <w:rStyle w:val="af6"/>
          <w:rFonts w:ascii="GHEA Grapalat" w:hAnsi="GHEA Grapalat"/>
          <w:color w:val="FFFFFF"/>
          <w:sz w:val="20"/>
          <w:lang w:val="hy-AM"/>
        </w:rPr>
        <w:footnoteReference w:id="8"/>
      </w:r>
    </w:p>
    <w:p w:rsidR="00E67BA7"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2.</w:t>
      </w:r>
      <w:r w:rsidR="004B7C30" w:rsidRPr="00A71D81">
        <w:rPr>
          <w:rFonts w:ascii="GHEA Grapalat" w:hAnsi="GHEA Grapalat" w:cs="Sylfaen"/>
          <w:sz w:val="20"/>
          <w:lang w:val="af-ZA"/>
        </w:rPr>
        <w:t xml:space="preserve">6 </w:t>
      </w:r>
      <w:r w:rsidR="00E67BA7" w:rsidRPr="00A71D81">
        <w:rPr>
          <w:rFonts w:ascii="GHEA Grapalat" w:hAnsi="GHEA Grapalat" w:cs="Sylfaen"/>
          <w:sz w:val="20"/>
          <w:lang w:val="hy-AM"/>
        </w:rPr>
        <w:t>գնայինառաջարկ</w:t>
      </w:r>
      <w:r w:rsidR="00294FFF" w:rsidRPr="00A71D81">
        <w:rPr>
          <w:rFonts w:ascii="GHEA Grapalat" w:hAnsi="GHEA Grapalat" w:cs="Sylfaen"/>
          <w:sz w:val="20"/>
          <w:lang w:val="af-ZA"/>
        </w:rPr>
        <w:t xml:space="preserve">` </w:t>
      </w:r>
      <w:r w:rsidR="00294FFF" w:rsidRPr="00A71D81">
        <w:rPr>
          <w:rFonts w:ascii="GHEA Grapalat" w:hAnsi="GHEA Grapalat" w:cs="Sylfaen"/>
          <w:sz w:val="20"/>
          <w:lang w:val="hy-AM"/>
        </w:rPr>
        <w:t>համաձայնհավելված</w:t>
      </w:r>
      <w:r w:rsidR="00294FFF" w:rsidRPr="00A71D81">
        <w:rPr>
          <w:rFonts w:ascii="GHEA Grapalat" w:hAnsi="GHEA Grapalat" w:cs="Sylfaen"/>
          <w:sz w:val="20"/>
          <w:lang w:val="af-ZA"/>
        </w:rPr>
        <w:t xml:space="preserve"> N </w:t>
      </w:r>
      <w:r w:rsidR="004D557A" w:rsidRPr="00A71D81">
        <w:rPr>
          <w:rFonts w:ascii="GHEA Grapalat" w:hAnsi="GHEA Grapalat" w:cs="Sylfaen"/>
          <w:sz w:val="20"/>
          <w:lang w:val="af-ZA"/>
        </w:rPr>
        <w:t>2</w:t>
      </w:r>
      <w:r w:rsidR="00294FFF" w:rsidRPr="00A71D81">
        <w:rPr>
          <w:rFonts w:ascii="GHEA Grapalat" w:hAnsi="GHEA Grapalat" w:cs="Sylfaen"/>
          <w:sz w:val="20"/>
          <w:lang w:val="af-ZA"/>
        </w:rPr>
        <w:t>-</w:t>
      </w:r>
      <w:r w:rsidR="00294FFF" w:rsidRPr="00A71D81">
        <w:rPr>
          <w:rFonts w:ascii="GHEA Grapalat" w:hAnsi="GHEA Grapalat" w:cs="Sylfaen"/>
          <w:sz w:val="20"/>
          <w:lang w:val="hy-AM"/>
        </w:rPr>
        <w:t>ի</w:t>
      </w:r>
      <w:r w:rsidR="00294FFF" w:rsidRPr="00A71D81">
        <w:rPr>
          <w:rFonts w:ascii="GHEA Grapalat" w:hAnsi="GHEA Grapalat" w:cs="Sylfaen"/>
          <w:sz w:val="20"/>
          <w:lang w:val="af-ZA"/>
        </w:rPr>
        <w:t>: Գնային առաջարկը</w:t>
      </w:r>
      <w:r w:rsidR="00E67BA7" w:rsidRPr="00A71D81">
        <w:rPr>
          <w:rFonts w:ascii="GHEA Grapalat" w:hAnsi="GHEA Grapalat" w:cs="Sylfaen"/>
          <w:sz w:val="20"/>
          <w:lang w:val="hy-AM"/>
        </w:rPr>
        <w:t>ներկայացվումէ</w:t>
      </w:r>
      <w:r w:rsidR="00D40327" w:rsidRPr="00A71D81">
        <w:rPr>
          <w:rFonts w:ascii="GHEA Grapalat" w:hAnsi="GHEA Grapalat" w:cs="Sylfaen"/>
          <w:sz w:val="20"/>
          <w:lang w:val="af-ZA"/>
        </w:rPr>
        <w:t>արժեք (ինքնարժեքի և կանխատեսվող շահույթի հանրագումարը)</w:t>
      </w:r>
      <w:r w:rsidR="00E67BA7" w:rsidRPr="00A71D81">
        <w:rPr>
          <w:rFonts w:ascii="GHEA Grapalat" w:hAnsi="GHEA Grapalat" w:cs="Sylfaen"/>
          <w:sz w:val="20"/>
          <w:lang w:val="hy-AM"/>
        </w:rPr>
        <w:t>ևավելացվածարժեքիհարկընդհանրականբաղադրիչներիցբաղկացածհաշվարկիձևով։</w:t>
      </w:r>
      <w:r w:rsidR="00D40327" w:rsidRPr="00A71D81">
        <w:rPr>
          <w:rFonts w:ascii="GHEA Grapalat" w:hAnsi="GHEA Grapalat" w:cs="Sylfaen"/>
          <w:sz w:val="20"/>
          <w:lang w:val="hy-AM"/>
        </w:rPr>
        <w:t>Ա</w:t>
      </w:r>
      <w:r w:rsidR="005A1D54" w:rsidRPr="00A71D81">
        <w:rPr>
          <w:rFonts w:ascii="GHEA Grapalat" w:hAnsi="GHEA Grapalat" w:cs="Sylfaen"/>
          <w:sz w:val="20"/>
          <w:lang w:val="hy-AM"/>
        </w:rPr>
        <w:t>րժեքի</w:t>
      </w:r>
      <w:r w:rsidR="00E67BA7" w:rsidRPr="006D339C">
        <w:rPr>
          <w:rFonts w:ascii="GHEA Grapalat" w:hAnsi="GHEA Grapalat" w:cs="Sylfaen"/>
          <w:sz w:val="20"/>
          <w:lang w:val="hy-AM"/>
        </w:rPr>
        <w:t>բաղադրիչներիհաշվարկ</w:t>
      </w:r>
      <w:r w:rsidR="00E67BA7" w:rsidRPr="00A71D81">
        <w:rPr>
          <w:rFonts w:ascii="GHEA Grapalat" w:hAnsi="GHEA Grapalat" w:cs="Sylfaen"/>
          <w:sz w:val="20"/>
          <w:lang w:val="af-ZA"/>
        </w:rPr>
        <w:t xml:space="preserve">` </w:t>
      </w:r>
      <w:r w:rsidR="00E67BA7" w:rsidRPr="006D339C">
        <w:rPr>
          <w:rFonts w:ascii="GHEA Grapalat" w:hAnsi="GHEA Grapalat" w:cs="Sylfaen"/>
          <w:sz w:val="20"/>
          <w:lang w:val="hy-AM"/>
        </w:rPr>
        <w:t>բացվածքկամայլմանրամասներչենպահանջվումևներկայացվում</w:t>
      </w:r>
      <w:r w:rsidR="00DD2498" w:rsidRPr="00A71D81">
        <w:rPr>
          <w:rFonts w:ascii="GHEA Grapalat" w:hAnsi="GHEA Grapalat" w:cs="Sylfaen"/>
          <w:sz w:val="20"/>
          <w:lang w:val="af-ZA"/>
        </w:rPr>
        <w:t>:</w:t>
      </w:r>
    </w:p>
    <w:p w:rsidR="00AB0304" w:rsidRPr="00A71D81" w:rsidRDefault="00AB0304" w:rsidP="00EF3662">
      <w:pPr>
        <w:ind w:firstLine="567"/>
        <w:jc w:val="both"/>
        <w:rPr>
          <w:rFonts w:ascii="GHEA Grapalat" w:hAnsi="GHEA Grapalat"/>
          <w:b/>
          <w:sz w:val="20"/>
          <w:lang w:val="af-ZA"/>
        </w:rPr>
      </w:pPr>
    </w:p>
    <w:p w:rsidR="009247B8" w:rsidRPr="00A71D81" w:rsidRDefault="009247B8" w:rsidP="00EF3662">
      <w:pPr>
        <w:ind w:firstLine="567"/>
        <w:jc w:val="both"/>
        <w:rPr>
          <w:rFonts w:ascii="GHEA Grapalat" w:hAnsi="GHEA Grapalat" w:cs="Sylfaen"/>
          <w:sz w:val="20"/>
          <w:lang w:val="af-ZA"/>
        </w:rPr>
      </w:pPr>
    </w:p>
    <w:p w:rsidR="009247B8" w:rsidRPr="00A71D81" w:rsidRDefault="009247B8" w:rsidP="009247B8">
      <w:pPr>
        <w:jc w:val="center"/>
        <w:rPr>
          <w:rFonts w:ascii="GHEA Grapalat" w:hAnsi="GHEA Grapalat" w:cs="Sylfaen"/>
          <w:b/>
          <w:sz w:val="20"/>
          <w:lang w:val="es-ES"/>
        </w:rPr>
      </w:pPr>
      <w:r w:rsidRPr="00A71D81">
        <w:rPr>
          <w:rFonts w:ascii="GHEA Grapalat" w:hAnsi="GHEA Grapalat"/>
          <w:b/>
          <w:sz w:val="20"/>
          <w:lang w:val="es-ES"/>
        </w:rPr>
        <w:t xml:space="preserve">3. </w:t>
      </w:r>
      <w:r w:rsidRPr="00A71D81">
        <w:rPr>
          <w:rFonts w:ascii="GHEA Grapalat" w:hAnsi="GHEA Grapalat" w:cs="Sylfaen"/>
          <w:b/>
          <w:sz w:val="20"/>
          <w:lang w:val="es-ES"/>
        </w:rPr>
        <w:t>ՀԱՅՏԸՊԱՏՐԱՍՏԵԼՈՒԿԱՐԳԸ</w:t>
      </w:r>
    </w:p>
    <w:p w:rsidR="009247B8" w:rsidRPr="00A71D81" w:rsidRDefault="009247B8" w:rsidP="009247B8">
      <w:pPr>
        <w:jc w:val="center"/>
        <w:rPr>
          <w:rFonts w:ascii="GHEA Grapalat" w:hAnsi="GHEA Grapalat" w:cs="Sylfaen"/>
          <w:b/>
          <w:sz w:val="20"/>
          <w:lang w:val="es-ES"/>
        </w:rPr>
      </w:pPr>
    </w:p>
    <w:p w:rsidR="009247B8" w:rsidRPr="00A71D81" w:rsidRDefault="009247B8" w:rsidP="009247B8">
      <w:pPr>
        <w:ind w:firstLine="567"/>
        <w:jc w:val="both"/>
        <w:rPr>
          <w:rFonts w:ascii="GHEA Grapalat" w:hAnsi="GHEA Grapalat" w:cs="Sylfaen"/>
          <w:sz w:val="20"/>
          <w:szCs w:val="20"/>
          <w:lang w:val="es-ES"/>
        </w:rPr>
      </w:pPr>
      <w:r w:rsidRPr="00A71D81">
        <w:rPr>
          <w:rFonts w:ascii="GHEA Grapalat" w:hAnsi="GHEA Grapalat"/>
          <w:sz w:val="20"/>
          <w:szCs w:val="20"/>
          <w:lang w:val="es-ES"/>
        </w:rPr>
        <w:t xml:space="preserve">3.1 </w:t>
      </w:r>
      <w:r w:rsidRPr="006D339C">
        <w:rPr>
          <w:rFonts w:ascii="GHEA Grapalat" w:hAnsi="GHEA Grapalat" w:cs="Sylfaen"/>
          <w:sz w:val="20"/>
          <w:szCs w:val="20"/>
          <w:lang w:val="hy-AM"/>
        </w:rPr>
        <w:t>Մասնակիցըհայտըներկայացնումէսույնհրավերովսահմանվածկարգով։</w:t>
      </w:r>
    </w:p>
    <w:p w:rsidR="009247B8" w:rsidRPr="00A71D81" w:rsidRDefault="009247B8" w:rsidP="009247B8">
      <w:pPr>
        <w:ind w:firstLine="567"/>
        <w:jc w:val="both"/>
        <w:rPr>
          <w:rFonts w:ascii="GHEA Grapalat" w:hAnsi="GHEA Grapalat" w:cs="Sylfaen"/>
          <w:sz w:val="20"/>
          <w:lang w:val="af-ZA"/>
        </w:rPr>
      </w:pPr>
      <w:r w:rsidRPr="006D339C">
        <w:rPr>
          <w:rFonts w:ascii="GHEA Grapalat" w:hAnsi="GHEA Grapalat"/>
          <w:sz w:val="20"/>
          <w:szCs w:val="20"/>
          <w:lang w:val="hy-AM"/>
        </w:rPr>
        <w:t>Մ</w:t>
      </w:r>
      <w:r w:rsidRPr="006D339C">
        <w:rPr>
          <w:rFonts w:ascii="GHEA Grapalat" w:hAnsi="GHEA Grapalat" w:cs="Sylfaen"/>
          <w:sz w:val="20"/>
          <w:szCs w:val="20"/>
          <w:lang w:val="hy-AM"/>
        </w:rPr>
        <w:t>ասնակցիառաջարկները</w:t>
      </w:r>
      <w:r w:rsidRPr="00A71D81">
        <w:rPr>
          <w:rFonts w:ascii="GHEA Grapalat" w:hAnsi="GHEA Grapalat"/>
          <w:sz w:val="20"/>
          <w:szCs w:val="20"/>
          <w:lang w:val="es-ES"/>
        </w:rPr>
        <w:t xml:space="preserve">, </w:t>
      </w:r>
      <w:r w:rsidRPr="006D339C">
        <w:rPr>
          <w:rFonts w:ascii="GHEA Grapalat" w:hAnsi="GHEA Grapalat" w:cs="Sylfaen"/>
          <w:sz w:val="20"/>
          <w:szCs w:val="20"/>
          <w:lang w:val="hy-AM"/>
        </w:rPr>
        <w:t>դրանցվերաբերողփաստաթղթերըդրվումենծրարիմեջ</w:t>
      </w:r>
      <w:r w:rsidRPr="00A71D81">
        <w:rPr>
          <w:rFonts w:ascii="GHEA Grapalat" w:hAnsi="GHEA Grapalat"/>
          <w:sz w:val="20"/>
          <w:szCs w:val="20"/>
          <w:lang w:val="es-ES"/>
        </w:rPr>
        <w:t xml:space="preserve">, </w:t>
      </w:r>
      <w:r w:rsidRPr="006D339C">
        <w:rPr>
          <w:rFonts w:ascii="GHEA Grapalat" w:hAnsi="GHEA Grapalat" w:cs="Sylfaen"/>
          <w:sz w:val="20"/>
          <w:szCs w:val="20"/>
          <w:lang w:val="hy-AM"/>
        </w:rPr>
        <w:t>որըսոսնձումէայններկայացնողը</w:t>
      </w:r>
      <w:r w:rsidRPr="00A71D81">
        <w:rPr>
          <w:rFonts w:ascii="GHEA Grapalat" w:hAnsi="GHEA Grapalat"/>
          <w:sz w:val="20"/>
          <w:szCs w:val="20"/>
          <w:lang w:val="es-ES"/>
        </w:rPr>
        <w:t xml:space="preserve">: </w:t>
      </w:r>
      <w:r w:rsidRPr="006D339C">
        <w:rPr>
          <w:rFonts w:ascii="GHEA Grapalat" w:hAnsi="GHEA Grapalat" w:cs="Sylfaen"/>
          <w:sz w:val="20"/>
          <w:szCs w:val="20"/>
          <w:lang w:val="hy-AM"/>
        </w:rPr>
        <w:t>Ծրարումներառվածփաստաթղթերը</w:t>
      </w:r>
      <w:r w:rsidRPr="00A71D81">
        <w:rPr>
          <w:rFonts w:ascii="GHEA Grapalat" w:hAnsi="GHEA Grapalat" w:cs="Sylfaen"/>
          <w:sz w:val="20"/>
          <w:szCs w:val="20"/>
          <w:lang w:val="es-ES"/>
        </w:rPr>
        <w:t xml:space="preserve">, </w:t>
      </w:r>
      <w:r w:rsidRPr="006D339C">
        <w:rPr>
          <w:rFonts w:ascii="GHEA Grapalat" w:hAnsi="GHEA Grapalat" w:cs="Sylfaen"/>
          <w:sz w:val="20"/>
          <w:szCs w:val="20"/>
          <w:lang w:val="hy-AM"/>
        </w:rPr>
        <w:t>կազմվումենբնօրինակից</w:t>
      </w:r>
      <w:r w:rsidRPr="00A71D81">
        <w:rPr>
          <w:rFonts w:ascii="GHEA Grapalat" w:hAnsi="GHEA Grapalat" w:cs="Sylfaen"/>
          <w:sz w:val="20"/>
          <w:szCs w:val="20"/>
          <w:lang w:val="es-ES"/>
        </w:rPr>
        <w:t xml:space="preserve">/բացառությամբ 3-րդ կողմիկողմիցտրամադրվածկամհաստատվածփաստաթղթերի, որոնցդեպքումներկայացվում է դրանց` բնօրինակիցպատճենահանվածտարբերակը/ </w:t>
      </w:r>
      <w:r w:rsidRPr="006D339C">
        <w:rPr>
          <w:rFonts w:ascii="GHEA Grapalat" w:hAnsi="GHEA Grapalat" w:cs="Sylfaen"/>
          <w:sz w:val="20"/>
          <w:szCs w:val="20"/>
          <w:lang w:val="hy-AM"/>
        </w:rPr>
        <w:t>և</w:t>
      </w:r>
      <w:r w:rsidRPr="00A71D81">
        <w:rPr>
          <w:rFonts w:ascii="GHEA Grapalat" w:hAnsi="GHEA Grapalat"/>
          <w:sz w:val="20"/>
          <w:szCs w:val="20"/>
          <w:lang w:val="es-ES"/>
        </w:rPr>
        <w:t xml:space="preserve"> ___</w:t>
      </w:r>
      <w:r w:rsidR="00D75370">
        <w:rPr>
          <w:rFonts w:ascii="GHEA Grapalat" w:hAnsi="GHEA Grapalat"/>
          <w:sz w:val="20"/>
          <w:szCs w:val="20"/>
          <w:lang w:val="es-ES"/>
        </w:rPr>
        <w:t>մեկ</w:t>
      </w:r>
      <w:r w:rsidRPr="00A71D81">
        <w:rPr>
          <w:rFonts w:ascii="GHEA Grapalat" w:hAnsi="GHEA Grapalat"/>
          <w:sz w:val="20"/>
          <w:szCs w:val="20"/>
          <w:lang w:val="es-ES"/>
        </w:rPr>
        <w:t>__________</w:t>
      </w:r>
      <w:r w:rsidRPr="006D339C">
        <w:rPr>
          <w:rFonts w:ascii="GHEA Grapalat" w:hAnsi="GHEA Grapalat"/>
          <w:sz w:val="20"/>
          <w:szCs w:val="20"/>
          <w:lang w:val="hy-AM"/>
        </w:rPr>
        <w:t>օրինակ</w:t>
      </w:r>
      <w:r w:rsidRPr="006D339C">
        <w:rPr>
          <w:rFonts w:ascii="GHEA Grapalat" w:hAnsi="GHEA Grapalat" w:cs="Sylfaen"/>
          <w:sz w:val="20"/>
          <w:szCs w:val="20"/>
          <w:lang w:val="hy-AM"/>
        </w:rPr>
        <w:t>պատճեններից</w:t>
      </w:r>
      <w:r w:rsidRPr="00A71D81">
        <w:rPr>
          <w:rFonts w:ascii="GHEA Grapalat" w:hAnsi="GHEA Grapalat"/>
          <w:sz w:val="20"/>
          <w:szCs w:val="20"/>
          <w:lang w:val="es-ES"/>
        </w:rPr>
        <w:t xml:space="preserve">: </w:t>
      </w:r>
      <w:r w:rsidRPr="006D339C">
        <w:rPr>
          <w:rFonts w:ascii="GHEA Grapalat" w:hAnsi="GHEA Grapalat" w:cs="Sylfaen"/>
          <w:sz w:val="20"/>
          <w:szCs w:val="20"/>
          <w:lang w:val="hy-AM"/>
        </w:rPr>
        <w:t>Փաստաթղթերիփաթեթներիվրահամապատասխանաբարգրվումեն</w:t>
      </w:r>
      <w:r w:rsidRPr="00A71D81">
        <w:rPr>
          <w:rFonts w:ascii="GHEA Grapalat" w:hAnsi="GHEA Grapalat"/>
          <w:sz w:val="20"/>
          <w:szCs w:val="20"/>
          <w:lang w:val="es-ES"/>
        </w:rPr>
        <w:t xml:space="preserve"> «</w:t>
      </w:r>
      <w:r w:rsidRPr="006D339C">
        <w:rPr>
          <w:rFonts w:ascii="GHEA Grapalat" w:hAnsi="GHEA Grapalat" w:cs="Sylfaen"/>
          <w:sz w:val="20"/>
          <w:szCs w:val="20"/>
          <w:lang w:val="hy-AM"/>
        </w:rPr>
        <w:t>բնօրինակ</w:t>
      </w:r>
      <w:r w:rsidRPr="00A71D81">
        <w:rPr>
          <w:rFonts w:ascii="GHEA Grapalat" w:hAnsi="GHEA Grapalat"/>
          <w:sz w:val="20"/>
          <w:szCs w:val="20"/>
          <w:lang w:val="es-ES"/>
        </w:rPr>
        <w:t xml:space="preserve">» </w:t>
      </w:r>
      <w:r w:rsidRPr="006D339C">
        <w:rPr>
          <w:rFonts w:ascii="GHEA Grapalat" w:hAnsi="GHEA Grapalat" w:cs="Sylfaen"/>
          <w:sz w:val="20"/>
          <w:szCs w:val="20"/>
          <w:lang w:val="hy-AM"/>
        </w:rPr>
        <w:t>և</w:t>
      </w:r>
      <w:r w:rsidRPr="00A71D81">
        <w:rPr>
          <w:rFonts w:ascii="GHEA Grapalat" w:hAnsi="GHEA Grapalat"/>
          <w:sz w:val="20"/>
          <w:szCs w:val="20"/>
          <w:lang w:val="es-ES"/>
        </w:rPr>
        <w:t xml:space="preserve"> «</w:t>
      </w:r>
      <w:r w:rsidRPr="006D339C">
        <w:rPr>
          <w:rFonts w:ascii="GHEA Grapalat" w:hAnsi="GHEA Grapalat" w:cs="Sylfaen"/>
          <w:sz w:val="20"/>
          <w:szCs w:val="20"/>
          <w:lang w:val="hy-AM"/>
        </w:rPr>
        <w:t>պատճեն</w:t>
      </w:r>
      <w:r w:rsidRPr="00A71D81">
        <w:rPr>
          <w:rFonts w:ascii="GHEA Grapalat" w:hAnsi="GHEA Grapalat"/>
          <w:sz w:val="20"/>
          <w:szCs w:val="20"/>
          <w:lang w:val="es-ES"/>
        </w:rPr>
        <w:t xml:space="preserve">» </w:t>
      </w:r>
      <w:r w:rsidRPr="006D339C">
        <w:rPr>
          <w:rFonts w:ascii="GHEA Grapalat" w:hAnsi="GHEA Grapalat" w:cs="Sylfaen"/>
          <w:sz w:val="20"/>
          <w:szCs w:val="20"/>
          <w:lang w:val="hy-AM"/>
        </w:rPr>
        <w:t>բառերը</w:t>
      </w:r>
      <w:r w:rsidRPr="00A71D81">
        <w:rPr>
          <w:rFonts w:ascii="GHEA Grapalat" w:hAnsi="GHEA Grapalat"/>
          <w:sz w:val="20"/>
          <w:szCs w:val="20"/>
          <w:lang w:val="es-ES"/>
        </w:rPr>
        <w:t xml:space="preserve">: </w:t>
      </w:r>
      <w:r w:rsidRPr="006D339C">
        <w:rPr>
          <w:rFonts w:ascii="GHEA Grapalat" w:hAnsi="GHEA Grapalat" w:cs="Sylfaen"/>
          <w:sz w:val="20"/>
          <w:lang w:val="hy-AM"/>
        </w:rPr>
        <w:t>Հայտումներառվողբնօրինակփաստաթղթերիփոխարենկարողեններկայացվելդրանցնոտարականկարգովվավերացվածօրինակները։</w:t>
      </w:r>
    </w:p>
    <w:p w:rsidR="009247B8" w:rsidRPr="00A71D81" w:rsidRDefault="009247B8" w:rsidP="009247B8">
      <w:pPr>
        <w:ind w:firstLine="720"/>
        <w:jc w:val="both"/>
        <w:rPr>
          <w:rFonts w:ascii="GHEA Grapalat" w:hAnsi="GHEA Grapalat"/>
          <w:sz w:val="20"/>
          <w:szCs w:val="20"/>
          <w:lang w:val="af-ZA"/>
        </w:rPr>
      </w:pPr>
      <w:r w:rsidRPr="00A71D81">
        <w:rPr>
          <w:rFonts w:ascii="GHEA Grapalat" w:hAnsi="GHEA Grapalat" w:cs="Sylfaen"/>
          <w:sz w:val="20"/>
          <w:szCs w:val="20"/>
        </w:rPr>
        <w:t>Ծրարըև</w:t>
      </w:r>
      <w:r w:rsidRPr="00A71D81">
        <w:rPr>
          <w:rFonts w:ascii="GHEA Grapalat" w:hAnsi="GHEA Grapalat"/>
          <w:sz w:val="20"/>
          <w:szCs w:val="20"/>
        </w:rPr>
        <w:t>սույն</w:t>
      </w:r>
      <w:r w:rsidRPr="00A71D81">
        <w:rPr>
          <w:rFonts w:ascii="GHEA Grapalat" w:hAnsi="GHEA Grapalat" w:cs="Sylfaen"/>
          <w:sz w:val="20"/>
          <w:szCs w:val="20"/>
        </w:rPr>
        <w:t>հրավերովնախատեսված</w:t>
      </w:r>
      <w:r w:rsidRPr="00A71D81">
        <w:rPr>
          <w:rFonts w:ascii="GHEA Grapalat" w:hAnsi="GHEA Grapalat"/>
          <w:sz w:val="20"/>
          <w:szCs w:val="20"/>
          <w:lang w:val="af-ZA"/>
        </w:rPr>
        <w:t xml:space="preserve">` </w:t>
      </w:r>
      <w:r w:rsidRPr="00A71D81">
        <w:rPr>
          <w:rFonts w:ascii="GHEA Grapalat" w:hAnsi="GHEA Grapalat"/>
          <w:sz w:val="20"/>
          <w:szCs w:val="20"/>
        </w:rPr>
        <w:t>մ</w:t>
      </w:r>
      <w:r w:rsidRPr="00A71D81">
        <w:rPr>
          <w:rFonts w:ascii="GHEA Grapalat" w:hAnsi="GHEA Grapalat" w:cs="Sylfaen"/>
          <w:sz w:val="20"/>
          <w:szCs w:val="20"/>
        </w:rPr>
        <w:t>ասնակցիկազմածփաստաթղթերնստորագրումէդրանքներկայացնողանձըկամվերջինիսլիազորվածանձը</w:t>
      </w:r>
      <w:r w:rsidRPr="00A71D81">
        <w:rPr>
          <w:rFonts w:ascii="GHEA Grapalat" w:hAnsi="GHEA Grapalat"/>
          <w:sz w:val="20"/>
          <w:szCs w:val="20"/>
          <w:lang w:val="af-ZA"/>
        </w:rPr>
        <w:t xml:space="preserve"> (</w:t>
      </w:r>
      <w:r w:rsidRPr="00A71D81">
        <w:rPr>
          <w:rFonts w:ascii="GHEA Grapalat" w:hAnsi="GHEA Grapalat" w:cs="Sylfaen"/>
          <w:sz w:val="20"/>
          <w:szCs w:val="20"/>
        </w:rPr>
        <w:t>այսուհետ</w:t>
      </w:r>
      <w:r w:rsidRPr="00A71D81">
        <w:rPr>
          <w:rFonts w:ascii="GHEA Grapalat" w:hAnsi="GHEA Grapalat"/>
          <w:sz w:val="20"/>
          <w:szCs w:val="20"/>
          <w:lang w:val="af-ZA"/>
        </w:rPr>
        <w:t xml:space="preserve">` </w:t>
      </w:r>
      <w:r w:rsidRPr="00A71D81">
        <w:rPr>
          <w:rFonts w:ascii="GHEA Grapalat" w:hAnsi="GHEA Grapalat" w:cs="Sylfaen"/>
          <w:sz w:val="20"/>
          <w:szCs w:val="20"/>
        </w:rPr>
        <w:t>գործակալ</w:t>
      </w:r>
      <w:r w:rsidRPr="00A71D81">
        <w:rPr>
          <w:rFonts w:ascii="GHEA Grapalat" w:hAnsi="GHEA Grapalat"/>
          <w:sz w:val="20"/>
          <w:szCs w:val="20"/>
          <w:lang w:val="af-ZA"/>
        </w:rPr>
        <w:t xml:space="preserve">): </w:t>
      </w:r>
      <w:r w:rsidRPr="00A71D81">
        <w:rPr>
          <w:rFonts w:ascii="GHEA Grapalat" w:hAnsi="GHEA Grapalat" w:cs="Sylfaen"/>
          <w:sz w:val="20"/>
          <w:szCs w:val="20"/>
        </w:rPr>
        <w:t>Եթեհայտըներկայացնումէգործակալը</w:t>
      </w:r>
      <w:r w:rsidRPr="00A71D81">
        <w:rPr>
          <w:rFonts w:ascii="GHEA Grapalat" w:hAnsi="GHEA Grapalat"/>
          <w:sz w:val="20"/>
          <w:szCs w:val="20"/>
          <w:lang w:val="af-ZA"/>
        </w:rPr>
        <w:t xml:space="preserve">, </w:t>
      </w:r>
      <w:r w:rsidRPr="00A71D81">
        <w:rPr>
          <w:rFonts w:ascii="GHEA Grapalat" w:hAnsi="GHEA Grapalat" w:cs="Sylfaen"/>
          <w:sz w:val="20"/>
          <w:szCs w:val="20"/>
        </w:rPr>
        <w:t>ապահայտովներկայացվումէվերջինիսայդլիազորությունըվերապահվածլինելումասինփաստաթուղթ</w:t>
      </w:r>
      <w:r w:rsidRPr="00A71D81">
        <w:rPr>
          <w:rFonts w:ascii="GHEA Grapalat" w:hAnsi="GHEA Grapalat" w:cs="Sylfaen"/>
          <w:sz w:val="20"/>
          <w:szCs w:val="20"/>
          <w:lang w:val="af-ZA"/>
        </w:rPr>
        <w:t>:</w:t>
      </w:r>
    </w:p>
    <w:p w:rsidR="009247B8" w:rsidRPr="00A71D81" w:rsidRDefault="009247B8" w:rsidP="009247B8">
      <w:pPr>
        <w:ind w:firstLine="720"/>
        <w:jc w:val="both"/>
        <w:rPr>
          <w:rFonts w:ascii="GHEA Grapalat" w:hAnsi="GHEA Grapalat"/>
          <w:sz w:val="20"/>
          <w:szCs w:val="20"/>
          <w:lang w:val="af-ZA"/>
        </w:rPr>
      </w:pPr>
      <w:r w:rsidRPr="00A71D81">
        <w:rPr>
          <w:rFonts w:ascii="GHEA Grapalat" w:hAnsi="GHEA Grapalat"/>
          <w:sz w:val="20"/>
          <w:szCs w:val="20"/>
          <w:lang w:val="af-ZA"/>
        </w:rPr>
        <w:t xml:space="preserve">3.2 </w:t>
      </w:r>
      <w:r w:rsidRPr="00A71D81">
        <w:rPr>
          <w:rFonts w:ascii="GHEA Grapalat" w:hAnsi="GHEA Grapalat" w:cs="Sylfaen"/>
          <w:sz w:val="20"/>
          <w:szCs w:val="20"/>
        </w:rPr>
        <w:t>Սույն</w:t>
      </w:r>
      <w:r w:rsidRPr="00A71D81">
        <w:rPr>
          <w:rFonts w:ascii="GHEA Grapalat" w:hAnsi="GHEA Grapalat"/>
          <w:sz w:val="20"/>
          <w:szCs w:val="20"/>
        </w:rPr>
        <w:t>հրահանգի</w:t>
      </w:r>
      <w:r w:rsidRPr="00A71D81">
        <w:rPr>
          <w:rFonts w:ascii="GHEA Grapalat" w:hAnsi="GHEA Grapalat"/>
          <w:sz w:val="20"/>
          <w:szCs w:val="20"/>
          <w:lang w:val="af-ZA"/>
        </w:rPr>
        <w:t xml:space="preserve"> 3.1 </w:t>
      </w:r>
      <w:r w:rsidRPr="00A71D81">
        <w:rPr>
          <w:rFonts w:ascii="GHEA Grapalat" w:hAnsi="GHEA Grapalat"/>
          <w:sz w:val="20"/>
          <w:szCs w:val="20"/>
        </w:rPr>
        <w:t>կետում</w:t>
      </w:r>
      <w:r w:rsidRPr="00A71D81">
        <w:rPr>
          <w:rFonts w:ascii="GHEA Grapalat" w:hAnsi="GHEA Grapalat" w:cs="Sylfaen"/>
          <w:sz w:val="20"/>
          <w:szCs w:val="20"/>
        </w:rPr>
        <w:t>նշվածծրարիվրահայտըկազմելուլեզվովնշվումեն</w:t>
      </w:r>
      <w:r w:rsidRPr="00A71D81">
        <w:rPr>
          <w:rFonts w:ascii="GHEA Grapalat" w:hAnsi="GHEA Grapalat"/>
          <w:sz w:val="20"/>
          <w:szCs w:val="20"/>
          <w:lang w:val="af-ZA"/>
        </w:rPr>
        <w:t xml:space="preserve">` </w:t>
      </w:r>
    </w:p>
    <w:p w:rsidR="009247B8" w:rsidRPr="00A71D81" w:rsidRDefault="009247B8" w:rsidP="009247B8">
      <w:pPr>
        <w:ind w:firstLine="720"/>
        <w:rPr>
          <w:rFonts w:ascii="GHEA Grapalat" w:hAnsi="GHEA Grapalat"/>
          <w:sz w:val="20"/>
          <w:szCs w:val="20"/>
          <w:lang w:val="af-ZA"/>
        </w:rPr>
      </w:pPr>
      <w:r w:rsidRPr="00A71D81">
        <w:rPr>
          <w:rFonts w:ascii="GHEA Grapalat" w:hAnsi="GHEA Grapalat"/>
          <w:sz w:val="20"/>
          <w:szCs w:val="20"/>
          <w:lang w:val="af-ZA"/>
        </w:rPr>
        <w:t xml:space="preserve">1) </w:t>
      </w:r>
      <w:r w:rsidRPr="00A71D81">
        <w:rPr>
          <w:rFonts w:ascii="GHEA Grapalat" w:hAnsi="GHEA Grapalat"/>
          <w:sz w:val="20"/>
          <w:szCs w:val="20"/>
        </w:rPr>
        <w:t>պ</w:t>
      </w:r>
      <w:r w:rsidRPr="00A71D81">
        <w:rPr>
          <w:rFonts w:ascii="GHEA Grapalat" w:hAnsi="GHEA Grapalat" w:cs="Sylfaen"/>
          <w:sz w:val="20"/>
          <w:szCs w:val="20"/>
        </w:rPr>
        <w:t>ատվիրատուիանվանումըևհայտիներկայացմանվայրը</w:t>
      </w:r>
      <w:r w:rsidRPr="00A71D81">
        <w:rPr>
          <w:rFonts w:ascii="GHEA Grapalat" w:hAnsi="GHEA Grapalat"/>
          <w:sz w:val="20"/>
          <w:szCs w:val="20"/>
          <w:lang w:val="af-ZA"/>
        </w:rPr>
        <w:t xml:space="preserve"> (</w:t>
      </w:r>
      <w:r w:rsidRPr="00A71D81">
        <w:rPr>
          <w:rFonts w:ascii="GHEA Grapalat" w:hAnsi="GHEA Grapalat" w:cs="Sylfaen"/>
          <w:sz w:val="20"/>
          <w:szCs w:val="20"/>
        </w:rPr>
        <w:t>հասցեն</w:t>
      </w:r>
      <w:r w:rsidRPr="00A71D81">
        <w:rPr>
          <w:rFonts w:ascii="GHEA Grapalat" w:hAnsi="GHEA Grapalat"/>
          <w:sz w:val="20"/>
          <w:szCs w:val="20"/>
          <w:lang w:val="af-ZA"/>
        </w:rPr>
        <w:t>).</w:t>
      </w:r>
    </w:p>
    <w:p w:rsidR="009247B8" w:rsidRPr="00A71D81" w:rsidRDefault="009247B8" w:rsidP="009247B8">
      <w:pPr>
        <w:ind w:firstLine="720"/>
        <w:rPr>
          <w:rFonts w:ascii="GHEA Grapalat" w:hAnsi="GHEA Grapalat"/>
          <w:sz w:val="20"/>
          <w:szCs w:val="20"/>
          <w:lang w:val="af-ZA"/>
        </w:rPr>
      </w:pPr>
      <w:r w:rsidRPr="00A71D81">
        <w:rPr>
          <w:rFonts w:ascii="GHEA Grapalat" w:hAnsi="GHEA Grapalat"/>
          <w:sz w:val="20"/>
          <w:szCs w:val="20"/>
          <w:lang w:val="af-ZA"/>
        </w:rPr>
        <w:t xml:space="preserve">2) </w:t>
      </w:r>
      <w:r w:rsidR="00A47A4E" w:rsidRPr="00A71D81">
        <w:rPr>
          <w:rFonts w:ascii="GHEA Grapalat" w:hAnsi="GHEA Grapalat"/>
          <w:sz w:val="20"/>
          <w:szCs w:val="20"/>
        </w:rPr>
        <w:t>ընթացակարգի</w:t>
      </w:r>
      <w:r w:rsidRPr="00A71D81">
        <w:rPr>
          <w:rFonts w:ascii="GHEA Grapalat" w:hAnsi="GHEA Grapalat" w:cs="Sylfaen"/>
          <w:sz w:val="20"/>
          <w:szCs w:val="20"/>
        </w:rPr>
        <w:t>ծածկագիրը</w:t>
      </w:r>
      <w:r w:rsidRPr="00A71D81">
        <w:rPr>
          <w:rFonts w:ascii="GHEA Grapalat" w:hAnsi="GHEA Grapalat"/>
          <w:sz w:val="20"/>
          <w:szCs w:val="20"/>
          <w:lang w:val="af-ZA"/>
        </w:rPr>
        <w:t>.</w:t>
      </w:r>
    </w:p>
    <w:p w:rsidR="009247B8" w:rsidRPr="00A71D81" w:rsidRDefault="009247B8" w:rsidP="009247B8">
      <w:pPr>
        <w:ind w:firstLine="720"/>
        <w:rPr>
          <w:rFonts w:ascii="GHEA Grapalat" w:hAnsi="GHEA Grapalat"/>
          <w:sz w:val="20"/>
          <w:szCs w:val="20"/>
          <w:lang w:val="af-ZA"/>
        </w:rPr>
      </w:pPr>
      <w:r w:rsidRPr="00A71D81">
        <w:rPr>
          <w:rFonts w:ascii="GHEA Grapalat" w:hAnsi="GHEA Grapalat"/>
          <w:sz w:val="20"/>
          <w:szCs w:val="20"/>
          <w:lang w:val="af-ZA"/>
        </w:rPr>
        <w:lastRenderedPageBreak/>
        <w:t>3) «</w:t>
      </w:r>
      <w:r w:rsidRPr="00A71D81">
        <w:rPr>
          <w:rFonts w:ascii="GHEA Grapalat" w:hAnsi="GHEA Grapalat" w:cs="Sylfaen"/>
          <w:sz w:val="20"/>
          <w:szCs w:val="20"/>
        </w:rPr>
        <w:t>չբացելմինչևհայտերիբացմաննիստը</w:t>
      </w:r>
      <w:r w:rsidRPr="00A71D81">
        <w:rPr>
          <w:rFonts w:ascii="GHEA Grapalat" w:hAnsi="GHEA Grapalat"/>
          <w:sz w:val="20"/>
          <w:szCs w:val="20"/>
          <w:lang w:val="af-ZA"/>
        </w:rPr>
        <w:t xml:space="preserve">» </w:t>
      </w:r>
      <w:r w:rsidRPr="00A71D81">
        <w:rPr>
          <w:rFonts w:ascii="GHEA Grapalat" w:hAnsi="GHEA Grapalat" w:cs="Sylfaen"/>
          <w:sz w:val="20"/>
          <w:szCs w:val="20"/>
        </w:rPr>
        <w:t>բառերը</w:t>
      </w:r>
      <w:r w:rsidRPr="00A71D81">
        <w:rPr>
          <w:rFonts w:ascii="GHEA Grapalat" w:hAnsi="GHEA Grapalat"/>
          <w:sz w:val="20"/>
          <w:szCs w:val="20"/>
          <w:lang w:val="af-ZA"/>
        </w:rPr>
        <w:t>.</w:t>
      </w:r>
    </w:p>
    <w:p w:rsidR="009247B8" w:rsidRPr="00A71D81" w:rsidRDefault="009247B8" w:rsidP="009247B8">
      <w:pPr>
        <w:ind w:firstLine="720"/>
        <w:rPr>
          <w:rFonts w:ascii="GHEA Grapalat" w:hAnsi="GHEA Grapalat"/>
          <w:sz w:val="20"/>
          <w:szCs w:val="20"/>
          <w:lang w:val="af-ZA"/>
        </w:rPr>
      </w:pPr>
      <w:r w:rsidRPr="00A71D81">
        <w:rPr>
          <w:rFonts w:ascii="GHEA Grapalat" w:hAnsi="GHEA Grapalat"/>
          <w:sz w:val="20"/>
          <w:szCs w:val="20"/>
          <w:lang w:val="af-ZA"/>
        </w:rPr>
        <w:t xml:space="preserve">4) </w:t>
      </w:r>
      <w:r w:rsidRPr="00A71D81">
        <w:rPr>
          <w:rFonts w:ascii="GHEA Grapalat" w:hAnsi="GHEA Grapalat"/>
          <w:sz w:val="20"/>
          <w:szCs w:val="20"/>
        </w:rPr>
        <w:t>մ</w:t>
      </w:r>
      <w:r w:rsidRPr="00A71D81">
        <w:rPr>
          <w:rFonts w:ascii="GHEA Grapalat" w:hAnsi="GHEA Grapalat" w:cs="Sylfaen"/>
          <w:sz w:val="20"/>
          <w:szCs w:val="20"/>
        </w:rPr>
        <w:t>ասնակցիանվանումը</w:t>
      </w:r>
      <w:r w:rsidRPr="00A71D81">
        <w:rPr>
          <w:rFonts w:ascii="GHEA Grapalat" w:hAnsi="GHEA Grapalat"/>
          <w:sz w:val="20"/>
          <w:szCs w:val="20"/>
          <w:lang w:val="af-ZA"/>
        </w:rPr>
        <w:t xml:space="preserve"> (</w:t>
      </w:r>
      <w:r w:rsidRPr="00A71D81">
        <w:rPr>
          <w:rFonts w:ascii="GHEA Grapalat" w:hAnsi="GHEA Grapalat" w:cs="Sylfaen"/>
          <w:sz w:val="20"/>
          <w:szCs w:val="20"/>
        </w:rPr>
        <w:t>անունը</w:t>
      </w:r>
      <w:r w:rsidRPr="00A71D81">
        <w:rPr>
          <w:rFonts w:ascii="GHEA Grapalat" w:hAnsi="GHEA Grapalat"/>
          <w:sz w:val="20"/>
          <w:szCs w:val="20"/>
          <w:lang w:val="af-ZA"/>
        </w:rPr>
        <w:t xml:space="preserve">), </w:t>
      </w:r>
      <w:r w:rsidRPr="00A71D81">
        <w:rPr>
          <w:rFonts w:ascii="GHEA Grapalat" w:hAnsi="GHEA Grapalat" w:cs="Sylfaen"/>
          <w:sz w:val="20"/>
          <w:szCs w:val="20"/>
        </w:rPr>
        <w:t>գտնվելուվայրըևհեռախոսահամարը</w:t>
      </w:r>
      <w:r w:rsidRPr="00A71D81">
        <w:rPr>
          <w:rFonts w:ascii="GHEA Grapalat" w:hAnsi="GHEA Grapalat"/>
          <w:sz w:val="20"/>
          <w:szCs w:val="20"/>
          <w:lang w:val="af-ZA"/>
        </w:rPr>
        <w:t>:</w:t>
      </w:r>
    </w:p>
    <w:p w:rsidR="009247B8" w:rsidRPr="00A71D81" w:rsidRDefault="009247B8" w:rsidP="009247B8">
      <w:pPr>
        <w:ind w:firstLine="720"/>
        <w:jc w:val="both"/>
        <w:rPr>
          <w:rFonts w:ascii="GHEA Grapalat" w:hAnsi="GHEA Grapalat" w:cs="Sylfaen"/>
          <w:sz w:val="20"/>
          <w:szCs w:val="20"/>
          <w:lang w:val="af-ZA"/>
        </w:rPr>
      </w:pPr>
      <w:r w:rsidRPr="00A71D81">
        <w:rPr>
          <w:rFonts w:ascii="GHEA Grapalat" w:hAnsi="GHEA Grapalat" w:cs="Sylfaen"/>
          <w:sz w:val="20"/>
          <w:szCs w:val="20"/>
          <w:lang w:val="af-ZA"/>
        </w:rPr>
        <w:t xml:space="preserve">3.3 </w:t>
      </w:r>
      <w:r w:rsidRPr="00A71D81">
        <w:rPr>
          <w:rFonts w:ascii="GHEA Grapalat" w:hAnsi="GHEA Grapalat" w:cs="Sylfaen"/>
          <w:sz w:val="20"/>
          <w:szCs w:val="20"/>
        </w:rPr>
        <w:t>Սույնհրահանգի</w:t>
      </w:r>
      <w:r w:rsidRPr="00A71D81">
        <w:rPr>
          <w:rFonts w:ascii="GHEA Grapalat" w:hAnsi="GHEA Grapalat" w:cs="Sylfaen"/>
          <w:sz w:val="20"/>
          <w:szCs w:val="20"/>
          <w:lang w:val="af-ZA"/>
        </w:rPr>
        <w:t xml:space="preserve"> 3.1 </w:t>
      </w:r>
      <w:r w:rsidRPr="00A71D81">
        <w:rPr>
          <w:rFonts w:ascii="GHEA Grapalat" w:hAnsi="GHEA Grapalat" w:cs="Sylfaen"/>
          <w:sz w:val="20"/>
          <w:szCs w:val="20"/>
        </w:rPr>
        <w:t>և</w:t>
      </w:r>
      <w:r w:rsidRPr="00A71D81">
        <w:rPr>
          <w:rFonts w:ascii="GHEA Grapalat" w:hAnsi="GHEA Grapalat" w:cs="Sylfaen"/>
          <w:sz w:val="20"/>
          <w:szCs w:val="20"/>
          <w:lang w:val="af-ZA"/>
        </w:rPr>
        <w:t xml:space="preserve"> 3.2 </w:t>
      </w:r>
      <w:r w:rsidRPr="00A71D81">
        <w:rPr>
          <w:rFonts w:ascii="GHEA Grapalat" w:hAnsi="GHEA Grapalat" w:cs="Sylfaen"/>
          <w:sz w:val="20"/>
          <w:szCs w:val="20"/>
        </w:rPr>
        <w:t>կետերիպահանջներինչհամապատասխանողհայտերըհանձնաժողովըհայտերիբացմաննիստումմերժումէևնույնությամբվերադարձնումներկայացնողին</w:t>
      </w:r>
      <w:r w:rsidRPr="00A71D81">
        <w:rPr>
          <w:rFonts w:ascii="GHEA Grapalat" w:hAnsi="GHEA Grapalat" w:cs="Sylfaen"/>
          <w:sz w:val="20"/>
          <w:szCs w:val="20"/>
          <w:lang w:val="af-ZA"/>
        </w:rPr>
        <w:t>:</w:t>
      </w:r>
    </w:p>
    <w:p w:rsidR="00E74BF6" w:rsidRPr="00A71D81" w:rsidRDefault="00E74BF6" w:rsidP="00EF3662">
      <w:pPr>
        <w:pStyle w:val="norm"/>
        <w:spacing w:line="240" w:lineRule="auto"/>
        <w:ind w:firstLine="284"/>
        <w:jc w:val="right"/>
        <w:rPr>
          <w:rFonts w:ascii="GHEA Grapalat" w:hAnsi="GHEA Grapalat" w:cs="Sylfaen"/>
          <w:b/>
          <w:sz w:val="20"/>
          <w:lang w:val="es-ES"/>
        </w:rPr>
      </w:pPr>
    </w:p>
    <w:p w:rsidR="00E74BF6" w:rsidRPr="00A71D81" w:rsidRDefault="00E74BF6" w:rsidP="00EF3662">
      <w:pPr>
        <w:pStyle w:val="norm"/>
        <w:spacing w:line="240" w:lineRule="auto"/>
        <w:ind w:firstLine="284"/>
        <w:jc w:val="right"/>
        <w:rPr>
          <w:rFonts w:ascii="GHEA Grapalat" w:hAnsi="GHEA Grapalat" w:cs="Sylfaen"/>
          <w:b/>
          <w:sz w:val="20"/>
          <w:lang w:val="es-ES"/>
        </w:rPr>
      </w:pPr>
    </w:p>
    <w:p w:rsidR="00E74BF6" w:rsidRPr="00A71D81" w:rsidRDefault="00E74BF6" w:rsidP="00EF3662">
      <w:pPr>
        <w:pStyle w:val="norm"/>
        <w:spacing w:line="240" w:lineRule="auto"/>
        <w:ind w:firstLine="284"/>
        <w:jc w:val="right"/>
        <w:rPr>
          <w:rFonts w:ascii="GHEA Grapalat" w:hAnsi="GHEA Grapalat" w:cs="Sylfaen"/>
          <w:b/>
          <w:sz w:val="20"/>
          <w:lang w:val="es-ES"/>
        </w:rPr>
      </w:pPr>
    </w:p>
    <w:p w:rsidR="00E74BF6" w:rsidRPr="00A71D81" w:rsidRDefault="006C3873" w:rsidP="00EF3662">
      <w:pPr>
        <w:pStyle w:val="norm"/>
        <w:spacing w:line="240" w:lineRule="auto"/>
        <w:ind w:firstLine="284"/>
        <w:jc w:val="right"/>
        <w:rPr>
          <w:rFonts w:ascii="GHEA Grapalat" w:hAnsi="GHEA Grapalat" w:cs="Sylfaen"/>
          <w:b/>
          <w:sz w:val="20"/>
          <w:lang w:val="es-ES"/>
        </w:rPr>
      </w:pPr>
      <w:r w:rsidRPr="00A71D81">
        <w:rPr>
          <w:rFonts w:ascii="GHEA Grapalat" w:hAnsi="GHEA Grapalat" w:cs="Sylfaen"/>
          <w:b/>
          <w:sz w:val="20"/>
          <w:lang w:val="es-ES"/>
        </w:rPr>
        <w:br w:type="page"/>
      </w:r>
      <w:r w:rsidR="00DA0240" w:rsidRPr="00A71D81">
        <w:rPr>
          <w:rFonts w:ascii="GHEA Grapalat" w:hAnsi="GHEA Grapalat" w:cs="Sylfaen"/>
          <w:b/>
          <w:sz w:val="20"/>
          <w:lang w:val="es-ES"/>
        </w:rPr>
        <w:lastRenderedPageBreak/>
        <w:tab/>
      </w:r>
    </w:p>
    <w:p w:rsidR="00E74BF6" w:rsidRPr="00A71D81" w:rsidRDefault="00E74BF6" w:rsidP="00EF3662">
      <w:pPr>
        <w:pStyle w:val="norm"/>
        <w:spacing w:line="240" w:lineRule="auto"/>
        <w:ind w:firstLine="284"/>
        <w:jc w:val="right"/>
        <w:rPr>
          <w:rFonts w:ascii="GHEA Grapalat" w:hAnsi="GHEA Grapalat" w:cs="Sylfaen"/>
          <w:b/>
          <w:sz w:val="20"/>
          <w:lang w:val="es-ES"/>
        </w:rPr>
      </w:pPr>
    </w:p>
    <w:p w:rsidR="00B2572B" w:rsidRPr="00A71D81" w:rsidRDefault="00B2572B" w:rsidP="00EF3662">
      <w:pPr>
        <w:pStyle w:val="norm"/>
        <w:spacing w:line="240" w:lineRule="auto"/>
        <w:ind w:firstLine="284"/>
        <w:jc w:val="right"/>
        <w:rPr>
          <w:rFonts w:ascii="GHEA Grapalat" w:hAnsi="GHEA Grapalat" w:cs="Arial"/>
          <w:b/>
          <w:sz w:val="20"/>
          <w:lang w:val="es-ES"/>
        </w:rPr>
      </w:pPr>
      <w:r w:rsidRPr="00A71D81">
        <w:rPr>
          <w:rFonts w:ascii="GHEA Grapalat" w:hAnsi="GHEA Grapalat" w:cs="Sylfaen"/>
          <w:b/>
          <w:sz w:val="20"/>
          <w:lang w:val="es-ES"/>
        </w:rPr>
        <w:t>Հավելված</w:t>
      </w:r>
      <w:r w:rsidRPr="00A71D81">
        <w:rPr>
          <w:rFonts w:ascii="GHEA Grapalat" w:hAnsi="GHEA Grapalat" w:cs="Arial"/>
          <w:b/>
          <w:sz w:val="20"/>
          <w:lang w:val="es-ES"/>
        </w:rPr>
        <w:t xml:space="preserve">  N 1</w:t>
      </w:r>
    </w:p>
    <w:p w:rsidR="00B2572B" w:rsidRPr="00A71D81" w:rsidRDefault="001957C1" w:rsidP="00EF3662">
      <w:pPr>
        <w:pStyle w:val="31"/>
        <w:spacing w:line="240" w:lineRule="auto"/>
        <w:jc w:val="right"/>
        <w:rPr>
          <w:rFonts w:ascii="GHEA Grapalat" w:hAnsi="GHEA Grapalat" w:cs="Arial"/>
          <w:b/>
          <w:lang w:val="es-ES"/>
        </w:rPr>
      </w:pPr>
      <w:bookmarkStart w:id="13" w:name="_Hlk189503176"/>
      <w:bookmarkStart w:id="14" w:name="_Hlk122380399"/>
      <w:r>
        <w:rPr>
          <w:rFonts w:ascii="GHEA Grapalat" w:hAnsi="GHEA Grapalat"/>
          <w:lang w:val="af-ZA"/>
        </w:rPr>
        <w:t>Կ</w:t>
      </w:r>
      <w:r w:rsidR="00EC0DE0">
        <w:rPr>
          <w:rFonts w:ascii="GHEA Grapalat" w:hAnsi="GHEA Grapalat"/>
          <w:lang w:val="hy-AM"/>
        </w:rPr>
        <w:t>ԱՊ</w:t>
      </w:r>
      <w:r>
        <w:rPr>
          <w:rFonts w:ascii="GHEA Grapalat" w:hAnsi="GHEA Grapalat"/>
          <w:lang w:val="af-ZA"/>
        </w:rPr>
        <w:t>ԱԱՊԿ</w:t>
      </w:r>
      <w:r w:rsidR="00230D10">
        <w:rPr>
          <w:rFonts w:ascii="GHEA Grapalat" w:hAnsi="GHEA Grapalat"/>
          <w:lang w:val="hy-AM"/>
        </w:rPr>
        <w:t>ՀՄԱ</w:t>
      </w:r>
      <w:r w:rsidR="00D75370" w:rsidRPr="00D75370">
        <w:rPr>
          <w:rFonts w:ascii="GHEA Grapalat" w:hAnsi="GHEA Grapalat"/>
          <w:lang w:val="af-ZA"/>
        </w:rPr>
        <w:t>ԱՊՁԲ 2</w:t>
      </w:r>
      <w:r w:rsidR="003835C6">
        <w:rPr>
          <w:rFonts w:ascii="GHEA Grapalat" w:hAnsi="GHEA Grapalat"/>
          <w:lang w:val="hy-AM"/>
        </w:rPr>
        <w:t>5</w:t>
      </w:r>
      <w:r w:rsidR="00D75370" w:rsidRPr="00D75370">
        <w:rPr>
          <w:rFonts w:ascii="GHEA Grapalat" w:hAnsi="GHEA Grapalat"/>
          <w:lang w:val="af-ZA"/>
        </w:rPr>
        <w:t>/</w:t>
      </w:r>
      <w:r w:rsidR="00EC0DE0">
        <w:rPr>
          <w:rFonts w:ascii="GHEA Grapalat" w:hAnsi="GHEA Grapalat"/>
          <w:lang w:val="hy-AM"/>
        </w:rPr>
        <w:t>0</w:t>
      </w:r>
      <w:r w:rsidR="00D75370" w:rsidRPr="00D75370">
        <w:rPr>
          <w:rFonts w:ascii="GHEA Grapalat" w:hAnsi="GHEA Grapalat"/>
          <w:lang w:val="af-ZA"/>
        </w:rPr>
        <w:t>1</w:t>
      </w:r>
      <w:bookmarkEnd w:id="13"/>
      <w:bookmarkEnd w:id="14"/>
      <w:r w:rsidR="00B2572B" w:rsidRPr="00A71D81">
        <w:rPr>
          <w:rFonts w:ascii="GHEA Grapalat" w:hAnsi="GHEA Grapalat" w:cs="Sylfaen"/>
          <w:b/>
          <w:lang w:val="es-ES"/>
        </w:rPr>
        <w:t>ծածկագրով</w:t>
      </w:r>
    </w:p>
    <w:p w:rsidR="00B2572B" w:rsidRPr="00A71D81" w:rsidRDefault="00230D10" w:rsidP="00EF3662">
      <w:pPr>
        <w:pStyle w:val="31"/>
        <w:spacing w:line="240" w:lineRule="auto"/>
        <w:jc w:val="right"/>
        <w:rPr>
          <w:rFonts w:ascii="GHEA Grapalat" w:hAnsi="GHEA Grapalat" w:cs="Arial"/>
          <w:b/>
          <w:lang w:val="es-ES"/>
        </w:rPr>
      </w:pPr>
      <w:r>
        <w:rPr>
          <w:rFonts w:ascii="GHEA Grapalat" w:hAnsi="GHEA Grapalat" w:cs="Sylfaen"/>
          <w:b/>
          <w:lang w:val="hy-AM"/>
        </w:rPr>
        <w:t>ՀՄԱ</w:t>
      </w:r>
      <w:r w:rsidR="00B2572B" w:rsidRPr="00A71D81">
        <w:rPr>
          <w:rFonts w:ascii="GHEA Grapalat" w:hAnsi="GHEA Grapalat" w:cs="Sylfaen"/>
          <w:b/>
          <w:lang w:val="es-ES"/>
        </w:rPr>
        <w:t>մրցույթիհրավերի</w:t>
      </w:r>
    </w:p>
    <w:p w:rsidR="00B2572B" w:rsidRPr="00A71D81" w:rsidRDefault="00B2572B" w:rsidP="00EF3662">
      <w:pPr>
        <w:jc w:val="center"/>
        <w:rPr>
          <w:rFonts w:ascii="GHEA Grapalat" w:hAnsi="GHEA Grapalat" w:cs="Sylfaen"/>
          <w:b/>
          <w:lang w:val="es-ES"/>
        </w:rPr>
      </w:pPr>
    </w:p>
    <w:p w:rsidR="00B2572B" w:rsidRPr="00A71D81" w:rsidRDefault="00B2572B" w:rsidP="00EF3662">
      <w:pPr>
        <w:jc w:val="center"/>
        <w:rPr>
          <w:rFonts w:ascii="GHEA Grapalat" w:hAnsi="GHEA Grapalat" w:cs="Arial"/>
          <w:b/>
          <w:lang w:val="es-ES"/>
        </w:rPr>
      </w:pPr>
      <w:r w:rsidRPr="00A71D81">
        <w:rPr>
          <w:rFonts w:ascii="GHEA Grapalat" w:hAnsi="GHEA Grapalat" w:cs="Sylfaen"/>
          <w:b/>
          <w:lang w:val="es-ES"/>
        </w:rPr>
        <w:t>ԴԻՄՈՒՄ</w:t>
      </w:r>
      <w:r w:rsidR="006C3873" w:rsidRPr="00A71D81">
        <w:rPr>
          <w:rFonts w:ascii="GHEA Grapalat" w:hAnsi="GHEA Grapalat" w:cs="Sylfaen"/>
          <w:b/>
          <w:lang w:val="es-ES"/>
        </w:rPr>
        <w:t>ՀԱՅՏԱՐԱՐՈՒԹՅՈՒՆ</w:t>
      </w:r>
      <w:r w:rsidRPr="00A71D81">
        <w:rPr>
          <w:rFonts w:ascii="GHEA Grapalat" w:hAnsi="GHEA Grapalat" w:cs="Sylfaen"/>
          <w:b/>
          <w:lang w:val="es-ES"/>
        </w:rPr>
        <w:t>*</w:t>
      </w:r>
    </w:p>
    <w:p w:rsidR="00B2572B" w:rsidRPr="00A71D81" w:rsidRDefault="00230D10" w:rsidP="00EF3662">
      <w:pPr>
        <w:pStyle w:val="6"/>
        <w:jc w:val="center"/>
        <w:rPr>
          <w:rFonts w:ascii="GHEA Grapalat" w:hAnsi="GHEA Grapalat" w:cs="Arial"/>
          <w:color w:val="auto"/>
          <w:sz w:val="24"/>
          <w:szCs w:val="24"/>
          <w:lang w:val="es-ES"/>
        </w:rPr>
      </w:pPr>
      <w:r>
        <w:rPr>
          <w:rFonts w:ascii="GHEA Grapalat" w:hAnsi="GHEA Grapalat" w:cs="Sylfaen"/>
          <w:color w:val="auto"/>
          <w:sz w:val="24"/>
          <w:szCs w:val="24"/>
          <w:lang w:val="hy-AM"/>
        </w:rPr>
        <w:t>ՀՄԱ</w:t>
      </w:r>
      <w:r w:rsidR="00B2572B" w:rsidRPr="00A71D81">
        <w:rPr>
          <w:rFonts w:ascii="GHEA Grapalat" w:hAnsi="GHEA Grapalat" w:cs="Sylfaen"/>
          <w:color w:val="auto"/>
          <w:sz w:val="24"/>
          <w:szCs w:val="24"/>
          <w:lang w:val="es-ES"/>
        </w:rPr>
        <w:t>մրցույթինմասնակցելու</w:t>
      </w:r>
    </w:p>
    <w:p w:rsidR="00B2572B" w:rsidRPr="00A71D81" w:rsidRDefault="00B2572B" w:rsidP="00EF3662">
      <w:pPr>
        <w:rPr>
          <w:lang w:val="es-ES" w:eastAsia="ru-RU"/>
        </w:rPr>
      </w:pPr>
    </w:p>
    <w:p w:rsidR="00B2572B" w:rsidRPr="00A71D81" w:rsidRDefault="00B2572B" w:rsidP="00EF3662">
      <w:pPr>
        <w:jc w:val="both"/>
        <w:rPr>
          <w:rFonts w:ascii="GHEA Grapalat" w:hAnsi="GHEA Grapalat" w:cs="Arial"/>
          <w:sz w:val="20"/>
          <w:szCs w:val="20"/>
          <w:lang w:val="es-ES"/>
        </w:rPr>
      </w:pP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cs="Sylfaen"/>
          <w:sz w:val="20"/>
          <w:szCs w:val="20"/>
          <w:lang w:val="es-ES"/>
        </w:rPr>
        <w:t>հայտնումէ</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որցանկությունունիմասնակցել</w:t>
      </w:r>
    </w:p>
    <w:p w:rsidR="00B2572B" w:rsidRPr="00A71D81" w:rsidRDefault="00B2572B" w:rsidP="00EF3662">
      <w:pPr>
        <w:jc w:val="both"/>
        <w:rPr>
          <w:rFonts w:ascii="GHEA Grapalat" w:hAnsi="GHEA Grapalat"/>
          <w:sz w:val="22"/>
          <w:szCs w:val="22"/>
          <w:vertAlign w:val="superscript"/>
          <w:lang w:val="es-ES"/>
        </w:rPr>
      </w:pPr>
      <w:r w:rsidRPr="00A71D81">
        <w:rPr>
          <w:rFonts w:ascii="GHEA Grapalat" w:hAnsi="GHEA Grapalat" w:cs="Sylfaen"/>
          <w:vertAlign w:val="superscript"/>
          <w:lang w:val="es-ES"/>
        </w:rPr>
        <w:t>մասնակցիանվանումը</w:t>
      </w:r>
    </w:p>
    <w:p w:rsidR="00B2572B" w:rsidRPr="00A71D81" w:rsidRDefault="001957C1" w:rsidP="00EF3662">
      <w:pPr>
        <w:jc w:val="both"/>
        <w:rPr>
          <w:rFonts w:ascii="GHEA Grapalat" w:hAnsi="GHEA Grapalat"/>
          <w:sz w:val="22"/>
          <w:szCs w:val="22"/>
          <w:u w:val="single"/>
          <w:lang w:val="es-ES"/>
        </w:rPr>
      </w:pPr>
      <w:r w:rsidRPr="001957C1">
        <w:rPr>
          <w:rFonts w:ascii="GHEA Grapalat" w:hAnsi="GHEA Grapalat"/>
          <w:sz w:val="20"/>
          <w:szCs w:val="20"/>
          <w:u w:val="single"/>
          <w:lang w:val="es-ES"/>
        </w:rPr>
        <w:t>Կ</w:t>
      </w:r>
      <w:r w:rsidR="00EC0DE0">
        <w:rPr>
          <w:rFonts w:ascii="GHEA Grapalat" w:hAnsi="GHEA Grapalat"/>
          <w:sz w:val="20"/>
          <w:szCs w:val="20"/>
          <w:u w:val="single"/>
          <w:lang w:val="hy-AM"/>
        </w:rPr>
        <w:t>ապուտանի</w:t>
      </w:r>
      <w:r w:rsidRPr="001957C1">
        <w:rPr>
          <w:rFonts w:ascii="GHEA Grapalat" w:hAnsi="GHEA Grapalat"/>
          <w:sz w:val="20"/>
          <w:szCs w:val="20"/>
          <w:u w:val="single"/>
          <w:lang w:val="es-ES"/>
        </w:rPr>
        <w:t xml:space="preserve"> ԱԱՊԿ ՊՈԱԿ-ի </w:t>
      </w:r>
      <w:r w:rsidR="00B2572B" w:rsidRPr="001957C1">
        <w:rPr>
          <w:rFonts w:ascii="GHEA Grapalat" w:hAnsi="GHEA Grapalat"/>
          <w:sz w:val="20"/>
          <w:szCs w:val="20"/>
          <w:u w:val="single"/>
          <w:lang w:val="es-ES"/>
        </w:rPr>
        <w:tab/>
      </w:r>
      <w:r w:rsidR="00B2572B" w:rsidRPr="001957C1">
        <w:rPr>
          <w:rFonts w:ascii="GHEA Grapalat" w:hAnsi="GHEA Grapalat"/>
          <w:sz w:val="20"/>
          <w:szCs w:val="20"/>
          <w:lang w:val="es-ES"/>
        </w:rPr>
        <w:t>-</w:t>
      </w:r>
      <w:r w:rsidR="00B2572B" w:rsidRPr="00A71D81">
        <w:rPr>
          <w:rFonts w:ascii="GHEA Grapalat" w:hAnsi="GHEA Grapalat" w:cs="Sylfaen"/>
          <w:sz w:val="20"/>
          <w:szCs w:val="20"/>
          <w:lang w:val="es-ES"/>
        </w:rPr>
        <w:t>ի կողմից</w:t>
      </w:r>
      <w:r w:rsidR="00230D10" w:rsidRPr="00230D10">
        <w:rPr>
          <w:rFonts w:ascii="GHEA Grapalat" w:hAnsi="GHEA Grapalat"/>
          <w:sz w:val="18"/>
          <w:szCs w:val="18"/>
          <w:lang w:val="es-ES"/>
        </w:rPr>
        <w:t>ԿԱՊԱԱՊԿ ՀՄԱԱՊՁԲ 25/01</w:t>
      </w:r>
      <w:r w:rsidR="00B2572B" w:rsidRPr="00A71D81">
        <w:rPr>
          <w:rFonts w:ascii="GHEA Grapalat" w:hAnsi="GHEA Grapalat" w:cs="Sylfaen"/>
          <w:sz w:val="20"/>
          <w:szCs w:val="20"/>
          <w:lang w:val="es-ES"/>
        </w:rPr>
        <w:t>ծածկագրովհայտարարված</w:t>
      </w:r>
    </w:p>
    <w:p w:rsidR="00B2572B" w:rsidRPr="00A71D81" w:rsidRDefault="00476A47" w:rsidP="00EF3662">
      <w:pPr>
        <w:jc w:val="both"/>
        <w:rPr>
          <w:rFonts w:ascii="GHEA Grapalat" w:hAnsi="GHEA Grapalat" w:cs="Sylfaen"/>
          <w:vertAlign w:val="superscript"/>
          <w:lang w:val="es-ES"/>
        </w:rPr>
      </w:pPr>
      <w:r w:rsidRPr="00A71D81">
        <w:rPr>
          <w:rFonts w:ascii="GHEA Grapalat" w:hAnsi="GHEA Grapalat" w:cs="Sylfaen"/>
          <w:vertAlign w:val="superscript"/>
          <w:lang w:val="es-ES"/>
        </w:rPr>
        <w:t>պ</w:t>
      </w:r>
      <w:r w:rsidR="00B2572B" w:rsidRPr="00A71D81">
        <w:rPr>
          <w:rFonts w:ascii="GHEA Grapalat" w:hAnsi="GHEA Grapalat" w:cs="Sylfaen"/>
          <w:vertAlign w:val="superscript"/>
          <w:lang w:val="es-ES"/>
        </w:rPr>
        <w:t>ատվիրատուի անվանումը</w:t>
      </w:r>
    </w:p>
    <w:p w:rsidR="00B2572B" w:rsidRPr="00A71D81" w:rsidRDefault="00230D10" w:rsidP="00EF3662">
      <w:pPr>
        <w:jc w:val="both"/>
        <w:rPr>
          <w:rFonts w:ascii="GHEA Grapalat" w:hAnsi="GHEA Grapalat" w:cs="Sylfaen"/>
          <w:sz w:val="20"/>
          <w:szCs w:val="20"/>
          <w:lang w:val="es-ES"/>
        </w:rPr>
      </w:pPr>
      <w:r>
        <w:rPr>
          <w:rFonts w:ascii="GHEA Grapalat" w:hAnsi="GHEA Grapalat" w:cs="Sylfaen"/>
          <w:sz w:val="20"/>
          <w:szCs w:val="20"/>
          <w:lang w:val="hy-AM"/>
        </w:rPr>
        <w:t>ՀՄԱ</w:t>
      </w:r>
      <w:r w:rsidR="00B2572B" w:rsidRPr="00A71D81">
        <w:rPr>
          <w:rFonts w:ascii="GHEA Grapalat" w:hAnsi="GHEA Grapalat" w:cs="Sylfaen"/>
          <w:sz w:val="20"/>
          <w:szCs w:val="20"/>
          <w:lang w:val="es-ES"/>
        </w:rPr>
        <w:t>մրցույթի</w:t>
      </w:r>
      <w:r w:rsidR="00B2572B" w:rsidRPr="00A71D81">
        <w:rPr>
          <w:rFonts w:ascii="GHEA Grapalat" w:hAnsi="GHEA Grapalat"/>
          <w:u w:val="single"/>
          <w:lang w:val="es-ES"/>
        </w:rPr>
        <w:tab/>
      </w:r>
      <w:r w:rsidR="00B2572B" w:rsidRPr="00A71D81">
        <w:rPr>
          <w:rFonts w:ascii="GHEA Grapalat" w:hAnsi="GHEA Grapalat"/>
          <w:u w:val="single"/>
          <w:lang w:val="es-ES"/>
        </w:rPr>
        <w:tab/>
      </w:r>
      <w:r w:rsidR="00B2572B" w:rsidRPr="00A71D81">
        <w:rPr>
          <w:rFonts w:ascii="GHEA Grapalat" w:hAnsi="GHEA Grapalat"/>
          <w:u w:val="single"/>
          <w:lang w:val="es-ES"/>
        </w:rPr>
        <w:tab/>
      </w:r>
      <w:r w:rsidR="00B2572B" w:rsidRPr="00A71D81">
        <w:rPr>
          <w:rFonts w:ascii="GHEA Grapalat" w:hAnsi="GHEA Grapalat"/>
          <w:u w:val="single"/>
          <w:lang w:val="es-ES"/>
        </w:rPr>
        <w:tab/>
      </w:r>
      <w:r w:rsidR="00B2572B" w:rsidRPr="00A71D81">
        <w:rPr>
          <w:rFonts w:ascii="GHEA Grapalat" w:hAnsi="GHEA Grapalat"/>
          <w:u w:val="single"/>
          <w:lang w:val="es-ES"/>
        </w:rPr>
        <w:tab/>
      </w:r>
      <w:r w:rsidR="00B2572B" w:rsidRPr="00A71D81">
        <w:rPr>
          <w:rFonts w:ascii="GHEA Grapalat" w:hAnsi="GHEA Grapalat"/>
          <w:u w:val="single"/>
          <w:lang w:val="es-ES"/>
        </w:rPr>
        <w:tab/>
      </w:r>
      <w:r w:rsidR="00B2572B" w:rsidRPr="00A71D81">
        <w:rPr>
          <w:rFonts w:ascii="GHEA Grapalat" w:hAnsi="GHEA Grapalat" w:cs="Sylfaen"/>
          <w:sz w:val="20"/>
          <w:szCs w:val="20"/>
          <w:lang w:val="es-ES"/>
        </w:rPr>
        <w:t>չափաբաժնին</w:t>
      </w:r>
      <w:r w:rsidR="00B2572B" w:rsidRPr="00A71D81">
        <w:rPr>
          <w:rFonts w:ascii="GHEA Grapalat" w:hAnsi="GHEA Grapalat" w:cs="Arial"/>
          <w:sz w:val="20"/>
          <w:szCs w:val="20"/>
          <w:lang w:val="es-ES"/>
        </w:rPr>
        <w:t xml:space="preserve">  (</w:t>
      </w:r>
      <w:r w:rsidR="00B2572B" w:rsidRPr="00A71D81">
        <w:rPr>
          <w:rFonts w:ascii="GHEA Grapalat" w:hAnsi="GHEA Grapalat" w:cs="Sylfaen"/>
          <w:sz w:val="20"/>
          <w:szCs w:val="20"/>
          <w:lang w:val="es-ES"/>
        </w:rPr>
        <w:t>չափաբաժիններին</w:t>
      </w:r>
      <w:r w:rsidR="00B2572B" w:rsidRPr="00A71D81">
        <w:rPr>
          <w:rFonts w:ascii="GHEA Grapalat" w:hAnsi="GHEA Grapalat" w:cs="Arial"/>
          <w:sz w:val="20"/>
          <w:szCs w:val="20"/>
          <w:lang w:val="es-ES"/>
        </w:rPr>
        <w:t xml:space="preserve">) </w:t>
      </w:r>
      <w:r w:rsidR="00B2572B" w:rsidRPr="00A71D81">
        <w:rPr>
          <w:rFonts w:ascii="GHEA Grapalat" w:hAnsi="GHEA Grapalat" w:cs="Sylfaen"/>
          <w:sz w:val="20"/>
          <w:szCs w:val="20"/>
          <w:lang w:val="es-ES"/>
        </w:rPr>
        <w:t>ևհրավերի</w:t>
      </w:r>
    </w:p>
    <w:p w:rsidR="00B2572B" w:rsidRPr="00A71D81" w:rsidRDefault="00B2572B" w:rsidP="00EF3662">
      <w:pPr>
        <w:jc w:val="both"/>
        <w:rPr>
          <w:rFonts w:ascii="GHEA Grapalat" w:hAnsi="GHEA Grapalat"/>
          <w:vertAlign w:val="superscript"/>
          <w:lang w:val="es-ES"/>
        </w:rPr>
      </w:pPr>
      <w:r w:rsidRPr="00A71D81">
        <w:rPr>
          <w:rFonts w:ascii="GHEA Grapalat" w:hAnsi="GHEA Grapalat" w:cs="Sylfaen"/>
          <w:vertAlign w:val="superscript"/>
          <w:lang w:val="es-ES"/>
        </w:rPr>
        <w:t>չափաբաժնի</w:t>
      </w:r>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չափաբաժինների</w:t>
      </w:r>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համարը</w:t>
      </w:r>
    </w:p>
    <w:p w:rsidR="00B2572B" w:rsidRPr="00A71D81" w:rsidRDefault="00B2572B" w:rsidP="00EF3662">
      <w:pPr>
        <w:jc w:val="both"/>
        <w:rPr>
          <w:rFonts w:ascii="GHEA Grapalat" w:hAnsi="GHEA Grapalat"/>
          <w:sz w:val="20"/>
          <w:szCs w:val="20"/>
          <w:lang w:val="es-ES"/>
        </w:rPr>
      </w:pPr>
      <w:r w:rsidRPr="00A71D81">
        <w:rPr>
          <w:rFonts w:ascii="GHEA Grapalat" w:hAnsi="GHEA Grapalat" w:cs="Sylfaen"/>
          <w:sz w:val="20"/>
          <w:szCs w:val="20"/>
          <w:lang w:val="es-ES"/>
        </w:rPr>
        <w:t>պահանջներինհամապատասխաններկայացնումէհայտ:</w:t>
      </w:r>
    </w:p>
    <w:p w:rsidR="00B2572B" w:rsidRPr="00A71D81" w:rsidRDefault="00B2572B" w:rsidP="00EF3662">
      <w:pPr>
        <w:jc w:val="both"/>
        <w:rPr>
          <w:rFonts w:ascii="GHEA Grapalat" w:hAnsi="GHEA Grapalat"/>
          <w:sz w:val="12"/>
          <w:szCs w:val="12"/>
          <w:u w:val="single"/>
          <w:lang w:val="es-ES"/>
        </w:rPr>
      </w:pPr>
    </w:p>
    <w:p w:rsidR="00B2572B" w:rsidRPr="00A71D81" w:rsidRDefault="00B2572B" w:rsidP="00EF3662">
      <w:pPr>
        <w:jc w:val="both"/>
        <w:rPr>
          <w:rFonts w:ascii="GHEA Grapalat" w:hAnsi="GHEA Grapalat" w:cs="Sylfaen"/>
          <w:sz w:val="20"/>
          <w:szCs w:val="20"/>
          <w:lang w:val="es-ES"/>
        </w:rPr>
      </w:pP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lang w:val="es-ES"/>
        </w:rPr>
        <w:t>-</w:t>
      </w:r>
      <w:r w:rsidRPr="00A71D81">
        <w:rPr>
          <w:rFonts w:ascii="GHEA Grapalat" w:hAnsi="GHEA Grapalat" w:cs="Sylfaen"/>
          <w:sz w:val="20"/>
          <w:szCs w:val="20"/>
          <w:lang w:val="es-ES"/>
        </w:rPr>
        <w:t>նհայտնումևհավաստումէ</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 xml:space="preserve">որհանդիսանում է </w:t>
      </w:r>
    </w:p>
    <w:p w:rsidR="00B2572B" w:rsidRPr="00A71D81" w:rsidRDefault="00B2572B" w:rsidP="00EF3662">
      <w:pPr>
        <w:jc w:val="both"/>
        <w:rPr>
          <w:rFonts w:ascii="GHEA Grapalat" w:hAnsi="GHEA Grapalat" w:cs="Sylfaen"/>
          <w:sz w:val="20"/>
          <w:szCs w:val="20"/>
          <w:lang w:val="es-ES"/>
        </w:rPr>
      </w:pPr>
      <w:r w:rsidRPr="00A71D81">
        <w:rPr>
          <w:rFonts w:ascii="GHEA Grapalat" w:hAnsi="GHEA Grapalat" w:cs="Sylfaen"/>
          <w:vertAlign w:val="superscript"/>
          <w:lang w:val="es-ES"/>
        </w:rPr>
        <w:t>մասնակցիանվանումը</w:t>
      </w:r>
    </w:p>
    <w:p w:rsidR="00B2572B" w:rsidRPr="00A71D81" w:rsidRDefault="00B2572B" w:rsidP="00EF3662">
      <w:pPr>
        <w:jc w:val="both"/>
        <w:rPr>
          <w:rFonts w:ascii="GHEA Grapalat" w:hAnsi="GHEA Grapalat" w:cs="Sylfaen"/>
          <w:sz w:val="20"/>
          <w:szCs w:val="20"/>
          <w:lang w:val="es-ES"/>
        </w:rPr>
      </w:pP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lang w:val="es-ES"/>
        </w:rPr>
        <w:t xml:space="preserve">ռեզիդենտ:  </w:t>
      </w:r>
    </w:p>
    <w:p w:rsidR="00B2572B" w:rsidRPr="00A71D81" w:rsidRDefault="00B2572B" w:rsidP="00EF3662">
      <w:pPr>
        <w:jc w:val="both"/>
        <w:rPr>
          <w:rFonts w:ascii="GHEA Grapalat" w:hAnsi="GHEA Grapalat" w:cs="Arial"/>
          <w:vertAlign w:val="superscript"/>
          <w:lang w:val="es-ES"/>
        </w:rPr>
      </w:pPr>
      <w:r w:rsidRPr="00A71D81">
        <w:rPr>
          <w:rFonts w:ascii="GHEA Grapalat" w:hAnsi="GHEA Grapalat" w:cs="Arial"/>
          <w:vertAlign w:val="superscript"/>
          <w:lang w:val="es-ES"/>
        </w:rPr>
        <w:t>երկրիանվանումը</w:t>
      </w:r>
    </w:p>
    <w:p w:rsidR="00B2572B" w:rsidRPr="00A71D81" w:rsidDel="00437CDB" w:rsidRDefault="00B2572B" w:rsidP="00EF3662">
      <w:pPr>
        <w:jc w:val="both"/>
        <w:rPr>
          <w:rFonts w:ascii="GHEA Grapalat" w:hAnsi="GHEA Grapalat" w:cs="Sylfaen"/>
          <w:sz w:val="20"/>
          <w:szCs w:val="20"/>
          <w:lang w:val="es-ES"/>
        </w:rPr>
      </w:pPr>
    </w:p>
    <w:p w:rsidR="00B2572B" w:rsidRPr="00A71D81" w:rsidRDefault="00B2572B" w:rsidP="00EF3662">
      <w:pPr>
        <w:jc w:val="both"/>
        <w:rPr>
          <w:rFonts w:ascii="GHEA Grapalat" w:hAnsi="GHEA Grapalat" w:cs="Sylfaen"/>
          <w:sz w:val="20"/>
          <w:szCs w:val="20"/>
          <w:lang w:val="es-ES"/>
        </w:rPr>
      </w:pPr>
    </w:p>
    <w:p w:rsidR="004D5333" w:rsidRPr="00A71D81" w:rsidRDefault="00B2572B" w:rsidP="00EF3662">
      <w:pPr>
        <w:jc w:val="both"/>
        <w:rPr>
          <w:rFonts w:ascii="GHEA Grapalat" w:hAnsi="GHEA Grapalat" w:cs="Sylfaen"/>
          <w:sz w:val="20"/>
          <w:szCs w:val="20"/>
          <w:lang w:val="es-ES"/>
        </w:rPr>
      </w:pPr>
      <w:r w:rsidRPr="00A71D81">
        <w:rPr>
          <w:rFonts w:ascii="GHEA Grapalat" w:hAnsi="GHEA Grapalat"/>
          <w:sz w:val="20"/>
          <w:szCs w:val="20"/>
          <w:lang w:val="es-ES"/>
        </w:rPr>
        <w:t>-</w:t>
      </w:r>
      <w:r w:rsidRPr="00A71D81">
        <w:rPr>
          <w:rFonts w:ascii="GHEA Grapalat" w:hAnsi="GHEA Grapalat" w:cs="Sylfaen"/>
          <w:sz w:val="20"/>
          <w:szCs w:val="20"/>
          <w:lang w:val="es-ES"/>
        </w:rPr>
        <w:t>ի</w:t>
      </w:r>
      <w:r w:rsidR="004D5333" w:rsidRPr="00A71D81">
        <w:rPr>
          <w:rFonts w:ascii="GHEA Grapalat" w:hAnsi="GHEA Grapalat" w:cs="Sylfaen"/>
          <w:sz w:val="20"/>
          <w:szCs w:val="20"/>
          <w:lang w:val="es-ES"/>
        </w:rPr>
        <w:t>՝</w:t>
      </w:r>
    </w:p>
    <w:p w:rsidR="004D5333" w:rsidRPr="00A71D81" w:rsidRDefault="004D5333" w:rsidP="00EF3662">
      <w:pPr>
        <w:jc w:val="both"/>
        <w:rPr>
          <w:rFonts w:ascii="GHEA Grapalat" w:hAnsi="GHEA Grapalat" w:cs="Sylfaen"/>
          <w:sz w:val="20"/>
          <w:szCs w:val="20"/>
          <w:lang w:val="es-ES"/>
        </w:rPr>
      </w:pPr>
      <w:r w:rsidRPr="00A71D81">
        <w:rPr>
          <w:rFonts w:ascii="GHEA Grapalat" w:hAnsi="GHEA Grapalat" w:cs="Sylfaen"/>
          <w:vertAlign w:val="superscript"/>
          <w:lang w:val="es-ES"/>
        </w:rPr>
        <w:t>մասնակցիանվանումը</w:t>
      </w:r>
    </w:p>
    <w:p w:rsidR="00B2572B" w:rsidRPr="00A71D81" w:rsidRDefault="00B2572B" w:rsidP="004D5333">
      <w:pPr>
        <w:numPr>
          <w:ilvl w:val="0"/>
          <w:numId w:val="27"/>
        </w:numPr>
        <w:jc w:val="both"/>
        <w:rPr>
          <w:rFonts w:ascii="GHEA Grapalat" w:hAnsi="GHEA Grapalat" w:cs="Arial"/>
          <w:szCs w:val="22"/>
          <w:u w:val="single"/>
          <w:lang w:val="es-ES"/>
        </w:rPr>
      </w:pPr>
      <w:r w:rsidRPr="00A71D81">
        <w:rPr>
          <w:rFonts w:ascii="GHEA Grapalat" w:hAnsi="GHEA Grapalat" w:cs="Arial"/>
          <w:sz w:val="20"/>
          <w:szCs w:val="20"/>
          <w:lang w:val="es-ES"/>
        </w:rPr>
        <w:t>հարկվճարողիհաշվառմանհամարն</w:t>
      </w:r>
      <w:r w:rsidRPr="00A71D81">
        <w:rPr>
          <w:rFonts w:ascii="GHEA Grapalat" w:hAnsi="GHEA Grapalat" w:cs="Sylfaen"/>
          <w:sz w:val="20"/>
          <w:szCs w:val="20"/>
          <w:lang w:val="es-ES"/>
        </w:rPr>
        <w:t>է</w:t>
      </w:r>
      <w:r w:rsidRPr="00A71D81">
        <w:rPr>
          <w:rFonts w:ascii="GHEA Grapalat" w:hAnsi="GHEA Grapalat" w:cs="Arial"/>
          <w:sz w:val="20"/>
          <w:szCs w:val="20"/>
          <w:lang w:val="es-ES"/>
        </w:rPr>
        <w:t>`</w:t>
      </w:r>
      <w:r w:rsidRPr="00A71D81">
        <w:rPr>
          <w:rFonts w:ascii="GHEA Grapalat" w:hAnsi="GHEA Grapalat" w:cs="Arial"/>
          <w:szCs w:val="22"/>
          <w:u w:val="single"/>
          <w:lang w:val="es-ES"/>
        </w:rPr>
        <w:tab/>
      </w:r>
      <w:r w:rsidRPr="00A71D81">
        <w:rPr>
          <w:rFonts w:ascii="GHEA Grapalat" w:hAnsi="GHEA Grapalat" w:cs="Arial"/>
          <w:szCs w:val="22"/>
          <w:u w:val="single"/>
          <w:lang w:val="es-ES"/>
        </w:rPr>
        <w:tab/>
      </w:r>
      <w:r w:rsidRPr="00A71D81">
        <w:rPr>
          <w:rFonts w:ascii="GHEA Grapalat" w:hAnsi="GHEA Grapalat" w:cs="Arial"/>
          <w:szCs w:val="22"/>
          <w:u w:val="single"/>
          <w:lang w:val="es-ES"/>
        </w:rPr>
        <w:tab/>
      </w:r>
      <w:r w:rsidRPr="00A71D81">
        <w:rPr>
          <w:rFonts w:ascii="GHEA Grapalat" w:hAnsi="GHEA Grapalat" w:cs="Arial"/>
          <w:szCs w:val="22"/>
          <w:u w:val="single"/>
          <w:lang w:val="es-ES"/>
        </w:rPr>
        <w:tab/>
      </w:r>
      <w:r w:rsidRPr="00A71D81">
        <w:rPr>
          <w:rFonts w:ascii="GHEA Grapalat" w:hAnsi="GHEA Grapalat" w:cs="Arial"/>
          <w:szCs w:val="22"/>
          <w:u w:val="single"/>
          <w:lang w:val="es-ES"/>
        </w:rPr>
        <w:tab/>
        <w:t>:</w:t>
      </w:r>
    </w:p>
    <w:p w:rsidR="00B2572B" w:rsidRPr="00A71D81" w:rsidRDefault="00B2572B" w:rsidP="00DA0240">
      <w:pPr>
        <w:ind w:left="1416" w:firstLine="708"/>
        <w:jc w:val="both"/>
        <w:rPr>
          <w:rFonts w:ascii="GHEA Grapalat" w:hAnsi="GHEA Grapalat" w:cs="Arial"/>
          <w:vertAlign w:val="superscript"/>
          <w:lang w:val="es-ES"/>
        </w:rPr>
      </w:pPr>
      <w:r w:rsidRPr="00A71D81">
        <w:rPr>
          <w:rFonts w:ascii="GHEA Grapalat" w:hAnsi="GHEA Grapalat" w:cs="Arial"/>
          <w:vertAlign w:val="superscript"/>
          <w:lang w:val="es-ES"/>
        </w:rPr>
        <w:t>հարկիվճարողիհաշվառմանհամարը</w:t>
      </w:r>
    </w:p>
    <w:p w:rsidR="00B2572B" w:rsidRPr="00A71D81" w:rsidRDefault="00B2572B" w:rsidP="00EF3662">
      <w:pPr>
        <w:jc w:val="both"/>
        <w:rPr>
          <w:rFonts w:ascii="GHEA Grapalat" w:hAnsi="GHEA Grapalat" w:cs="Arial"/>
          <w:vertAlign w:val="superscript"/>
          <w:lang w:val="es-ES"/>
        </w:rPr>
      </w:pPr>
    </w:p>
    <w:p w:rsidR="00B2572B" w:rsidRPr="00A71D81" w:rsidRDefault="00B2572B" w:rsidP="00EF3662">
      <w:pPr>
        <w:jc w:val="both"/>
        <w:rPr>
          <w:rFonts w:ascii="GHEA Grapalat" w:hAnsi="GHEA Grapalat"/>
          <w:sz w:val="22"/>
          <w:szCs w:val="22"/>
          <w:lang w:val="es-ES"/>
        </w:rPr>
      </w:pPr>
    </w:p>
    <w:p w:rsidR="00B2572B" w:rsidRPr="00A71D81" w:rsidRDefault="00B2572B" w:rsidP="004D5333">
      <w:pPr>
        <w:numPr>
          <w:ilvl w:val="0"/>
          <w:numId w:val="27"/>
        </w:numPr>
        <w:jc w:val="both"/>
        <w:rPr>
          <w:rFonts w:ascii="GHEA Grapalat" w:hAnsi="GHEA Grapalat"/>
          <w:sz w:val="22"/>
          <w:szCs w:val="22"/>
          <w:u w:val="single"/>
          <w:lang w:val="es-ES"/>
        </w:rPr>
      </w:pPr>
      <w:r w:rsidRPr="00A71D81">
        <w:rPr>
          <w:rFonts w:ascii="GHEA Grapalat" w:hAnsi="GHEA Grapalat" w:cs="Sylfaen"/>
          <w:sz w:val="20"/>
          <w:szCs w:val="20"/>
          <w:lang w:val="es-ES"/>
        </w:rPr>
        <w:t>էլեկտրոնայինփոստիհասցենէ</w:t>
      </w:r>
      <w:r w:rsidRPr="00A71D81">
        <w:rPr>
          <w:rFonts w:ascii="GHEA Grapalat" w:hAnsi="GHEA Grapalat" w:cs="Arial"/>
          <w:sz w:val="20"/>
          <w:szCs w:val="20"/>
          <w:lang w:val="es-ES"/>
        </w:rPr>
        <w:t>`</w:t>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t>:</w:t>
      </w:r>
      <w:r w:rsidR="00D75370">
        <w:rPr>
          <w:rFonts w:ascii="GHEA Grapalat" w:hAnsi="GHEA Grapalat"/>
          <w:u w:val="single"/>
          <w:lang w:val="es-ES"/>
        </w:rPr>
        <w:t>?</w:t>
      </w:r>
    </w:p>
    <w:p w:rsidR="00B2572B" w:rsidRPr="00A71D81" w:rsidRDefault="00B2572B" w:rsidP="00EF3662">
      <w:pPr>
        <w:jc w:val="both"/>
        <w:rPr>
          <w:rFonts w:ascii="GHEA Grapalat" w:hAnsi="GHEA Grapalat"/>
          <w:sz w:val="10"/>
          <w:szCs w:val="10"/>
          <w:lang w:val="es-ES"/>
        </w:rPr>
      </w:pPr>
      <w:r w:rsidRPr="00A71D81">
        <w:rPr>
          <w:rFonts w:ascii="GHEA Grapalat" w:hAnsi="GHEA Grapalat" w:cs="Arial"/>
          <w:vertAlign w:val="superscript"/>
          <w:lang w:val="es-ES"/>
        </w:rPr>
        <w:t>էլեկտրոնային փոստի հասցեն</w:t>
      </w:r>
    </w:p>
    <w:p w:rsidR="00B2572B" w:rsidRPr="00A71D81" w:rsidRDefault="00B2572B" w:rsidP="00EF3662">
      <w:pPr>
        <w:jc w:val="right"/>
        <w:rPr>
          <w:rFonts w:ascii="GHEA Grapalat" w:hAnsi="GHEA Grapalat"/>
          <w:sz w:val="10"/>
          <w:szCs w:val="10"/>
          <w:lang w:val="es-ES"/>
        </w:rPr>
      </w:pPr>
    </w:p>
    <w:p w:rsidR="00B2572B" w:rsidRPr="00A71D81" w:rsidRDefault="00B2572B" w:rsidP="00EF3662">
      <w:pPr>
        <w:jc w:val="right"/>
        <w:rPr>
          <w:rFonts w:ascii="GHEA Grapalat" w:hAnsi="GHEA Grapalat"/>
          <w:sz w:val="10"/>
          <w:szCs w:val="10"/>
          <w:lang w:val="es-ES"/>
        </w:rPr>
      </w:pPr>
    </w:p>
    <w:p w:rsidR="00B2572B" w:rsidRPr="00A71D81" w:rsidRDefault="00B2572B" w:rsidP="00EF3662">
      <w:pPr>
        <w:jc w:val="right"/>
        <w:rPr>
          <w:rFonts w:ascii="GHEA Grapalat" w:hAnsi="GHEA Grapalat"/>
          <w:sz w:val="10"/>
          <w:szCs w:val="10"/>
          <w:lang w:val="es-ES"/>
        </w:rPr>
      </w:pPr>
    </w:p>
    <w:p w:rsidR="00B2572B" w:rsidRPr="00A71D81" w:rsidRDefault="00B2572B" w:rsidP="00EF3662">
      <w:pPr>
        <w:jc w:val="right"/>
        <w:rPr>
          <w:rFonts w:ascii="GHEA Grapalat" w:hAnsi="GHEA Grapalat"/>
          <w:sz w:val="10"/>
          <w:szCs w:val="10"/>
          <w:lang w:val="hy-AM"/>
        </w:rPr>
      </w:pPr>
    </w:p>
    <w:p w:rsidR="003257F0" w:rsidRPr="00A71D81" w:rsidRDefault="003257F0" w:rsidP="004D5333">
      <w:pPr>
        <w:numPr>
          <w:ilvl w:val="0"/>
          <w:numId w:val="27"/>
        </w:numPr>
        <w:jc w:val="both"/>
        <w:rPr>
          <w:rFonts w:ascii="GHEA Grapalat" w:hAnsi="GHEA Grapalat" w:cs="Arial"/>
          <w:vertAlign w:val="superscript"/>
          <w:lang w:val="es-ES"/>
        </w:rPr>
      </w:pPr>
      <w:r w:rsidRPr="00A71D81">
        <w:rPr>
          <w:rFonts w:ascii="GHEA Grapalat" w:hAnsi="GHEA Grapalat"/>
          <w:sz w:val="20"/>
          <w:szCs w:val="20"/>
          <w:lang w:val="hy-AM"/>
        </w:rPr>
        <w:t>գործունեության հասցեն է՝ -------------------------------------------------:</w:t>
      </w:r>
    </w:p>
    <w:p w:rsidR="003257F0" w:rsidRPr="00A71D81" w:rsidRDefault="003257F0" w:rsidP="003257F0">
      <w:pPr>
        <w:jc w:val="both"/>
        <w:rPr>
          <w:rFonts w:ascii="GHEA Grapalat" w:hAnsi="GHEA Grapalat"/>
          <w:sz w:val="16"/>
          <w:szCs w:val="16"/>
          <w:lang w:val="hy-AM"/>
        </w:rPr>
      </w:pPr>
      <w:r w:rsidRPr="00A71D81">
        <w:rPr>
          <w:rFonts w:ascii="GHEA Grapalat" w:hAnsi="GHEA Grapalat"/>
          <w:sz w:val="16"/>
          <w:szCs w:val="16"/>
          <w:lang w:val="hy-AM"/>
        </w:rPr>
        <w:t xml:space="preserve">                                                                                                      գործունեության հասցեն</w:t>
      </w:r>
    </w:p>
    <w:p w:rsidR="003257F0" w:rsidRPr="00A71D81" w:rsidRDefault="003257F0" w:rsidP="003257F0">
      <w:pPr>
        <w:jc w:val="right"/>
        <w:rPr>
          <w:rFonts w:ascii="GHEA Grapalat" w:hAnsi="GHEA Grapalat"/>
          <w:sz w:val="10"/>
          <w:szCs w:val="10"/>
          <w:lang w:val="hy-AM"/>
        </w:rPr>
      </w:pPr>
    </w:p>
    <w:p w:rsidR="003257F0" w:rsidRPr="00A71D81" w:rsidRDefault="003257F0" w:rsidP="003257F0">
      <w:pPr>
        <w:ind w:firstLine="708"/>
        <w:jc w:val="both"/>
        <w:rPr>
          <w:rFonts w:ascii="GHEA Grapalat" w:hAnsi="GHEA Grapalat" w:cs="Arial"/>
          <w:sz w:val="20"/>
          <w:szCs w:val="20"/>
          <w:lang w:val="hy-AM"/>
        </w:rPr>
      </w:pPr>
    </w:p>
    <w:p w:rsidR="003257F0" w:rsidRPr="00A71D81" w:rsidRDefault="003257F0" w:rsidP="004D5333">
      <w:pPr>
        <w:numPr>
          <w:ilvl w:val="0"/>
          <w:numId w:val="27"/>
        </w:numPr>
        <w:jc w:val="both"/>
        <w:rPr>
          <w:rFonts w:ascii="GHEA Grapalat" w:hAnsi="GHEA Grapalat" w:cs="Arial"/>
          <w:vertAlign w:val="superscript"/>
          <w:lang w:val="es-ES"/>
        </w:rPr>
      </w:pPr>
      <w:r w:rsidRPr="00A71D81">
        <w:rPr>
          <w:rFonts w:ascii="GHEA Grapalat" w:hAnsi="GHEA Grapalat"/>
          <w:sz w:val="20"/>
          <w:szCs w:val="20"/>
          <w:lang w:val="hy-AM"/>
        </w:rPr>
        <w:t>հեռախոսահամարն է՝ -------------------------------------------------:</w:t>
      </w:r>
    </w:p>
    <w:p w:rsidR="003257F0" w:rsidRPr="00A71D81" w:rsidRDefault="003257F0" w:rsidP="00DA0240">
      <w:pPr>
        <w:ind w:left="3540"/>
        <w:jc w:val="both"/>
        <w:rPr>
          <w:rFonts w:ascii="GHEA Grapalat" w:hAnsi="GHEA Grapalat"/>
          <w:sz w:val="16"/>
          <w:szCs w:val="16"/>
          <w:lang w:val="hy-AM"/>
        </w:rPr>
      </w:pPr>
      <w:r w:rsidRPr="00A71D81">
        <w:rPr>
          <w:rFonts w:ascii="GHEA Grapalat" w:hAnsi="GHEA Grapalat"/>
          <w:sz w:val="16"/>
          <w:szCs w:val="16"/>
          <w:lang w:val="hy-AM"/>
        </w:rPr>
        <w:t>հեռախոսի համարը</w:t>
      </w:r>
    </w:p>
    <w:p w:rsidR="00A5473D" w:rsidRPr="00A71D81" w:rsidRDefault="00A5473D" w:rsidP="004D5333">
      <w:pPr>
        <w:ind w:firstLine="709"/>
        <w:rPr>
          <w:rFonts w:ascii="GHEA Grapalat" w:hAnsi="GHEA Grapalat" w:cs="Arial"/>
          <w:sz w:val="20"/>
          <w:szCs w:val="20"/>
          <w:lang w:val="hy-AM"/>
        </w:rPr>
      </w:pPr>
    </w:p>
    <w:p w:rsidR="00A5473D" w:rsidRPr="00A71D81" w:rsidRDefault="00A5473D" w:rsidP="00975F7E">
      <w:pPr>
        <w:ind w:firstLine="709"/>
        <w:jc w:val="both"/>
        <w:rPr>
          <w:rFonts w:ascii="GHEA Grapalat" w:hAnsi="GHEA Grapalat" w:cs="Arial"/>
          <w:sz w:val="20"/>
          <w:szCs w:val="20"/>
          <w:lang w:val="hy-AM"/>
        </w:rPr>
      </w:pPr>
    </w:p>
    <w:p w:rsidR="006C3873" w:rsidRPr="00AE74A0" w:rsidRDefault="006C3873" w:rsidP="00975F7E">
      <w:pPr>
        <w:ind w:firstLine="709"/>
        <w:jc w:val="both"/>
        <w:rPr>
          <w:rFonts w:ascii="GHEA Grapalat" w:hAnsi="GHEA Grapalat"/>
          <w:sz w:val="20"/>
          <w:lang w:val="es-ES"/>
        </w:rPr>
      </w:pPr>
      <w:r w:rsidRPr="00AE74A0">
        <w:rPr>
          <w:rFonts w:ascii="GHEA Grapalat" w:hAnsi="GHEA Grapalat" w:cs="Arial"/>
          <w:sz w:val="20"/>
          <w:szCs w:val="20"/>
          <w:lang w:val="es-ES"/>
        </w:rPr>
        <w:t>Սույնով</w:t>
      </w:r>
      <w:r w:rsidRPr="00AE74A0">
        <w:rPr>
          <w:rFonts w:ascii="GHEA Grapalat" w:hAnsi="GHEA Grapalat"/>
          <w:lang w:val="hy-AM"/>
        </w:rPr>
        <w:t>-</w:t>
      </w:r>
      <w:r w:rsidRPr="00AE74A0">
        <w:rPr>
          <w:rFonts w:ascii="GHEA Grapalat" w:hAnsi="GHEA Grapalat" w:cs="Arial"/>
          <w:sz w:val="20"/>
          <w:szCs w:val="20"/>
          <w:lang w:val="es-ES"/>
        </w:rPr>
        <w:t>ն հայտարարում և հավաստում է, որ՝</w:t>
      </w:r>
    </w:p>
    <w:p w:rsidR="006C3873" w:rsidRPr="00AE74A0" w:rsidRDefault="006C3873" w:rsidP="00975F7E">
      <w:pPr>
        <w:jc w:val="both"/>
        <w:rPr>
          <w:rFonts w:ascii="GHEA Grapalat" w:hAnsi="GHEA Grapalat"/>
          <w:i/>
          <w:sz w:val="16"/>
          <w:vertAlign w:val="superscript"/>
          <w:lang w:val="es-ES"/>
        </w:rPr>
      </w:pPr>
      <w:r w:rsidRPr="00AE74A0">
        <w:rPr>
          <w:rFonts w:ascii="GHEA Grapalat" w:hAnsi="GHEA Grapalat"/>
          <w:sz w:val="20"/>
          <w:lang w:val="hy-AM"/>
        </w:rPr>
        <w:tab/>
      </w:r>
      <w:r w:rsidRPr="00AE74A0">
        <w:rPr>
          <w:rFonts w:ascii="GHEA Grapalat" w:hAnsi="GHEA Grapalat"/>
          <w:sz w:val="20"/>
          <w:lang w:val="hy-AM"/>
        </w:rPr>
        <w:tab/>
      </w:r>
      <w:r w:rsidRPr="00AE74A0">
        <w:rPr>
          <w:rFonts w:ascii="GHEA Grapalat" w:hAnsi="GHEA Grapalat" w:cs="Sylfaen"/>
          <w:vertAlign w:val="superscript"/>
          <w:lang w:val="hy-AM"/>
        </w:rPr>
        <w:t>մասնակցի անվանում</w:t>
      </w:r>
    </w:p>
    <w:p w:rsidR="00E56508" w:rsidRPr="00AE74A0" w:rsidRDefault="00E56508" w:rsidP="00E56508">
      <w:pPr>
        <w:ind w:firstLine="709"/>
        <w:jc w:val="both"/>
        <w:rPr>
          <w:rFonts w:ascii="GHEA Grapalat" w:hAnsi="GHEA Grapalat"/>
          <w:sz w:val="20"/>
          <w:lang w:val="es-ES"/>
        </w:rPr>
      </w:pPr>
      <w:r w:rsidRPr="00AE74A0">
        <w:rPr>
          <w:rFonts w:ascii="GHEA Grapalat" w:hAnsi="GHEA Grapalat" w:cs="Arial"/>
          <w:sz w:val="20"/>
          <w:szCs w:val="20"/>
          <w:lang w:val="es-ES"/>
        </w:rPr>
        <w:t>1)</w:t>
      </w:r>
      <w:r w:rsidRPr="00AE74A0">
        <w:rPr>
          <w:rFonts w:ascii="GHEA Grapalat" w:hAnsi="GHEA Grapalat"/>
          <w:lang w:val="hy-AM"/>
        </w:rPr>
        <w:t>-</w:t>
      </w:r>
      <w:r w:rsidRPr="00AE74A0">
        <w:rPr>
          <w:rFonts w:ascii="GHEA Grapalat" w:hAnsi="GHEA Grapalat" w:cs="Arial"/>
          <w:sz w:val="20"/>
          <w:szCs w:val="20"/>
          <w:lang w:val="es-ES"/>
        </w:rPr>
        <w:t xml:space="preserve">ն </w:t>
      </w:r>
      <w:r w:rsidRPr="00AE74A0">
        <w:rPr>
          <w:rFonts w:ascii="GHEA Grapalat" w:hAnsi="GHEA Grapalat" w:cs="Arial"/>
          <w:sz w:val="20"/>
          <w:szCs w:val="20"/>
          <w:lang w:val="hy-AM"/>
        </w:rPr>
        <w:t>և իրեն փոխկապակցված անձինք</w:t>
      </w:r>
    </w:p>
    <w:p w:rsidR="00E56508" w:rsidRPr="00AE74A0" w:rsidRDefault="00E56508" w:rsidP="00E56508">
      <w:pPr>
        <w:jc w:val="both"/>
        <w:rPr>
          <w:rFonts w:ascii="GHEA Grapalat" w:hAnsi="GHEA Grapalat"/>
          <w:i/>
          <w:sz w:val="16"/>
          <w:vertAlign w:val="superscript"/>
          <w:lang w:val="es-ES"/>
        </w:rPr>
      </w:pPr>
      <w:r w:rsidRPr="00AE74A0">
        <w:rPr>
          <w:rFonts w:ascii="GHEA Grapalat" w:hAnsi="GHEA Grapalat"/>
          <w:sz w:val="20"/>
          <w:lang w:val="hy-AM"/>
        </w:rPr>
        <w:tab/>
      </w:r>
      <w:r w:rsidRPr="00AE74A0">
        <w:rPr>
          <w:rFonts w:ascii="GHEA Grapalat" w:hAnsi="GHEA Grapalat"/>
          <w:sz w:val="20"/>
          <w:lang w:val="hy-AM"/>
        </w:rPr>
        <w:tab/>
      </w:r>
      <w:r w:rsidRPr="00AE74A0">
        <w:rPr>
          <w:rFonts w:ascii="GHEA Grapalat" w:hAnsi="GHEA Grapalat" w:cs="Sylfaen"/>
          <w:vertAlign w:val="superscript"/>
          <w:lang w:val="hy-AM"/>
        </w:rPr>
        <w:t>մասնակցի անվանում</w:t>
      </w:r>
    </w:p>
    <w:p w:rsidR="00E56508" w:rsidRPr="00AE74A0" w:rsidRDefault="00E56508" w:rsidP="00E56508">
      <w:pPr>
        <w:jc w:val="both"/>
        <w:rPr>
          <w:rFonts w:ascii="GHEA Grapalat" w:hAnsi="GHEA Grapalat" w:cs="Sylfaen"/>
          <w:sz w:val="20"/>
          <w:lang w:val="hy-AM"/>
        </w:rPr>
      </w:pPr>
      <w:r w:rsidRPr="00AE74A0">
        <w:rPr>
          <w:rFonts w:ascii="GHEA Grapalat" w:hAnsi="GHEA Grapalat" w:cs="Arial"/>
          <w:sz w:val="20"/>
          <w:szCs w:val="20"/>
          <w:lang w:val="es-ES"/>
        </w:rPr>
        <w:t>բավարարում</w:t>
      </w:r>
      <w:r w:rsidRPr="00AE74A0">
        <w:rPr>
          <w:rFonts w:ascii="GHEA Grapalat" w:hAnsi="GHEA Grapalat" w:cs="Arial"/>
          <w:sz w:val="20"/>
          <w:szCs w:val="20"/>
          <w:lang w:val="hy-AM"/>
        </w:rPr>
        <w:t>են</w:t>
      </w:r>
      <w:r w:rsidR="00230D10" w:rsidRPr="00230D10">
        <w:rPr>
          <w:rFonts w:ascii="GHEA Grapalat" w:hAnsi="GHEA Grapalat" w:cs="Arial"/>
          <w:sz w:val="20"/>
          <w:szCs w:val="20"/>
          <w:lang w:val="es-ES"/>
        </w:rPr>
        <w:t>ԿԱՊԱԱՊԿ ՀՄԱԱՊՁԲ 25/01</w:t>
      </w:r>
      <w:r w:rsidRPr="00AE74A0">
        <w:rPr>
          <w:rFonts w:ascii="GHEA Grapalat" w:hAnsi="GHEA Grapalat" w:cs="Arial"/>
          <w:sz w:val="20"/>
          <w:szCs w:val="20"/>
          <w:lang w:val="es-ES"/>
        </w:rPr>
        <w:t>ծածկագրով</w:t>
      </w:r>
      <w:r w:rsidR="00230D10">
        <w:rPr>
          <w:rFonts w:ascii="GHEA Grapalat" w:hAnsi="GHEA Grapalat" w:cs="Arial"/>
          <w:sz w:val="20"/>
          <w:szCs w:val="20"/>
          <w:lang w:val="hy-AM"/>
        </w:rPr>
        <w:t>ՀՄԱ</w:t>
      </w:r>
      <w:r w:rsidRPr="00AE74A0">
        <w:rPr>
          <w:rFonts w:ascii="GHEA Grapalat" w:hAnsi="GHEA Grapalat" w:cs="Arial"/>
          <w:sz w:val="20"/>
          <w:szCs w:val="20"/>
          <w:lang w:val="es-ES"/>
        </w:rPr>
        <w:t>մրցույթիհրավերովսահմանվածմասնակցությանիրավունքիպահանջներին</w:t>
      </w:r>
      <w:r w:rsidRPr="00AE74A0">
        <w:rPr>
          <w:rFonts w:ascii="GHEA Grapalat" w:hAnsi="GHEA Grapalat" w:cs="Arial"/>
          <w:sz w:val="20"/>
          <w:szCs w:val="20"/>
          <w:lang w:val="hy-AM"/>
        </w:rPr>
        <w:t xml:space="preserve"> և </w:t>
      </w:r>
      <w:r w:rsidRPr="00AE74A0">
        <w:rPr>
          <w:rFonts w:ascii="GHEA Grapalat" w:hAnsi="GHEA Grapalat"/>
          <w:lang w:val="hy-AM"/>
        </w:rPr>
        <w:t>-</w:t>
      </w:r>
      <w:r w:rsidRPr="00AE74A0">
        <w:rPr>
          <w:rFonts w:ascii="GHEA Grapalat" w:hAnsi="GHEA Grapalat" w:cs="Arial"/>
          <w:sz w:val="20"/>
          <w:szCs w:val="20"/>
          <w:lang w:val="es-ES"/>
        </w:rPr>
        <w:t>ն</w:t>
      </w:r>
      <w:r w:rsidRPr="00AE74A0">
        <w:rPr>
          <w:rFonts w:ascii="GHEA Grapalat" w:hAnsi="GHEA Grapalat" w:cs="Sylfaen"/>
          <w:sz w:val="20"/>
          <w:lang w:val="hy-AM"/>
        </w:rPr>
        <w:t xml:space="preserve"> պարտավորվում է </w:t>
      </w:r>
    </w:p>
    <w:p w:rsidR="00E56508" w:rsidRPr="00AE74A0" w:rsidRDefault="00E56508" w:rsidP="00E56508">
      <w:pPr>
        <w:tabs>
          <w:tab w:val="left" w:pos="6450"/>
        </w:tabs>
        <w:jc w:val="both"/>
        <w:rPr>
          <w:rFonts w:ascii="GHEA Grapalat" w:hAnsi="GHEA Grapalat" w:cs="Sylfaen"/>
          <w:sz w:val="20"/>
          <w:lang w:val="es-ES"/>
        </w:rPr>
      </w:pPr>
      <w:r w:rsidRPr="00AE74A0">
        <w:rPr>
          <w:rFonts w:ascii="GHEA Grapalat" w:hAnsi="GHEA Grapalat" w:cs="Sylfaen"/>
          <w:vertAlign w:val="superscript"/>
          <w:lang w:val="hy-AM"/>
        </w:rPr>
        <w:t>մասնակցի անվանում</w:t>
      </w:r>
    </w:p>
    <w:p w:rsidR="004B7C30" w:rsidRPr="00AE74A0" w:rsidRDefault="00154FCB" w:rsidP="00154FCB">
      <w:pPr>
        <w:jc w:val="both"/>
        <w:rPr>
          <w:rFonts w:ascii="GHEA Grapalat" w:hAnsi="GHEA Grapalat" w:cs="Sylfaen"/>
          <w:sz w:val="20"/>
          <w:lang w:val="hy-AM"/>
        </w:rPr>
      </w:pPr>
      <w:r w:rsidRPr="00AE74A0">
        <w:rPr>
          <w:rFonts w:ascii="GHEA Grapalat" w:hAnsi="GHEA Grapalat" w:cs="Sylfaen"/>
          <w:sz w:val="20"/>
          <w:lang w:val="hy-AM"/>
        </w:rPr>
        <w:t xml:space="preserve">ընտրված </w:t>
      </w:r>
      <w:r w:rsidR="00E56508" w:rsidRPr="00AE74A0">
        <w:rPr>
          <w:rFonts w:ascii="GHEA Grapalat" w:hAnsi="GHEA Grapalat" w:cs="Sylfaen"/>
          <w:sz w:val="20"/>
          <w:lang w:val="hy-AM"/>
        </w:rPr>
        <w:t>մասնակից ճանաչվելու դեպքում, հրավերով սահմանված կարգով և ժամկետում, ներկայացնել որակավորման ապահովում</w:t>
      </w:r>
      <w:r w:rsidR="00734132" w:rsidRPr="00AE74A0">
        <w:rPr>
          <w:rStyle w:val="af6"/>
          <w:rFonts w:ascii="GHEA Grapalat" w:hAnsi="GHEA Grapalat" w:cs="Sylfaen"/>
          <w:sz w:val="20"/>
          <w:lang w:val="hy-AM"/>
        </w:rPr>
        <w:footnoteReference w:id="9"/>
      </w:r>
      <w:r w:rsidR="00E97AB0" w:rsidRPr="00AE74A0">
        <w:rPr>
          <w:rFonts w:ascii="GHEA Grapalat" w:hAnsi="GHEA Grapalat" w:cs="Sylfaen"/>
          <w:sz w:val="20"/>
          <w:lang w:val="es-ES"/>
        </w:rPr>
        <w:t>.</w:t>
      </w:r>
    </w:p>
    <w:p w:rsidR="006C3873" w:rsidRPr="00A71D81" w:rsidRDefault="00887807" w:rsidP="00975F7E">
      <w:pPr>
        <w:ind w:firstLine="708"/>
        <w:jc w:val="both"/>
        <w:rPr>
          <w:rFonts w:ascii="GHEA Grapalat" w:hAnsi="GHEA Grapalat" w:cs="Arial"/>
          <w:sz w:val="22"/>
          <w:szCs w:val="22"/>
          <w:lang w:val="es-ES"/>
        </w:rPr>
      </w:pPr>
      <w:r w:rsidRPr="00AE74A0">
        <w:rPr>
          <w:rFonts w:ascii="GHEA Grapalat" w:hAnsi="GHEA Grapalat" w:cs="Arial"/>
          <w:sz w:val="20"/>
          <w:szCs w:val="20"/>
          <w:lang w:val="hy-AM"/>
        </w:rPr>
        <w:lastRenderedPageBreak/>
        <w:t>2</w:t>
      </w:r>
      <w:r w:rsidR="006C3873" w:rsidRPr="00AE74A0">
        <w:rPr>
          <w:rFonts w:ascii="GHEA Grapalat" w:hAnsi="GHEA Grapalat" w:cs="Arial"/>
          <w:sz w:val="20"/>
          <w:szCs w:val="20"/>
          <w:lang w:val="es-ES"/>
        </w:rPr>
        <w:t>)</w:t>
      </w:r>
      <w:r w:rsidR="0055152D" w:rsidRPr="0055152D">
        <w:rPr>
          <w:rFonts w:ascii="GHEA Grapalat" w:hAnsi="GHEA Grapalat"/>
          <w:sz w:val="20"/>
          <w:szCs w:val="20"/>
          <w:lang w:val="hy-AM"/>
        </w:rPr>
        <w:t>ԿԱՊԱԱՊԿ ՀՄԱԱՊՁԲ 25/01</w:t>
      </w:r>
      <w:r w:rsidR="006C3873" w:rsidRPr="00AE74A0">
        <w:rPr>
          <w:rFonts w:ascii="GHEA Grapalat" w:hAnsi="GHEA Grapalat" w:cs="Arial"/>
          <w:sz w:val="20"/>
          <w:szCs w:val="20"/>
          <w:lang w:val="es-ES"/>
        </w:rPr>
        <w:t>ծածկագրով</w:t>
      </w:r>
      <w:r w:rsidR="0055152D">
        <w:rPr>
          <w:rFonts w:ascii="GHEA Grapalat" w:hAnsi="GHEA Grapalat" w:cs="Arial"/>
          <w:sz w:val="20"/>
          <w:szCs w:val="20"/>
          <w:lang w:val="hy-AM"/>
        </w:rPr>
        <w:t>ՀՄԱ</w:t>
      </w:r>
      <w:r w:rsidR="006C3873" w:rsidRPr="00AE74A0">
        <w:rPr>
          <w:rFonts w:ascii="GHEA Grapalat" w:hAnsi="GHEA Grapalat" w:cs="Arial"/>
          <w:sz w:val="20"/>
          <w:szCs w:val="20"/>
          <w:lang w:val="es-ES"/>
        </w:rPr>
        <w:t>մրցույթինմասնակցելուշրջանակում`</w:t>
      </w:r>
    </w:p>
    <w:p w:rsidR="006C3873" w:rsidRPr="00A71D81" w:rsidRDefault="006C3873" w:rsidP="00975F7E">
      <w:pPr>
        <w:numPr>
          <w:ilvl w:val="0"/>
          <w:numId w:val="18"/>
        </w:numPr>
        <w:ind w:left="0" w:firstLine="720"/>
        <w:jc w:val="both"/>
        <w:rPr>
          <w:rFonts w:ascii="GHEA Grapalat" w:hAnsi="GHEA Grapalat" w:cs="Arial"/>
          <w:sz w:val="20"/>
          <w:szCs w:val="20"/>
          <w:lang w:val="es-ES"/>
        </w:rPr>
      </w:pPr>
      <w:r w:rsidRPr="00A71D81">
        <w:rPr>
          <w:rFonts w:ascii="GHEA Grapalat" w:hAnsi="GHEA Grapalat" w:cs="Arial"/>
          <w:sz w:val="20"/>
          <w:szCs w:val="20"/>
          <w:lang w:val="es-ES"/>
        </w:rPr>
        <w:t>թույլչիտվել և (կամ) թույլչիտալու</w:t>
      </w:r>
      <w:r w:rsidR="003B269F">
        <w:rPr>
          <w:rFonts w:ascii="GHEA Grapalat" w:hAnsi="GHEA Grapalat" w:cs="Arial"/>
          <w:sz w:val="20"/>
          <w:szCs w:val="20"/>
          <w:lang w:val="hy-AM"/>
        </w:rPr>
        <w:t xml:space="preserve">անբարեխիղճ մրցակցություն, </w:t>
      </w:r>
      <w:r w:rsidRPr="00A71D81">
        <w:rPr>
          <w:rFonts w:ascii="GHEA Grapalat" w:hAnsi="GHEA Grapalat" w:cs="Arial"/>
          <w:sz w:val="20"/>
          <w:szCs w:val="20"/>
          <w:lang w:val="es-ES"/>
        </w:rPr>
        <w:t>գերիշխողդիրքիչարաշահում և հակամրցակցայինհամաձայնություն,</w:t>
      </w:r>
    </w:p>
    <w:p w:rsidR="006C3873" w:rsidRPr="00A71D81" w:rsidRDefault="006C3873" w:rsidP="00975F7E">
      <w:pPr>
        <w:numPr>
          <w:ilvl w:val="0"/>
          <w:numId w:val="18"/>
        </w:numPr>
        <w:ind w:left="0" w:firstLine="720"/>
        <w:jc w:val="both"/>
        <w:rPr>
          <w:rFonts w:ascii="GHEA Grapalat" w:hAnsi="GHEA Grapalat"/>
          <w:sz w:val="22"/>
          <w:szCs w:val="22"/>
          <w:lang w:val="es-ES"/>
        </w:rPr>
      </w:pPr>
      <w:r w:rsidRPr="00A71D81">
        <w:rPr>
          <w:rFonts w:ascii="GHEA Grapalat" w:hAnsi="GHEA Grapalat" w:cs="Arial"/>
          <w:sz w:val="20"/>
          <w:szCs w:val="20"/>
          <w:lang w:val="es-ES"/>
        </w:rPr>
        <w:t>բացակայում է հրավերովսահմանված`</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00975F7E" w:rsidRPr="00A71D81">
        <w:rPr>
          <w:rFonts w:ascii="GHEA Grapalat" w:hAnsi="GHEA Grapalat"/>
          <w:sz w:val="22"/>
          <w:szCs w:val="22"/>
          <w:u w:val="single"/>
          <w:lang w:val="es-ES"/>
        </w:rPr>
        <w:tab/>
      </w:r>
      <w:r w:rsidR="00975F7E" w:rsidRPr="00A71D81">
        <w:rPr>
          <w:rFonts w:ascii="GHEA Grapalat" w:hAnsi="GHEA Grapalat"/>
          <w:sz w:val="22"/>
          <w:szCs w:val="22"/>
          <w:u w:val="single"/>
          <w:lang w:val="es-ES"/>
        </w:rPr>
        <w:tab/>
      </w:r>
      <w:r w:rsidRPr="00A71D81">
        <w:rPr>
          <w:rFonts w:ascii="GHEA Grapalat" w:hAnsi="GHEA Grapalat" w:cs="Arial"/>
          <w:sz w:val="20"/>
          <w:szCs w:val="20"/>
          <w:lang w:val="es-ES"/>
        </w:rPr>
        <w:t>-ին</w:t>
      </w:r>
    </w:p>
    <w:p w:rsidR="006C3873" w:rsidRPr="00A71D81" w:rsidRDefault="006C3873" w:rsidP="00975F7E">
      <w:pPr>
        <w:jc w:val="both"/>
        <w:rPr>
          <w:rFonts w:ascii="GHEA Grapalat" w:hAnsi="GHEA Grapalat" w:cs="Arial"/>
          <w:vertAlign w:val="superscript"/>
          <w:lang w:val="hy-AM"/>
        </w:rPr>
      </w:pP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cs="Sylfaen"/>
          <w:vertAlign w:val="superscript"/>
          <w:lang w:val="hy-AM"/>
        </w:rPr>
        <w:t>մասնակցիանվանումը</w:t>
      </w:r>
    </w:p>
    <w:p w:rsidR="006C3873" w:rsidRPr="00A71D81" w:rsidRDefault="006C3873" w:rsidP="00975F7E">
      <w:pPr>
        <w:jc w:val="both"/>
        <w:rPr>
          <w:rFonts w:ascii="GHEA Grapalat" w:hAnsi="GHEA Grapalat"/>
          <w:sz w:val="22"/>
          <w:szCs w:val="22"/>
          <w:u w:val="single"/>
          <w:lang w:val="es-ES"/>
        </w:rPr>
      </w:pPr>
      <w:r w:rsidRPr="00A71D81">
        <w:rPr>
          <w:rFonts w:ascii="GHEA Grapalat" w:hAnsi="GHEA Grapalat" w:cs="Arial"/>
          <w:sz w:val="20"/>
          <w:szCs w:val="20"/>
          <w:lang w:val="es-ES"/>
        </w:rPr>
        <w:t>փոխկապակցվածանձանց և (կամ)</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cs="Arial"/>
          <w:sz w:val="20"/>
          <w:szCs w:val="20"/>
          <w:lang w:val="es-ES"/>
        </w:rPr>
        <w:t>-ի</w:t>
      </w:r>
    </w:p>
    <w:p w:rsidR="006C3873" w:rsidRPr="00A71D81" w:rsidRDefault="006C3873" w:rsidP="00975F7E">
      <w:pPr>
        <w:jc w:val="both"/>
        <w:rPr>
          <w:rFonts w:ascii="GHEA Grapalat" w:hAnsi="GHEA Grapalat"/>
          <w:sz w:val="22"/>
          <w:szCs w:val="22"/>
          <w:u w:val="single"/>
          <w:lang w:val="es-ES"/>
        </w:rPr>
      </w:pP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hy-AM"/>
        </w:rPr>
        <w:t>մասնակցիանվանումը</w:t>
      </w:r>
    </w:p>
    <w:p w:rsidR="006C3873" w:rsidRPr="00A71D81" w:rsidRDefault="006C3873" w:rsidP="00975F7E">
      <w:pPr>
        <w:jc w:val="both"/>
        <w:rPr>
          <w:rFonts w:ascii="GHEA Grapalat" w:hAnsi="GHEA Grapalat"/>
          <w:sz w:val="22"/>
          <w:szCs w:val="22"/>
          <w:u w:val="single"/>
          <w:lang w:val="es-ES"/>
        </w:rPr>
      </w:pPr>
      <w:r w:rsidRPr="00A71D81">
        <w:rPr>
          <w:rFonts w:ascii="GHEA Grapalat" w:hAnsi="GHEA Grapalat" w:cs="Arial"/>
          <w:sz w:val="20"/>
          <w:szCs w:val="20"/>
          <w:lang w:val="es-ES"/>
        </w:rPr>
        <w:t>կողմիցհիմնադրվածկամավելիքանհիսունտոկոս</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cs="Arial"/>
          <w:sz w:val="20"/>
          <w:szCs w:val="20"/>
          <w:lang w:val="es-ES"/>
        </w:rPr>
        <w:t>-ին</w:t>
      </w:r>
    </w:p>
    <w:p w:rsidR="006C3873" w:rsidRPr="00A71D81" w:rsidRDefault="006C3873" w:rsidP="00975F7E">
      <w:pPr>
        <w:jc w:val="both"/>
        <w:rPr>
          <w:rFonts w:ascii="GHEA Grapalat" w:hAnsi="GHEA Grapalat"/>
          <w:sz w:val="22"/>
          <w:szCs w:val="22"/>
          <w:lang w:val="es-ES"/>
        </w:rPr>
      </w:pP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hy-AM"/>
        </w:rPr>
        <w:t>մասնակցիանվանումը</w:t>
      </w:r>
    </w:p>
    <w:p w:rsidR="006C3873" w:rsidRPr="00A71D81" w:rsidRDefault="006C3873" w:rsidP="00975F7E">
      <w:pPr>
        <w:jc w:val="both"/>
        <w:rPr>
          <w:rFonts w:ascii="GHEA Grapalat" w:hAnsi="GHEA Grapalat" w:cs="Arial"/>
          <w:sz w:val="20"/>
          <w:szCs w:val="20"/>
          <w:lang w:val="es-ES"/>
        </w:rPr>
      </w:pPr>
      <w:r w:rsidRPr="00A71D81">
        <w:rPr>
          <w:rFonts w:ascii="GHEA Grapalat" w:hAnsi="GHEA Grapalat" w:cs="Arial"/>
          <w:sz w:val="20"/>
          <w:szCs w:val="20"/>
          <w:lang w:val="es-ES"/>
        </w:rPr>
        <w:t>պատկանողբաժնեմաս (փայաբաժին) ունեցողկազմակերպություններիմիաժամանակյամասնակցությանդեպք:</w:t>
      </w:r>
    </w:p>
    <w:p w:rsidR="005F1C06" w:rsidRDefault="005F1C06" w:rsidP="005F1C06">
      <w:pPr>
        <w:ind w:left="720"/>
        <w:jc w:val="both"/>
        <w:rPr>
          <w:rFonts w:ascii="GHEA Grapalat" w:hAnsi="GHEA Grapalat" w:cs="Arial"/>
          <w:sz w:val="20"/>
          <w:szCs w:val="20"/>
          <w:lang w:val="es-ES"/>
        </w:rPr>
      </w:pPr>
    </w:p>
    <w:p w:rsidR="005F1C06" w:rsidRPr="00A71D81" w:rsidRDefault="005F1C06" w:rsidP="005F1C06">
      <w:pPr>
        <w:ind w:left="720"/>
        <w:jc w:val="both"/>
        <w:rPr>
          <w:rFonts w:ascii="GHEA Grapalat" w:hAnsi="GHEA Grapalat"/>
          <w:sz w:val="22"/>
          <w:szCs w:val="22"/>
          <w:lang w:val="es-ES"/>
        </w:rPr>
      </w:pPr>
      <w:r>
        <w:rPr>
          <w:rFonts w:ascii="GHEA Grapalat" w:hAnsi="GHEA Grapalat" w:cs="Arial"/>
          <w:sz w:val="20"/>
          <w:szCs w:val="20"/>
          <w:lang w:val="hy-AM"/>
        </w:rPr>
        <w:t>Ս</w:t>
      </w:r>
      <w:r w:rsidR="006C3873" w:rsidRPr="00A71D81">
        <w:rPr>
          <w:rFonts w:ascii="GHEA Grapalat" w:hAnsi="GHEA Grapalat" w:cs="Arial"/>
          <w:sz w:val="20"/>
          <w:szCs w:val="20"/>
          <w:lang w:val="es-ES"/>
        </w:rPr>
        <w:t>տորևներկայացնում</w:t>
      </w:r>
      <w:r>
        <w:rPr>
          <w:rFonts w:ascii="GHEA Grapalat" w:hAnsi="GHEA Grapalat" w:cs="Arial"/>
          <w:sz w:val="20"/>
          <w:szCs w:val="20"/>
          <w:lang w:val="hy-AM"/>
        </w:rPr>
        <w:t xml:space="preserve">է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cs="Arial"/>
          <w:sz w:val="20"/>
          <w:szCs w:val="20"/>
          <w:lang w:val="es-ES"/>
        </w:rPr>
        <w:t>-իիրականշահառուներիվերաբերյալ</w:t>
      </w:r>
    </w:p>
    <w:p w:rsidR="005F1C06" w:rsidRPr="00A71D81" w:rsidRDefault="005F1C06" w:rsidP="005F1C06">
      <w:pPr>
        <w:jc w:val="both"/>
        <w:rPr>
          <w:rFonts w:ascii="GHEA Grapalat" w:hAnsi="GHEA Grapalat" w:cs="Arial"/>
          <w:vertAlign w:val="superscript"/>
          <w:lang w:val="hy-AM"/>
        </w:rPr>
      </w:pP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r>
      <w:r w:rsidRPr="00A71D81">
        <w:rPr>
          <w:rFonts w:ascii="GHEA Grapalat" w:hAnsi="GHEA Grapalat" w:cs="Sylfaen"/>
          <w:vertAlign w:val="superscript"/>
          <w:lang w:val="hy-AM"/>
        </w:rPr>
        <w:t>մասնակցիանվանումը</w:t>
      </w:r>
    </w:p>
    <w:p w:rsidR="00BF1194" w:rsidRPr="005F1C06" w:rsidRDefault="00BF1194" w:rsidP="005F1C06">
      <w:pPr>
        <w:jc w:val="both"/>
        <w:rPr>
          <w:rFonts w:ascii="GHEA Grapalat" w:hAnsi="GHEA Grapalat"/>
          <w:sz w:val="22"/>
          <w:szCs w:val="22"/>
          <w:lang w:val="hy-AM"/>
        </w:rPr>
      </w:pPr>
    </w:p>
    <w:p w:rsidR="00BF1194" w:rsidRPr="00A71D81" w:rsidRDefault="00BF1194" w:rsidP="00BF1194">
      <w:pPr>
        <w:jc w:val="both"/>
        <w:rPr>
          <w:rFonts w:ascii="GHEA Grapalat" w:hAnsi="GHEA Grapalat" w:cs="Arial"/>
          <w:sz w:val="18"/>
          <w:szCs w:val="18"/>
          <w:vertAlign w:val="superscript"/>
          <w:lang w:val="es-ES"/>
        </w:rPr>
      </w:pPr>
      <w:r w:rsidRPr="00A71D81">
        <w:rPr>
          <w:rFonts w:ascii="GHEA Grapalat" w:hAnsi="GHEA Grapalat" w:cs="Arial"/>
          <w:sz w:val="20"/>
          <w:szCs w:val="20"/>
          <w:lang w:val="es-ES"/>
        </w:rPr>
        <w:t>տեղեկություններպարունակողկայքէջիհղումը՝ ----</w:t>
      </w:r>
      <w:r w:rsidRPr="00A71D81">
        <w:rPr>
          <w:rFonts w:ascii="GHEA Grapalat" w:hAnsi="GHEA Grapalat" w:cs="Arial"/>
          <w:sz w:val="20"/>
          <w:szCs w:val="20"/>
          <w:lang w:val="hy-AM"/>
        </w:rPr>
        <w:t>-------------------</w:t>
      </w:r>
      <w:r w:rsidRPr="00A71D81">
        <w:rPr>
          <w:rFonts w:ascii="GHEA Grapalat" w:hAnsi="GHEA Grapalat" w:cs="Arial"/>
          <w:sz w:val="20"/>
          <w:szCs w:val="20"/>
          <w:lang w:val="es-ES"/>
        </w:rPr>
        <w:t>-----------------------------</w:t>
      </w:r>
      <w:r w:rsidRPr="00A71D81">
        <w:rPr>
          <w:rFonts w:cs="Arial"/>
          <w:sz w:val="18"/>
          <w:szCs w:val="18"/>
          <w:lang w:val="hy-AM"/>
        </w:rPr>
        <w:t>**</w:t>
      </w:r>
    </w:p>
    <w:p w:rsidR="006C3873" w:rsidRPr="00A71D81" w:rsidRDefault="006C3873" w:rsidP="006C3873">
      <w:pPr>
        <w:jc w:val="right"/>
        <w:rPr>
          <w:rFonts w:ascii="GHEA Grapalat" w:hAnsi="GHEA Grapalat"/>
          <w:sz w:val="10"/>
          <w:szCs w:val="10"/>
          <w:lang w:val="es-ES"/>
        </w:rPr>
      </w:pPr>
    </w:p>
    <w:p w:rsidR="00E97AB0" w:rsidRPr="00A71D81" w:rsidRDefault="00E97AB0" w:rsidP="00CE3A99">
      <w:pPr>
        <w:ind w:firstLine="708"/>
        <w:jc w:val="both"/>
        <w:rPr>
          <w:rFonts w:ascii="GHEA Grapalat" w:hAnsi="GHEA Grapalat"/>
          <w:sz w:val="20"/>
          <w:lang w:val="es-ES"/>
        </w:rPr>
      </w:pPr>
      <w:r w:rsidRPr="00A71D81">
        <w:rPr>
          <w:rFonts w:ascii="GHEA Grapalat" w:hAnsi="GHEA Grapalat"/>
          <w:sz w:val="20"/>
          <w:lang w:val="es-ES"/>
        </w:rPr>
        <w:t xml:space="preserve">Կիցներկայացվում է </w:t>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lang w:val="es-ES"/>
        </w:rPr>
        <w:t>կողմիցառաջարկվող</w:t>
      </w:r>
    </w:p>
    <w:p w:rsidR="00E97AB0" w:rsidRPr="00A71D81" w:rsidRDefault="00E97AB0" w:rsidP="00E97AB0">
      <w:pPr>
        <w:jc w:val="both"/>
        <w:rPr>
          <w:rFonts w:ascii="GHEA Grapalat" w:hAnsi="GHEA Grapalat"/>
          <w:sz w:val="22"/>
          <w:szCs w:val="22"/>
          <w:lang w:val="es-ES"/>
        </w:rPr>
      </w:pP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cs="Sylfaen"/>
          <w:vertAlign w:val="superscript"/>
          <w:lang w:val="hy-AM"/>
        </w:rPr>
        <w:t>մասնակցիանվանումը</w:t>
      </w:r>
    </w:p>
    <w:p w:rsidR="00E97AB0" w:rsidRPr="003B269F" w:rsidRDefault="00E97AB0" w:rsidP="00E968EF">
      <w:pPr>
        <w:jc w:val="both"/>
        <w:rPr>
          <w:rFonts w:ascii="GHEA Grapalat" w:hAnsi="GHEA Grapalat"/>
          <w:sz w:val="20"/>
          <w:lang w:val="es-ES"/>
        </w:rPr>
      </w:pPr>
      <w:r w:rsidRPr="00A71D81">
        <w:rPr>
          <w:rFonts w:ascii="GHEA Grapalat" w:hAnsi="GHEA Grapalat"/>
          <w:sz w:val="20"/>
          <w:lang w:val="es-ES"/>
        </w:rPr>
        <w:t>ապրանքիամբողջականնկարագիրը՝ համաձայնհավելվա</w:t>
      </w:r>
      <w:r w:rsidR="00E968EF" w:rsidRPr="00A71D81">
        <w:rPr>
          <w:rFonts w:ascii="GHEA Grapalat" w:hAnsi="GHEA Grapalat"/>
          <w:sz w:val="20"/>
          <w:lang w:val="es-ES"/>
        </w:rPr>
        <w:t>ծ</w:t>
      </w:r>
      <w:r w:rsidRPr="00A71D81">
        <w:rPr>
          <w:rFonts w:ascii="GHEA Grapalat" w:hAnsi="GHEA Grapalat"/>
          <w:sz w:val="20"/>
          <w:lang w:val="es-ES"/>
        </w:rPr>
        <w:t xml:space="preserve"> 1.1-ի: </w:t>
      </w:r>
    </w:p>
    <w:p w:rsidR="00E97AB0" w:rsidRPr="00A71D81" w:rsidRDefault="00E97AB0" w:rsidP="00CE3A99">
      <w:pPr>
        <w:ind w:firstLine="708"/>
        <w:jc w:val="both"/>
        <w:rPr>
          <w:rFonts w:ascii="GHEA Grapalat" w:hAnsi="GHEA Grapalat"/>
          <w:sz w:val="20"/>
          <w:lang w:val="es-ES"/>
        </w:rPr>
      </w:pPr>
    </w:p>
    <w:p w:rsidR="00E97AB0" w:rsidRPr="00A71D81" w:rsidRDefault="00E97AB0" w:rsidP="00CE3A99">
      <w:pPr>
        <w:ind w:firstLine="708"/>
        <w:jc w:val="both"/>
        <w:rPr>
          <w:rFonts w:ascii="GHEA Grapalat" w:hAnsi="GHEA Grapalat"/>
          <w:sz w:val="20"/>
          <w:lang w:val="es-ES"/>
        </w:rPr>
      </w:pPr>
    </w:p>
    <w:p w:rsidR="00B2572B" w:rsidRPr="00A71D81" w:rsidRDefault="00B2572B" w:rsidP="00EF3662">
      <w:pPr>
        <w:jc w:val="both"/>
        <w:rPr>
          <w:rFonts w:ascii="GHEA Grapalat" w:hAnsi="GHEA Grapalat"/>
          <w:sz w:val="20"/>
          <w:lang w:val="es-ES"/>
        </w:rPr>
      </w:pPr>
    </w:p>
    <w:p w:rsidR="00B2572B" w:rsidRPr="00A71D81" w:rsidRDefault="00B2572B" w:rsidP="00EF3662">
      <w:pPr>
        <w:jc w:val="both"/>
        <w:rPr>
          <w:rFonts w:ascii="GHEA Grapalat" w:hAnsi="GHEA Grapalat"/>
          <w:sz w:val="20"/>
          <w:lang w:val="es-ES"/>
        </w:rPr>
      </w:pPr>
    </w:p>
    <w:p w:rsidR="00B2572B" w:rsidRPr="00A71D81" w:rsidRDefault="00B2572B" w:rsidP="00EF3662">
      <w:pPr>
        <w:jc w:val="both"/>
        <w:rPr>
          <w:rFonts w:ascii="GHEA Grapalat" w:hAnsi="GHEA Grapalat" w:cs="Arial"/>
          <w:sz w:val="20"/>
          <w:vertAlign w:val="superscript"/>
          <w:lang w:val="es-ES"/>
        </w:rPr>
      </w:pPr>
      <w:r w:rsidRPr="00A71D81">
        <w:rPr>
          <w:rFonts w:ascii="GHEA Grapalat" w:hAnsi="GHEA Grapalat"/>
          <w:sz w:val="20"/>
          <w:lang w:val="hy-AM"/>
        </w:rPr>
        <w:t xml:space="preserve">___________________________________________________ </w:t>
      </w:r>
      <w:r w:rsidRPr="00A71D81">
        <w:rPr>
          <w:rFonts w:ascii="GHEA Grapalat" w:hAnsi="GHEA Grapalat"/>
          <w:sz w:val="20"/>
          <w:lang w:val="hy-AM"/>
        </w:rPr>
        <w:tab/>
        <w:t xml:space="preserve">                _____________</w:t>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cs="Sylfaen"/>
          <w:sz w:val="20"/>
          <w:vertAlign w:val="superscript"/>
          <w:lang w:val="hy-AM"/>
        </w:rPr>
        <w:t>Մասնակցիանվանումը</w:t>
      </w:r>
      <w:r w:rsidRPr="00A71D81">
        <w:rPr>
          <w:rFonts w:ascii="GHEA Grapalat" w:hAnsi="GHEA Grapalat"/>
          <w:sz w:val="20"/>
          <w:vertAlign w:val="superscript"/>
          <w:lang w:val="hy-AM"/>
        </w:rPr>
        <w:t xml:space="preserve"> (</w:t>
      </w:r>
      <w:r w:rsidRPr="00A71D81">
        <w:rPr>
          <w:rFonts w:ascii="GHEA Grapalat" w:hAnsi="GHEA Grapalat" w:cs="Sylfaen"/>
          <w:sz w:val="20"/>
          <w:vertAlign w:val="superscript"/>
          <w:lang w:val="hy-AM"/>
        </w:rPr>
        <w:t>ղեկավարիպաշտոնը</w:t>
      </w:r>
      <w:r w:rsidRPr="00A71D81">
        <w:rPr>
          <w:rFonts w:ascii="GHEA Grapalat" w:hAnsi="GHEA Grapalat" w:cs="Arial"/>
          <w:sz w:val="20"/>
          <w:vertAlign w:val="superscript"/>
          <w:lang w:val="hy-AM"/>
        </w:rPr>
        <w:t xml:space="preserve">, </w:t>
      </w:r>
      <w:r w:rsidRPr="00A71D81">
        <w:rPr>
          <w:rFonts w:ascii="GHEA Grapalat" w:hAnsi="GHEA Grapalat" w:cs="Arial"/>
          <w:sz w:val="20"/>
          <w:vertAlign w:val="superscript"/>
        </w:rPr>
        <w:t>ա</w:t>
      </w:r>
      <w:r w:rsidRPr="00A71D81">
        <w:rPr>
          <w:rFonts w:ascii="GHEA Grapalat" w:hAnsi="GHEA Grapalat" w:cs="Sylfaen"/>
          <w:sz w:val="20"/>
          <w:vertAlign w:val="superscript"/>
          <w:lang w:val="hy-AM"/>
        </w:rPr>
        <w:t>նուն</w:t>
      </w:r>
      <w:r w:rsidRPr="00A71D81">
        <w:rPr>
          <w:rFonts w:ascii="GHEA Grapalat" w:hAnsi="GHEA Grapalat" w:cs="Sylfaen"/>
          <w:sz w:val="20"/>
          <w:vertAlign w:val="superscript"/>
        </w:rPr>
        <w:t>ա</w:t>
      </w:r>
      <w:r w:rsidRPr="00A71D81">
        <w:rPr>
          <w:rFonts w:ascii="GHEA Grapalat" w:hAnsi="GHEA Grapalat" w:cs="Sylfaen"/>
          <w:sz w:val="20"/>
          <w:vertAlign w:val="superscript"/>
          <w:lang w:val="hy-AM"/>
        </w:rPr>
        <w:t>զգանունը</w:t>
      </w:r>
      <w:r w:rsidRPr="00A71D81">
        <w:rPr>
          <w:rFonts w:ascii="GHEA Grapalat" w:hAnsi="GHEA Grapalat" w:cs="Arial"/>
          <w:sz w:val="20"/>
          <w:vertAlign w:val="superscript"/>
          <w:lang w:val="hy-AM"/>
        </w:rPr>
        <w:t xml:space="preserve">)                                             </w:t>
      </w:r>
      <w:r w:rsidRPr="00A71D81">
        <w:rPr>
          <w:rFonts w:ascii="GHEA Grapalat" w:hAnsi="GHEA Grapalat" w:cs="Sylfaen"/>
          <w:sz w:val="20"/>
          <w:vertAlign w:val="superscript"/>
          <w:lang w:val="hy-AM"/>
        </w:rPr>
        <w:t>ստորագրությունը</w:t>
      </w:r>
      <w:r w:rsidRPr="00A71D81">
        <w:rPr>
          <w:rFonts w:ascii="GHEA Grapalat" w:hAnsi="GHEA Grapalat" w:cs="Arial"/>
          <w:sz w:val="20"/>
          <w:vertAlign w:val="superscript"/>
          <w:lang w:val="hy-AM"/>
        </w:rPr>
        <w:t>)</w:t>
      </w:r>
    </w:p>
    <w:p w:rsidR="00B2572B" w:rsidRPr="00A71D81" w:rsidRDefault="00B2572B" w:rsidP="00EF3662">
      <w:pPr>
        <w:jc w:val="both"/>
        <w:rPr>
          <w:rFonts w:ascii="GHEA Grapalat" w:hAnsi="GHEA Grapalat" w:cs="Arial"/>
          <w:sz w:val="20"/>
          <w:vertAlign w:val="superscript"/>
          <w:lang w:val="es-ES"/>
        </w:rPr>
      </w:pPr>
    </w:p>
    <w:p w:rsidR="00B2572B" w:rsidRPr="00A71D81" w:rsidRDefault="00B2572B" w:rsidP="00EF3662">
      <w:pPr>
        <w:jc w:val="both"/>
        <w:rPr>
          <w:rFonts w:ascii="GHEA Grapalat" w:hAnsi="GHEA Grapalat"/>
          <w:sz w:val="20"/>
          <w:lang w:val="hy-AM"/>
        </w:rPr>
      </w:pPr>
    </w:p>
    <w:p w:rsidR="00B2572B" w:rsidRPr="00A71D81" w:rsidRDefault="00B2572B" w:rsidP="00EF3662">
      <w:pPr>
        <w:jc w:val="right"/>
        <w:rPr>
          <w:rFonts w:ascii="GHEA Grapalat" w:hAnsi="GHEA Grapalat" w:cs="Arial"/>
          <w:sz w:val="20"/>
          <w:lang w:val="hy-AM"/>
        </w:rPr>
      </w:pPr>
      <w:r w:rsidRPr="00A71D81">
        <w:rPr>
          <w:rFonts w:ascii="GHEA Grapalat" w:hAnsi="GHEA Grapalat" w:cs="Sylfaen"/>
          <w:sz w:val="20"/>
          <w:lang w:val="hy-AM"/>
        </w:rPr>
        <w:t>Կ</w:t>
      </w:r>
      <w:r w:rsidRPr="00A71D81">
        <w:rPr>
          <w:rFonts w:ascii="GHEA Grapalat" w:hAnsi="GHEA Grapalat" w:cs="Arial"/>
          <w:sz w:val="20"/>
          <w:lang w:val="hy-AM"/>
        </w:rPr>
        <w:t xml:space="preserve">. </w:t>
      </w:r>
      <w:r w:rsidRPr="00A71D81">
        <w:rPr>
          <w:rFonts w:ascii="GHEA Grapalat" w:hAnsi="GHEA Grapalat" w:cs="Sylfaen"/>
          <w:sz w:val="20"/>
          <w:lang w:val="hy-AM"/>
        </w:rPr>
        <w:t>Տ</w:t>
      </w:r>
      <w:r w:rsidRPr="00A71D81">
        <w:rPr>
          <w:rFonts w:ascii="GHEA Grapalat" w:hAnsi="GHEA Grapalat" w:cs="Arial"/>
          <w:sz w:val="20"/>
          <w:lang w:val="hy-AM"/>
        </w:rPr>
        <w:t>.</w:t>
      </w:r>
      <w:r w:rsidRPr="00A71D81">
        <w:rPr>
          <w:rStyle w:val="af6"/>
          <w:rFonts w:ascii="GHEA Grapalat" w:hAnsi="GHEA Grapalat" w:cs="Arial"/>
          <w:color w:val="FFFFFF"/>
          <w:sz w:val="20"/>
          <w:lang w:val="hy-AM"/>
        </w:rPr>
        <w:footnoteReference w:id="10"/>
      </w:r>
      <w:r w:rsidRPr="00A71D81">
        <w:rPr>
          <w:rFonts w:ascii="GHEA Grapalat" w:hAnsi="GHEA Grapalat" w:cs="Arial"/>
          <w:sz w:val="20"/>
          <w:lang w:val="hy-AM"/>
        </w:rPr>
        <w:tab/>
      </w:r>
      <w:r w:rsidRPr="00A71D81">
        <w:rPr>
          <w:rFonts w:ascii="GHEA Grapalat" w:hAnsi="GHEA Grapalat" w:cs="Arial"/>
          <w:sz w:val="20"/>
          <w:lang w:val="hy-AM"/>
        </w:rPr>
        <w:tab/>
      </w:r>
    </w:p>
    <w:p w:rsidR="00CE3A99" w:rsidRPr="00A71D81" w:rsidRDefault="00CE3A99" w:rsidP="00AE74A0">
      <w:pPr>
        <w:pStyle w:val="31"/>
        <w:spacing w:line="240" w:lineRule="auto"/>
        <w:ind w:firstLine="0"/>
        <w:rPr>
          <w:rFonts w:ascii="GHEA Grapalat" w:hAnsi="GHEA Grapalat" w:cs="Sylfaen"/>
          <w:b/>
          <w:lang w:val="hy-AM"/>
        </w:rPr>
      </w:pPr>
      <w:r w:rsidRPr="00A71D81">
        <w:rPr>
          <w:rFonts w:ascii="GHEA Grapalat" w:hAnsi="GHEA Grapalat" w:cs="Sylfaen"/>
          <w:b/>
          <w:lang w:val="hy-AM"/>
        </w:rPr>
        <w:br w:type="page"/>
      </w:r>
    </w:p>
    <w:p w:rsidR="000B1088" w:rsidRPr="00A71D81" w:rsidRDefault="000B1088" w:rsidP="000B1088">
      <w:pPr>
        <w:pStyle w:val="3"/>
        <w:spacing w:line="240" w:lineRule="auto"/>
        <w:ind w:firstLine="567"/>
        <w:jc w:val="right"/>
        <w:rPr>
          <w:rFonts w:ascii="GHEA Grapalat" w:hAnsi="GHEA Grapalat" w:cs="Arial"/>
          <w:b/>
          <w:i w:val="0"/>
          <w:lang w:val="hy-AM"/>
        </w:rPr>
      </w:pPr>
      <w:r w:rsidRPr="00A71D81">
        <w:rPr>
          <w:rFonts w:ascii="GHEA Grapalat" w:hAnsi="GHEA Grapalat" w:cs="Sylfaen"/>
          <w:b/>
          <w:i w:val="0"/>
          <w:lang w:val="hy-AM"/>
        </w:rPr>
        <w:lastRenderedPageBreak/>
        <w:t>Հավելված</w:t>
      </w:r>
      <w:r w:rsidR="00E968EF" w:rsidRPr="00A71D81">
        <w:rPr>
          <w:rFonts w:ascii="GHEA Grapalat" w:hAnsi="GHEA Grapalat" w:cs="Arial"/>
          <w:b/>
          <w:i w:val="0"/>
          <w:lang w:val="hy-AM"/>
        </w:rPr>
        <w:t>1.1</w:t>
      </w:r>
    </w:p>
    <w:p w:rsidR="000B1088" w:rsidRPr="00A71D81" w:rsidRDefault="0055152D" w:rsidP="000B1088">
      <w:pPr>
        <w:pStyle w:val="31"/>
        <w:spacing w:line="240" w:lineRule="auto"/>
        <w:jc w:val="right"/>
        <w:rPr>
          <w:rFonts w:ascii="GHEA Grapalat" w:hAnsi="GHEA Grapalat" w:cs="Arial"/>
          <w:b/>
          <w:lang w:val="hy-AM"/>
        </w:rPr>
      </w:pPr>
      <w:r w:rsidRPr="0055152D">
        <w:rPr>
          <w:rFonts w:ascii="GHEA Grapalat" w:hAnsi="GHEA Grapalat"/>
          <w:sz w:val="24"/>
          <w:szCs w:val="24"/>
          <w:lang w:val="hy-AM"/>
        </w:rPr>
        <w:t>ԿԱՊԱԱՊԿ ՀՄԱԱՊՁԲ 25/01</w:t>
      </w:r>
      <w:r w:rsidR="000B1088" w:rsidRPr="00A71D81">
        <w:rPr>
          <w:rFonts w:ascii="GHEA Grapalat" w:hAnsi="GHEA Grapalat" w:cs="Sylfaen"/>
          <w:b/>
          <w:lang w:val="hy-AM"/>
        </w:rPr>
        <w:t>ծածկագրով</w:t>
      </w:r>
    </w:p>
    <w:p w:rsidR="000B1088" w:rsidRPr="00A71D81" w:rsidRDefault="0055152D" w:rsidP="000B1088">
      <w:pPr>
        <w:pStyle w:val="31"/>
        <w:spacing w:line="240" w:lineRule="auto"/>
        <w:jc w:val="right"/>
        <w:rPr>
          <w:rFonts w:ascii="GHEA Grapalat" w:hAnsi="GHEA Grapalat" w:cs="Arial"/>
          <w:b/>
          <w:lang w:val="hy-AM"/>
        </w:rPr>
      </w:pPr>
      <w:r>
        <w:rPr>
          <w:rFonts w:ascii="GHEA Grapalat" w:hAnsi="GHEA Grapalat" w:cs="Sylfaen"/>
          <w:b/>
          <w:lang w:val="hy-AM"/>
        </w:rPr>
        <w:t>ՀՄԱ</w:t>
      </w:r>
      <w:r w:rsidR="000B1088" w:rsidRPr="00A71D81">
        <w:rPr>
          <w:rFonts w:ascii="GHEA Grapalat" w:hAnsi="GHEA Grapalat" w:cs="Arial"/>
          <w:b/>
          <w:lang w:val="hy-AM"/>
        </w:rPr>
        <w:t xml:space="preserve">մրցույթի </w:t>
      </w:r>
      <w:r w:rsidR="000B1088" w:rsidRPr="00A71D81">
        <w:rPr>
          <w:rFonts w:ascii="GHEA Grapalat" w:hAnsi="GHEA Grapalat" w:cs="Sylfaen"/>
          <w:b/>
          <w:lang w:val="hy-AM"/>
        </w:rPr>
        <w:t>հրավերի</w:t>
      </w:r>
    </w:p>
    <w:p w:rsidR="000B1088" w:rsidRPr="00A71D81" w:rsidRDefault="000B1088" w:rsidP="000B1088">
      <w:pPr>
        <w:ind w:left="-66"/>
        <w:jc w:val="center"/>
        <w:rPr>
          <w:rFonts w:ascii="GHEA Grapalat" w:hAnsi="GHEA Grapalat"/>
          <w:b/>
          <w:lang w:val="hy-AM"/>
        </w:rPr>
      </w:pPr>
    </w:p>
    <w:p w:rsidR="000B1088" w:rsidRPr="00A71D81" w:rsidRDefault="000B1088" w:rsidP="000B1088">
      <w:pPr>
        <w:pStyle w:val="3"/>
        <w:spacing w:line="240" w:lineRule="auto"/>
        <w:ind w:firstLine="567"/>
        <w:jc w:val="left"/>
        <w:rPr>
          <w:rFonts w:ascii="GHEA Grapalat" w:hAnsi="GHEA Grapalat"/>
          <w:b/>
          <w:lang w:val="hy-AM"/>
        </w:rPr>
      </w:pPr>
    </w:p>
    <w:p w:rsidR="000B1088" w:rsidRPr="00A71D81" w:rsidRDefault="000B1088" w:rsidP="000B1088">
      <w:pPr>
        <w:pStyle w:val="3"/>
        <w:spacing w:line="240" w:lineRule="auto"/>
        <w:ind w:firstLine="567"/>
        <w:rPr>
          <w:rFonts w:ascii="GHEA Grapalat" w:hAnsi="GHEA Grapalat"/>
          <w:b/>
          <w:i w:val="0"/>
          <w:lang w:val="hy-AM"/>
        </w:rPr>
      </w:pPr>
      <w:r w:rsidRPr="00A71D81">
        <w:rPr>
          <w:rFonts w:ascii="GHEA Grapalat" w:hAnsi="GHEA Grapalat"/>
          <w:b/>
          <w:i w:val="0"/>
          <w:lang w:val="hy-AM"/>
        </w:rPr>
        <w:t>ՆԿԱՐԱԳԻՐ</w:t>
      </w:r>
    </w:p>
    <w:p w:rsidR="000B1088" w:rsidRPr="00A71D81" w:rsidRDefault="000B1088" w:rsidP="000B1088">
      <w:pPr>
        <w:pStyle w:val="3"/>
        <w:spacing w:line="240" w:lineRule="auto"/>
        <w:ind w:firstLine="567"/>
        <w:rPr>
          <w:rFonts w:ascii="GHEA Grapalat" w:hAnsi="GHEA Grapalat"/>
          <w:b/>
          <w:i w:val="0"/>
          <w:lang w:val="hy-AM"/>
        </w:rPr>
      </w:pPr>
      <w:r w:rsidRPr="00A71D81">
        <w:rPr>
          <w:rFonts w:ascii="GHEA Grapalat" w:hAnsi="GHEA Grapalat"/>
          <w:b/>
          <w:i w:val="0"/>
          <w:lang w:val="hy-AM"/>
        </w:rPr>
        <w:t xml:space="preserve">առաջարկվող ապրանքի ամբողջական </w:t>
      </w:r>
    </w:p>
    <w:p w:rsidR="000B1088" w:rsidRPr="00A71D81" w:rsidRDefault="000B1088" w:rsidP="000B1088">
      <w:pPr>
        <w:pStyle w:val="3"/>
        <w:spacing w:line="240" w:lineRule="auto"/>
        <w:ind w:firstLine="567"/>
        <w:rPr>
          <w:rFonts w:ascii="GHEA Grapalat" w:hAnsi="GHEA Grapalat" w:cs="Arial"/>
          <w:lang w:val="es-ES"/>
        </w:rPr>
      </w:pPr>
    </w:p>
    <w:p w:rsidR="000B1088" w:rsidRPr="00A71D81" w:rsidRDefault="000B1088" w:rsidP="000B1088">
      <w:pPr>
        <w:ind w:firstLine="567"/>
        <w:jc w:val="both"/>
        <w:rPr>
          <w:rFonts w:ascii="GHEA Grapalat" w:hAnsi="GHEA Grapalat" w:cs="Arial"/>
          <w:sz w:val="20"/>
          <w:szCs w:val="20"/>
          <w:lang w:val="es-ES"/>
        </w:rPr>
      </w:pP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lang w:val="es-ES"/>
        </w:rPr>
        <w:t>-ն</w:t>
      </w:r>
      <w:r w:rsidR="0055152D" w:rsidRPr="0055152D">
        <w:rPr>
          <w:rFonts w:ascii="GHEA Grapalat" w:hAnsi="GHEA Grapalat" w:cs="Arial"/>
          <w:sz w:val="20"/>
          <w:szCs w:val="20"/>
          <w:lang w:val="es-ES"/>
        </w:rPr>
        <w:t>ԿԱՊԱԱՊԿ ՀՄԱԱՊՁԲ 25/01</w:t>
      </w:r>
    </w:p>
    <w:p w:rsidR="000B1088" w:rsidRPr="00A71D81" w:rsidRDefault="000B1088" w:rsidP="000B1088">
      <w:pPr>
        <w:jc w:val="both"/>
        <w:rPr>
          <w:rFonts w:ascii="GHEA Grapalat" w:hAnsi="GHEA Grapalat" w:cs="Arial"/>
          <w:sz w:val="20"/>
          <w:szCs w:val="20"/>
          <w:u w:val="single"/>
          <w:lang w:val="es-ES"/>
        </w:rPr>
      </w:pPr>
      <w:r w:rsidRPr="00A71D81">
        <w:rPr>
          <w:rFonts w:ascii="GHEA Grapalat" w:hAnsi="GHEA Grapalat"/>
          <w:sz w:val="20"/>
          <w:vertAlign w:val="superscript"/>
          <w:lang w:val="hy-AM"/>
        </w:rPr>
        <w:t>մասնակցի անվանումը</w:t>
      </w:r>
    </w:p>
    <w:p w:rsidR="000B1088" w:rsidRPr="00A71D81" w:rsidRDefault="000B1088" w:rsidP="000B1088">
      <w:pPr>
        <w:jc w:val="both"/>
        <w:rPr>
          <w:rFonts w:ascii="GHEA Grapalat" w:hAnsi="GHEA Grapalat"/>
          <w:lang w:val="hy-AM"/>
        </w:rPr>
      </w:pPr>
      <w:r w:rsidRPr="00A71D81">
        <w:rPr>
          <w:rFonts w:ascii="GHEA Grapalat" w:hAnsi="GHEA Grapalat" w:cs="Arial"/>
          <w:sz w:val="20"/>
          <w:szCs w:val="20"/>
          <w:lang w:val="es-ES"/>
        </w:rPr>
        <w:t>ծածկագրով</w:t>
      </w:r>
      <w:r w:rsidR="0055152D">
        <w:rPr>
          <w:rFonts w:ascii="GHEA Grapalat" w:hAnsi="GHEA Grapalat" w:cs="Arial"/>
          <w:sz w:val="20"/>
          <w:szCs w:val="20"/>
          <w:lang w:val="hy-AM"/>
        </w:rPr>
        <w:t>ՀՄԱ</w:t>
      </w:r>
      <w:r w:rsidRPr="00A71D81">
        <w:rPr>
          <w:rFonts w:ascii="GHEA Grapalat" w:hAnsi="GHEA Grapalat" w:cs="Arial"/>
          <w:sz w:val="20"/>
          <w:szCs w:val="20"/>
          <w:lang w:val="es-ES"/>
        </w:rPr>
        <w:t>մրցույթիշրջանակումըստչափաբաժիններիստորևներկայացնում է իրկողմիցառաջարկվողապրանքիամբողջականնկարագիրը</w:t>
      </w:r>
    </w:p>
    <w:p w:rsidR="000B1088" w:rsidRPr="00A71D81" w:rsidRDefault="000B1088" w:rsidP="000B1088">
      <w:pPr>
        <w:pStyle w:val="3"/>
        <w:spacing w:line="240" w:lineRule="auto"/>
        <w:ind w:firstLine="567"/>
        <w:rPr>
          <w:rFonts w:ascii="GHEA Grapalat" w:hAnsi="GHEA Grapalat" w:cs="Arial"/>
          <w:lang w:val="es-ES"/>
        </w:rPr>
      </w:pPr>
    </w:p>
    <w:p w:rsidR="000B1088" w:rsidRPr="00A71D81" w:rsidRDefault="000B1088" w:rsidP="000B1088">
      <w:pPr>
        <w:rPr>
          <w:lang w:val="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687"/>
        <w:gridCol w:w="1286"/>
        <w:gridCol w:w="1857"/>
        <w:gridCol w:w="1298"/>
        <w:gridCol w:w="1977"/>
        <w:gridCol w:w="2217"/>
      </w:tblGrid>
      <w:tr w:rsidR="000B1088" w:rsidRPr="00A71D81" w:rsidTr="007760A5">
        <w:tc>
          <w:tcPr>
            <w:tcW w:w="1368" w:type="dxa"/>
            <w:vMerge w:val="restart"/>
            <w:vAlign w:val="center"/>
          </w:tcPr>
          <w:p w:rsidR="000B1088" w:rsidRPr="00A71D81" w:rsidRDefault="000B1088" w:rsidP="007760A5">
            <w:pPr>
              <w:jc w:val="center"/>
              <w:rPr>
                <w:rFonts w:ascii="GHEA Grapalat" w:hAnsi="GHEA Grapalat"/>
                <w:b/>
                <w:bCs/>
                <w:sz w:val="16"/>
                <w:szCs w:val="18"/>
                <w:lang w:val="es-ES"/>
              </w:rPr>
            </w:pPr>
            <w:r w:rsidRPr="00A71D81">
              <w:rPr>
                <w:rFonts w:ascii="GHEA Grapalat" w:hAnsi="GHEA Grapalat"/>
                <w:b/>
                <w:bCs/>
                <w:sz w:val="16"/>
                <w:szCs w:val="18"/>
                <w:lang w:val="es-ES"/>
              </w:rPr>
              <w:t>Չափաբաժնիհամար</w:t>
            </w:r>
          </w:p>
        </w:tc>
        <w:tc>
          <w:tcPr>
            <w:tcW w:w="8550" w:type="dxa"/>
            <w:gridSpan w:val="5"/>
            <w:vAlign w:val="center"/>
          </w:tcPr>
          <w:p w:rsidR="000B1088" w:rsidRPr="00A71D81" w:rsidRDefault="000B1088" w:rsidP="007760A5">
            <w:pPr>
              <w:jc w:val="center"/>
              <w:rPr>
                <w:rFonts w:ascii="GHEA Grapalat" w:hAnsi="GHEA Grapalat"/>
                <w:b/>
                <w:bCs/>
                <w:sz w:val="16"/>
                <w:szCs w:val="18"/>
                <w:lang w:val="es-ES"/>
              </w:rPr>
            </w:pPr>
            <w:r w:rsidRPr="00A71D81">
              <w:rPr>
                <w:rFonts w:ascii="GHEA Grapalat" w:hAnsi="GHEA Grapalat"/>
                <w:b/>
                <w:bCs/>
                <w:sz w:val="16"/>
                <w:szCs w:val="18"/>
                <w:lang w:val="es-ES"/>
              </w:rPr>
              <w:t>Առաջարկվողապրանքի</w:t>
            </w:r>
          </w:p>
        </w:tc>
      </w:tr>
      <w:tr w:rsidR="00ED36CA" w:rsidRPr="00A71D81" w:rsidTr="007760A5">
        <w:tc>
          <w:tcPr>
            <w:tcW w:w="1368" w:type="dxa"/>
            <w:vMerge/>
            <w:vAlign w:val="center"/>
          </w:tcPr>
          <w:p w:rsidR="00ED36CA" w:rsidRPr="00A71D81" w:rsidRDefault="00ED36CA" w:rsidP="007760A5">
            <w:pPr>
              <w:jc w:val="center"/>
              <w:rPr>
                <w:rFonts w:ascii="GHEA Grapalat" w:hAnsi="GHEA Grapalat"/>
                <w:b/>
                <w:bCs/>
                <w:sz w:val="16"/>
                <w:szCs w:val="18"/>
                <w:lang w:val="es-ES"/>
              </w:rPr>
            </w:pPr>
          </w:p>
        </w:tc>
        <w:tc>
          <w:tcPr>
            <w:tcW w:w="1460" w:type="dxa"/>
            <w:vAlign w:val="center"/>
          </w:tcPr>
          <w:p w:rsidR="00ED36CA" w:rsidRPr="00A71D81" w:rsidRDefault="00E968EF" w:rsidP="007760A5">
            <w:pPr>
              <w:jc w:val="center"/>
              <w:rPr>
                <w:rFonts w:ascii="GHEA Grapalat" w:hAnsi="GHEA Grapalat"/>
                <w:b/>
                <w:bCs/>
                <w:sz w:val="16"/>
                <w:szCs w:val="18"/>
                <w:lang w:val="es-ES"/>
              </w:rPr>
            </w:pPr>
            <w:r w:rsidRPr="00A71D81">
              <w:rPr>
                <w:rFonts w:ascii="GHEA Grapalat" w:hAnsi="GHEA Grapalat"/>
                <w:b/>
                <w:bCs/>
                <w:sz w:val="16"/>
                <w:szCs w:val="18"/>
              </w:rPr>
              <w:t>ֆ</w:t>
            </w:r>
            <w:r w:rsidR="00ED36CA" w:rsidRPr="00A71D81">
              <w:rPr>
                <w:rFonts w:ascii="GHEA Grapalat" w:hAnsi="GHEA Grapalat"/>
                <w:b/>
                <w:bCs/>
                <w:sz w:val="16"/>
                <w:szCs w:val="18"/>
                <w:lang w:val="hy-AM"/>
              </w:rPr>
              <w:t>իրմային անվանումը</w:t>
            </w:r>
          </w:p>
        </w:tc>
        <w:tc>
          <w:tcPr>
            <w:tcW w:w="2003" w:type="dxa"/>
            <w:vAlign w:val="center"/>
          </w:tcPr>
          <w:p w:rsidR="00ED36CA" w:rsidRPr="00A71D81" w:rsidRDefault="00ED36CA" w:rsidP="007760A5">
            <w:pPr>
              <w:jc w:val="center"/>
              <w:rPr>
                <w:rFonts w:ascii="GHEA Grapalat" w:hAnsi="GHEA Grapalat"/>
                <w:b/>
                <w:bCs/>
                <w:sz w:val="16"/>
                <w:szCs w:val="18"/>
                <w:lang w:val="es-ES"/>
              </w:rPr>
            </w:pPr>
            <w:r w:rsidRPr="00A71D81">
              <w:rPr>
                <w:rFonts w:ascii="GHEA Grapalat" w:hAnsi="GHEA Grapalat"/>
                <w:b/>
                <w:bCs/>
                <w:sz w:val="16"/>
                <w:szCs w:val="18"/>
                <w:lang w:val="es-ES"/>
              </w:rPr>
              <w:t>ապրանքայիննշանը</w:t>
            </w:r>
          </w:p>
        </w:tc>
        <w:tc>
          <w:tcPr>
            <w:tcW w:w="1757" w:type="dxa"/>
            <w:vAlign w:val="center"/>
          </w:tcPr>
          <w:p w:rsidR="00ED36CA" w:rsidRPr="00A71D81" w:rsidRDefault="00282B03" w:rsidP="007760A5">
            <w:pPr>
              <w:jc w:val="center"/>
              <w:rPr>
                <w:rFonts w:ascii="GHEA Grapalat" w:hAnsi="GHEA Grapalat"/>
                <w:b/>
                <w:bCs/>
                <w:sz w:val="16"/>
                <w:szCs w:val="18"/>
                <w:lang w:val="hy-AM"/>
              </w:rPr>
            </w:pPr>
            <w:r>
              <w:rPr>
                <w:rFonts w:ascii="GHEA Grapalat" w:hAnsi="GHEA Grapalat"/>
                <w:b/>
                <w:bCs/>
                <w:sz w:val="16"/>
                <w:szCs w:val="18"/>
                <w:lang w:val="hy-AM"/>
              </w:rPr>
              <w:t>մոդելը</w:t>
            </w:r>
          </w:p>
        </w:tc>
        <w:tc>
          <w:tcPr>
            <w:tcW w:w="1530" w:type="dxa"/>
            <w:vAlign w:val="center"/>
          </w:tcPr>
          <w:p w:rsidR="00ED36CA" w:rsidRPr="00A71D81" w:rsidRDefault="00ED36CA" w:rsidP="007760A5">
            <w:pPr>
              <w:jc w:val="center"/>
              <w:rPr>
                <w:rFonts w:ascii="GHEA Grapalat" w:hAnsi="GHEA Grapalat"/>
                <w:b/>
                <w:bCs/>
                <w:sz w:val="16"/>
                <w:szCs w:val="18"/>
                <w:lang w:val="es-ES"/>
              </w:rPr>
            </w:pPr>
            <w:r w:rsidRPr="00A71D81">
              <w:rPr>
                <w:rFonts w:ascii="GHEA Grapalat" w:hAnsi="GHEA Grapalat"/>
                <w:b/>
                <w:bCs/>
                <w:sz w:val="16"/>
                <w:szCs w:val="18"/>
                <w:lang w:val="es-ES"/>
              </w:rPr>
              <w:t>արտադրողիանվանումը</w:t>
            </w:r>
          </w:p>
        </w:tc>
        <w:tc>
          <w:tcPr>
            <w:tcW w:w="1800" w:type="dxa"/>
            <w:vAlign w:val="center"/>
          </w:tcPr>
          <w:p w:rsidR="00ED36CA" w:rsidRPr="00A71D81" w:rsidRDefault="00ED36CA" w:rsidP="007760A5">
            <w:pPr>
              <w:jc w:val="center"/>
              <w:rPr>
                <w:rFonts w:ascii="GHEA Grapalat" w:hAnsi="GHEA Grapalat"/>
                <w:b/>
                <w:bCs/>
                <w:sz w:val="16"/>
                <w:szCs w:val="18"/>
                <w:lang w:val="es-ES"/>
              </w:rPr>
            </w:pPr>
            <w:r w:rsidRPr="00A71D81">
              <w:rPr>
                <w:rFonts w:ascii="GHEA Grapalat" w:hAnsi="GHEA Grapalat"/>
                <w:b/>
                <w:bCs/>
                <w:sz w:val="16"/>
                <w:szCs w:val="18"/>
                <w:lang w:val="es-ES"/>
              </w:rPr>
              <w:t>տեխնիկականբնութագրերը</w:t>
            </w:r>
          </w:p>
        </w:tc>
      </w:tr>
      <w:tr w:rsidR="00ED36CA" w:rsidRPr="00A71D81" w:rsidTr="007760A5">
        <w:tc>
          <w:tcPr>
            <w:tcW w:w="1368" w:type="dxa"/>
          </w:tcPr>
          <w:p w:rsidR="00ED36CA" w:rsidRPr="00A71D81" w:rsidRDefault="00ED36CA" w:rsidP="007760A5">
            <w:pPr>
              <w:pStyle w:val="3"/>
              <w:spacing w:line="240" w:lineRule="auto"/>
              <w:jc w:val="left"/>
              <w:rPr>
                <w:rFonts w:ascii="GHEA Grapalat" w:hAnsi="GHEA Grapalat"/>
                <w:b/>
                <w:lang w:val="hy-AM"/>
              </w:rPr>
            </w:pPr>
          </w:p>
        </w:tc>
        <w:tc>
          <w:tcPr>
            <w:tcW w:w="1460" w:type="dxa"/>
          </w:tcPr>
          <w:p w:rsidR="00ED36CA" w:rsidRPr="00A71D81" w:rsidRDefault="00ED36CA" w:rsidP="007760A5">
            <w:pPr>
              <w:pStyle w:val="3"/>
              <w:spacing w:line="240" w:lineRule="auto"/>
              <w:jc w:val="left"/>
              <w:rPr>
                <w:rFonts w:ascii="GHEA Grapalat" w:hAnsi="GHEA Grapalat"/>
                <w:b/>
                <w:lang w:val="hy-AM"/>
              </w:rPr>
            </w:pPr>
          </w:p>
        </w:tc>
        <w:tc>
          <w:tcPr>
            <w:tcW w:w="2003" w:type="dxa"/>
          </w:tcPr>
          <w:p w:rsidR="00ED36CA" w:rsidRPr="00A71D81" w:rsidRDefault="00ED36CA" w:rsidP="007760A5">
            <w:pPr>
              <w:pStyle w:val="3"/>
              <w:spacing w:line="240" w:lineRule="auto"/>
              <w:jc w:val="left"/>
              <w:rPr>
                <w:rFonts w:ascii="GHEA Grapalat" w:hAnsi="GHEA Grapalat"/>
                <w:b/>
                <w:lang w:val="hy-AM"/>
              </w:rPr>
            </w:pPr>
          </w:p>
        </w:tc>
        <w:tc>
          <w:tcPr>
            <w:tcW w:w="1757" w:type="dxa"/>
          </w:tcPr>
          <w:p w:rsidR="00ED36CA" w:rsidRPr="00A71D81" w:rsidRDefault="00ED36CA" w:rsidP="007760A5">
            <w:pPr>
              <w:pStyle w:val="3"/>
              <w:spacing w:line="240" w:lineRule="auto"/>
              <w:jc w:val="left"/>
              <w:rPr>
                <w:rFonts w:ascii="GHEA Grapalat" w:hAnsi="GHEA Grapalat"/>
                <w:b/>
                <w:lang w:val="hy-AM"/>
              </w:rPr>
            </w:pPr>
          </w:p>
        </w:tc>
        <w:tc>
          <w:tcPr>
            <w:tcW w:w="1530" w:type="dxa"/>
          </w:tcPr>
          <w:p w:rsidR="00ED36CA" w:rsidRPr="00A71D81" w:rsidRDefault="00ED36CA" w:rsidP="007760A5">
            <w:pPr>
              <w:pStyle w:val="3"/>
              <w:spacing w:line="240" w:lineRule="auto"/>
              <w:jc w:val="left"/>
              <w:rPr>
                <w:rFonts w:ascii="GHEA Grapalat" w:hAnsi="GHEA Grapalat"/>
                <w:b/>
                <w:lang w:val="hy-AM"/>
              </w:rPr>
            </w:pPr>
          </w:p>
        </w:tc>
        <w:tc>
          <w:tcPr>
            <w:tcW w:w="1800" w:type="dxa"/>
          </w:tcPr>
          <w:p w:rsidR="00ED36CA" w:rsidRPr="00A71D81" w:rsidRDefault="00ED36CA" w:rsidP="007760A5">
            <w:pPr>
              <w:pStyle w:val="3"/>
              <w:spacing w:line="240" w:lineRule="auto"/>
              <w:jc w:val="left"/>
              <w:rPr>
                <w:rFonts w:ascii="GHEA Grapalat" w:hAnsi="GHEA Grapalat"/>
                <w:b/>
                <w:lang w:val="hy-AM"/>
              </w:rPr>
            </w:pPr>
          </w:p>
        </w:tc>
      </w:tr>
      <w:tr w:rsidR="00ED36CA" w:rsidRPr="00A71D81" w:rsidTr="007760A5">
        <w:tc>
          <w:tcPr>
            <w:tcW w:w="1368" w:type="dxa"/>
          </w:tcPr>
          <w:p w:rsidR="00ED36CA" w:rsidRPr="00A71D81" w:rsidRDefault="00ED36CA" w:rsidP="007760A5">
            <w:pPr>
              <w:pStyle w:val="3"/>
              <w:spacing w:line="240" w:lineRule="auto"/>
              <w:jc w:val="left"/>
              <w:rPr>
                <w:rFonts w:ascii="GHEA Grapalat" w:hAnsi="GHEA Grapalat"/>
                <w:b/>
                <w:lang w:val="hy-AM"/>
              </w:rPr>
            </w:pPr>
          </w:p>
        </w:tc>
        <w:tc>
          <w:tcPr>
            <w:tcW w:w="1460" w:type="dxa"/>
          </w:tcPr>
          <w:p w:rsidR="00ED36CA" w:rsidRPr="00A71D81" w:rsidRDefault="00ED36CA" w:rsidP="007760A5">
            <w:pPr>
              <w:pStyle w:val="3"/>
              <w:spacing w:line="240" w:lineRule="auto"/>
              <w:jc w:val="left"/>
              <w:rPr>
                <w:rFonts w:ascii="GHEA Grapalat" w:hAnsi="GHEA Grapalat"/>
                <w:b/>
                <w:lang w:val="hy-AM"/>
              </w:rPr>
            </w:pPr>
          </w:p>
        </w:tc>
        <w:tc>
          <w:tcPr>
            <w:tcW w:w="2003" w:type="dxa"/>
          </w:tcPr>
          <w:p w:rsidR="00ED36CA" w:rsidRPr="00A71D81" w:rsidRDefault="00ED36CA" w:rsidP="007760A5">
            <w:pPr>
              <w:pStyle w:val="3"/>
              <w:spacing w:line="240" w:lineRule="auto"/>
              <w:jc w:val="left"/>
              <w:rPr>
                <w:rFonts w:ascii="GHEA Grapalat" w:hAnsi="GHEA Grapalat"/>
                <w:b/>
                <w:lang w:val="hy-AM"/>
              </w:rPr>
            </w:pPr>
          </w:p>
        </w:tc>
        <w:tc>
          <w:tcPr>
            <w:tcW w:w="1757" w:type="dxa"/>
          </w:tcPr>
          <w:p w:rsidR="00ED36CA" w:rsidRPr="00A71D81" w:rsidRDefault="00ED36CA" w:rsidP="007760A5">
            <w:pPr>
              <w:pStyle w:val="3"/>
              <w:spacing w:line="240" w:lineRule="auto"/>
              <w:jc w:val="left"/>
              <w:rPr>
                <w:rFonts w:ascii="GHEA Grapalat" w:hAnsi="GHEA Grapalat"/>
                <w:b/>
                <w:lang w:val="hy-AM"/>
              </w:rPr>
            </w:pPr>
          </w:p>
        </w:tc>
        <w:tc>
          <w:tcPr>
            <w:tcW w:w="1530" w:type="dxa"/>
          </w:tcPr>
          <w:p w:rsidR="00ED36CA" w:rsidRPr="00A71D81" w:rsidRDefault="00ED36CA" w:rsidP="007760A5">
            <w:pPr>
              <w:pStyle w:val="3"/>
              <w:spacing w:line="240" w:lineRule="auto"/>
              <w:jc w:val="left"/>
              <w:rPr>
                <w:rFonts w:ascii="GHEA Grapalat" w:hAnsi="GHEA Grapalat"/>
                <w:b/>
                <w:lang w:val="hy-AM"/>
              </w:rPr>
            </w:pPr>
          </w:p>
        </w:tc>
        <w:tc>
          <w:tcPr>
            <w:tcW w:w="1800" w:type="dxa"/>
          </w:tcPr>
          <w:p w:rsidR="00ED36CA" w:rsidRPr="00A71D81" w:rsidRDefault="00ED36CA" w:rsidP="007760A5">
            <w:pPr>
              <w:pStyle w:val="3"/>
              <w:spacing w:line="240" w:lineRule="auto"/>
              <w:jc w:val="left"/>
              <w:rPr>
                <w:rFonts w:ascii="GHEA Grapalat" w:hAnsi="GHEA Grapalat"/>
                <w:b/>
                <w:lang w:val="hy-AM"/>
              </w:rPr>
            </w:pPr>
          </w:p>
        </w:tc>
      </w:tr>
      <w:tr w:rsidR="00ED36CA" w:rsidRPr="00A71D81" w:rsidTr="007760A5">
        <w:tc>
          <w:tcPr>
            <w:tcW w:w="1368" w:type="dxa"/>
          </w:tcPr>
          <w:p w:rsidR="00ED36CA" w:rsidRPr="00A71D81" w:rsidRDefault="00ED36CA" w:rsidP="007760A5">
            <w:pPr>
              <w:pStyle w:val="3"/>
              <w:spacing w:line="240" w:lineRule="auto"/>
              <w:jc w:val="left"/>
              <w:rPr>
                <w:rFonts w:ascii="GHEA Grapalat" w:hAnsi="GHEA Grapalat"/>
                <w:b/>
                <w:lang w:val="hy-AM"/>
              </w:rPr>
            </w:pPr>
          </w:p>
        </w:tc>
        <w:tc>
          <w:tcPr>
            <w:tcW w:w="1460" w:type="dxa"/>
          </w:tcPr>
          <w:p w:rsidR="00ED36CA" w:rsidRPr="00A71D81" w:rsidRDefault="00ED36CA" w:rsidP="007760A5">
            <w:pPr>
              <w:pStyle w:val="3"/>
              <w:spacing w:line="240" w:lineRule="auto"/>
              <w:jc w:val="left"/>
              <w:rPr>
                <w:rFonts w:ascii="GHEA Grapalat" w:hAnsi="GHEA Grapalat"/>
                <w:b/>
                <w:lang w:val="hy-AM"/>
              </w:rPr>
            </w:pPr>
          </w:p>
        </w:tc>
        <w:tc>
          <w:tcPr>
            <w:tcW w:w="2003" w:type="dxa"/>
          </w:tcPr>
          <w:p w:rsidR="00ED36CA" w:rsidRPr="00A71D81" w:rsidRDefault="00ED36CA" w:rsidP="007760A5">
            <w:pPr>
              <w:pStyle w:val="3"/>
              <w:spacing w:line="240" w:lineRule="auto"/>
              <w:jc w:val="left"/>
              <w:rPr>
                <w:rFonts w:ascii="GHEA Grapalat" w:hAnsi="GHEA Grapalat"/>
                <w:b/>
                <w:lang w:val="hy-AM"/>
              </w:rPr>
            </w:pPr>
          </w:p>
        </w:tc>
        <w:tc>
          <w:tcPr>
            <w:tcW w:w="1757" w:type="dxa"/>
          </w:tcPr>
          <w:p w:rsidR="00ED36CA" w:rsidRPr="00A71D81" w:rsidRDefault="00ED36CA" w:rsidP="007760A5">
            <w:pPr>
              <w:pStyle w:val="3"/>
              <w:spacing w:line="240" w:lineRule="auto"/>
              <w:jc w:val="left"/>
              <w:rPr>
                <w:rFonts w:ascii="GHEA Grapalat" w:hAnsi="GHEA Grapalat"/>
                <w:b/>
                <w:lang w:val="hy-AM"/>
              </w:rPr>
            </w:pPr>
          </w:p>
        </w:tc>
        <w:tc>
          <w:tcPr>
            <w:tcW w:w="1530" w:type="dxa"/>
          </w:tcPr>
          <w:p w:rsidR="00ED36CA" w:rsidRPr="00A71D81" w:rsidRDefault="00ED36CA" w:rsidP="007760A5">
            <w:pPr>
              <w:pStyle w:val="3"/>
              <w:spacing w:line="240" w:lineRule="auto"/>
              <w:jc w:val="left"/>
              <w:rPr>
                <w:rFonts w:ascii="GHEA Grapalat" w:hAnsi="GHEA Grapalat"/>
                <w:b/>
                <w:lang w:val="hy-AM"/>
              </w:rPr>
            </w:pPr>
          </w:p>
        </w:tc>
        <w:tc>
          <w:tcPr>
            <w:tcW w:w="1800" w:type="dxa"/>
          </w:tcPr>
          <w:p w:rsidR="00ED36CA" w:rsidRPr="00A71D81" w:rsidRDefault="00ED36CA" w:rsidP="007760A5">
            <w:pPr>
              <w:pStyle w:val="3"/>
              <w:spacing w:line="240" w:lineRule="auto"/>
              <w:jc w:val="left"/>
              <w:rPr>
                <w:rFonts w:ascii="GHEA Grapalat" w:hAnsi="GHEA Grapalat"/>
                <w:b/>
                <w:lang w:val="hy-AM"/>
              </w:rPr>
            </w:pPr>
          </w:p>
        </w:tc>
      </w:tr>
    </w:tbl>
    <w:p w:rsidR="000B1088" w:rsidRPr="00A71D81" w:rsidRDefault="000B1088" w:rsidP="000B1088">
      <w:pPr>
        <w:pStyle w:val="3"/>
        <w:spacing w:line="240" w:lineRule="auto"/>
        <w:ind w:firstLine="567"/>
        <w:jc w:val="left"/>
        <w:rPr>
          <w:rFonts w:ascii="GHEA Grapalat" w:hAnsi="GHEA Grapalat"/>
          <w:b/>
          <w:lang w:val="en-US"/>
        </w:rPr>
      </w:pPr>
    </w:p>
    <w:p w:rsidR="000B1088" w:rsidRPr="00A71D81" w:rsidRDefault="000B1088" w:rsidP="000B1088">
      <w:pPr>
        <w:pStyle w:val="3"/>
        <w:spacing w:line="240" w:lineRule="auto"/>
        <w:ind w:firstLine="567"/>
        <w:jc w:val="left"/>
        <w:rPr>
          <w:rFonts w:ascii="GHEA Grapalat" w:hAnsi="GHEA Grapalat"/>
          <w:b/>
          <w:lang w:val="en-US"/>
        </w:rPr>
      </w:pPr>
    </w:p>
    <w:p w:rsidR="000B1088" w:rsidRPr="00A71D81" w:rsidRDefault="000B1088" w:rsidP="000B1088">
      <w:pPr>
        <w:pStyle w:val="3"/>
        <w:spacing w:line="240" w:lineRule="auto"/>
        <w:ind w:firstLine="567"/>
        <w:jc w:val="left"/>
        <w:rPr>
          <w:rFonts w:ascii="GHEA Grapalat" w:hAnsi="GHEA Grapalat"/>
          <w:b/>
          <w:lang w:val="en-US"/>
        </w:rPr>
      </w:pPr>
    </w:p>
    <w:p w:rsidR="000B1088" w:rsidRPr="00A71D81" w:rsidRDefault="000B1088" w:rsidP="000B1088">
      <w:pPr>
        <w:pStyle w:val="3"/>
        <w:spacing w:line="240" w:lineRule="auto"/>
        <w:ind w:firstLine="567"/>
        <w:jc w:val="left"/>
        <w:rPr>
          <w:rFonts w:ascii="GHEA Grapalat" w:hAnsi="GHEA Grapalat"/>
          <w:b/>
          <w:lang w:val="en-US"/>
        </w:rPr>
      </w:pPr>
    </w:p>
    <w:p w:rsidR="000B1088" w:rsidRPr="00A71D81" w:rsidRDefault="000B1088" w:rsidP="000B1088">
      <w:pPr>
        <w:rPr>
          <w:rFonts w:ascii="GHEA Grapalat" w:hAnsi="GHEA Grapalat"/>
          <w:sz w:val="20"/>
          <w:lang w:val="es-ES"/>
        </w:rPr>
      </w:pPr>
    </w:p>
    <w:p w:rsidR="000B1088" w:rsidRPr="00A71D81" w:rsidRDefault="000B1088" w:rsidP="000B1088">
      <w:pPr>
        <w:jc w:val="both"/>
        <w:rPr>
          <w:rFonts w:ascii="GHEA Grapalat" w:hAnsi="GHEA Grapalat"/>
          <w:sz w:val="20"/>
          <w:u w:val="single"/>
        </w:rPr>
      </w:pP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p>
    <w:p w:rsidR="000B1088" w:rsidRPr="00A71D81" w:rsidRDefault="000B1088" w:rsidP="000B1088">
      <w:pPr>
        <w:jc w:val="both"/>
        <w:rPr>
          <w:rFonts w:ascii="GHEA Grapalat" w:hAnsi="GHEA Grapalat"/>
          <w:sz w:val="20"/>
          <w:u w:val="single"/>
          <w:lang w:val="hy-AM"/>
        </w:rPr>
      </w:pPr>
      <w:r w:rsidRPr="00A71D81">
        <w:rPr>
          <w:rFonts w:ascii="GHEA Grapalat" w:hAnsi="GHEA Grapalat" w:cs="Sylfaen"/>
          <w:sz w:val="20"/>
          <w:vertAlign w:val="superscript"/>
          <w:lang w:val="hy-AM"/>
        </w:rPr>
        <w:t xml:space="preserve">մասնակցի անվանումը (ղեկավարի պաշտոնը, անուն ազգանունը)  </w:t>
      </w:r>
      <w:r w:rsidRPr="00A71D81">
        <w:rPr>
          <w:rFonts w:ascii="GHEA Grapalat" w:hAnsi="GHEA Grapalat" w:cs="Sylfaen"/>
          <w:sz w:val="20"/>
          <w:vertAlign w:val="superscript"/>
          <w:lang w:val="hy-AM"/>
        </w:rPr>
        <w:tab/>
      </w:r>
      <w:r w:rsidRPr="00A71D81">
        <w:rPr>
          <w:rFonts w:ascii="GHEA Grapalat" w:hAnsi="GHEA Grapalat" w:cs="Sylfaen"/>
          <w:sz w:val="20"/>
          <w:vertAlign w:val="superscript"/>
          <w:lang w:val="hy-AM"/>
        </w:rPr>
        <w:tab/>
        <w:t>ստորագրություն</w:t>
      </w:r>
    </w:p>
    <w:p w:rsidR="000B1088" w:rsidRPr="00A71D81" w:rsidRDefault="000B1088" w:rsidP="000B1088">
      <w:pPr>
        <w:jc w:val="right"/>
        <w:rPr>
          <w:rFonts w:ascii="GHEA Grapalat" w:hAnsi="GHEA Grapalat" w:cs="Sylfaen"/>
          <w:sz w:val="20"/>
          <w:lang w:val="hy-AM"/>
        </w:rPr>
      </w:pPr>
    </w:p>
    <w:p w:rsidR="000B1088" w:rsidRPr="00A71D81" w:rsidRDefault="000B1088" w:rsidP="000B1088">
      <w:pPr>
        <w:jc w:val="right"/>
        <w:rPr>
          <w:rFonts w:ascii="GHEA Grapalat" w:hAnsi="GHEA Grapalat" w:cs="Sylfaen"/>
          <w:sz w:val="20"/>
          <w:lang w:val="hy-AM"/>
        </w:rPr>
      </w:pPr>
    </w:p>
    <w:p w:rsidR="000B1088" w:rsidRPr="00A71D81" w:rsidRDefault="000B1088" w:rsidP="000B1088">
      <w:pPr>
        <w:jc w:val="right"/>
        <w:rPr>
          <w:rFonts w:ascii="GHEA Grapalat" w:hAnsi="GHEA Grapalat" w:cs="Arial"/>
          <w:sz w:val="20"/>
          <w:lang w:val="hy-AM"/>
        </w:rPr>
      </w:pPr>
      <w:r w:rsidRPr="00A71D81">
        <w:rPr>
          <w:rFonts w:ascii="GHEA Grapalat" w:hAnsi="GHEA Grapalat" w:cs="Sylfaen"/>
          <w:sz w:val="20"/>
          <w:lang w:val="hy-AM"/>
        </w:rPr>
        <w:t>Կ</w:t>
      </w:r>
      <w:r w:rsidRPr="00A71D81">
        <w:rPr>
          <w:rFonts w:ascii="GHEA Grapalat" w:hAnsi="GHEA Grapalat" w:cs="Arial"/>
          <w:sz w:val="20"/>
          <w:lang w:val="hy-AM"/>
        </w:rPr>
        <w:t xml:space="preserve">. </w:t>
      </w:r>
      <w:r w:rsidRPr="00A71D81">
        <w:rPr>
          <w:rFonts w:ascii="GHEA Grapalat" w:hAnsi="GHEA Grapalat" w:cs="Sylfaen"/>
          <w:sz w:val="20"/>
          <w:lang w:val="hy-AM"/>
        </w:rPr>
        <w:t>Տ</w:t>
      </w:r>
      <w:r w:rsidRPr="00A71D81">
        <w:rPr>
          <w:rFonts w:ascii="GHEA Grapalat" w:hAnsi="GHEA Grapalat" w:cs="Arial"/>
          <w:sz w:val="20"/>
          <w:lang w:val="hy-AM"/>
        </w:rPr>
        <w:t>.</w:t>
      </w:r>
      <w:r w:rsidRPr="00A71D81">
        <w:rPr>
          <w:rFonts w:ascii="GHEA Grapalat" w:hAnsi="GHEA Grapalat" w:cs="Arial"/>
          <w:sz w:val="20"/>
          <w:lang w:val="hy-AM"/>
        </w:rPr>
        <w:tab/>
      </w:r>
      <w:r w:rsidRPr="00A71D81">
        <w:rPr>
          <w:rFonts w:ascii="GHEA Grapalat" w:hAnsi="GHEA Grapalat" w:cs="Arial"/>
          <w:sz w:val="20"/>
          <w:lang w:val="hy-AM"/>
        </w:rPr>
        <w:tab/>
      </w:r>
    </w:p>
    <w:p w:rsidR="000B1088" w:rsidRPr="00A71D81" w:rsidRDefault="000B1088" w:rsidP="000B1088">
      <w:pPr>
        <w:jc w:val="right"/>
        <w:rPr>
          <w:rFonts w:ascii="GHEA Grapalat" w:hAnsi="GHEA Grapalat"/>
          <w:sz w:val="20"/>
          <w:lang w:val="hy-AM"/>
        </w:rPr>
      </w:pPr>
    </w:p>
    <w:p w:rsidR="000B1088" w:rsidRPr="00A71D81" w:rsidRDefault="000B1088" w:rsidP="000B1088">
      <w:pPr>
        <w:jc w:val="right"/>
        <w:rPr>
          <w:rFonts w:ascii="GHEA Grapalat" w:hAnsi="GHEA Grapalat"/>
          <w:sz w:val="20"/>
          <w:lang w:val="hy-AM"/>
        </w:rPr>
      </w:pPr>
    </w:p>
    <w:p w:rsidR="001B7698" w:rsidRPr="00A71D81" w:rsidRDefault="001B7698" w:rsidP="001B7698">
      <w:pPr>
        <w:pStyle w:val="af2"/>
        <w:rPr>
          <w:rFonts w:ascii="GHEA Grapalat" w:hAnsi="GHEA Grapalat"/>
          <w:i/>
          <w:sz w:val="16"/>
          <w:szCs w:val="16"/>
          <w:lang w:val="af-ZA"/>
        </w:rPr>
      </w:pPr>
      <w:r w:rsidRPr="00A71D81">
        <w:rPr>
          <w:rFonts w:ascii="GHEA Grapalat" w:hAnsi="GHEA Grapalat"/>
          <w:i/>
          <w:sz w:val="16"/>
          <w:szCs w:val="16"/>
          <w:lang w:val="hy-AM"/>
        </w:rPr>
        <w:t>*լրացվումէհանձնաժողովիքարտուղարիկողմից</w:t>
      </w:r>
      <w:r w:rsidRPr="00A71D81">
        <w:rPr>
          <w:rFonts w:ascii="GHEA Grapalat" w:hAnsi="GHEA Grapalat"/>
          <w:i/>
          <w:sz w:val="16"/>
          <w:szCs w:val="16"/>
          <w:lang w:val="af-ZA"/>
        </w:rPr>
        <w:t xml:space="preserve">` </w:t>
      </w:r>
      <w:r w:rsidRPr="00A71D81">
        <w:rPr>
          <w:rFonts w:ascii="GHEA Grapalat" w:hAnsi="GHEA Grapalat"/>
          <w:i/>
          <w:sz w:val="16"/>
          <w:szCs w:val="16"/>
          <w:lang w:val="hy-AM"/>
        </w:rPr>
        <w:t>մինչևհրավերըտեղեկագրումհրապարակելը:</w:t>
      </w: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6D2E03" w:rsidRDefault="00BF1194" w:rsidP="00BF1194">
      <w:pPr>
        <w:pStyle w:val="3"/>
        <w:spacing w:line="240" w:lineRule="auto"/>
        <w:ind w:firstLine="567"/>
        <w:jc w:val="right"/>
        <w:rPr>
          <w:rFonts w:ascii="GHEA Grapalat" w:hAnsi="GHEA Grapalat" w:cs="Arial"/>
          <w:b/>
          <w:i w:val="0"/>
          <w:lang w:val="hy-AM"/>
        </w:rPr>
      </w:pPr>
      <w:r w:rsidRPr="00A71D81">
        <w:rPr>
          <w:rFonts w:ascii="GHEA Grapalat" w:hAnsi="GHEA Grapalat" w:cs="Sylfaen"/>
          <w:b/>
          <w:i w:val="0"/>
          <w:lang w:val="hy-AM"/>
        </w:rPr>
        <w:t>Հավելված</w:t>
      </w:r>
      <w:r w:rsidRPr="00A71D81">
        <w:rPr>
          <w:rFonts w:ascii="GHEA Grapalat" w:hAnsi="GHEA Grapalat" w:cs="Arial"/>
          <w:b/>
          <w:i w:val="0"/>
          <w:lang w:val="hy-AM"/>
        </w:rPr>
        <w:t xml:space="preserve"> 1.</w:t>
      </w:r>
      <w:r w:rsidR="00400C0D" w:rsidRPr="00230D10">
        <w:rPr>
          <w:rFonts w:ascii="GHEA Grapalat" w:hAnsi="GHEA Grapalat" w:cs="Arial"/>
          <w:b/>
          <w:i w:val="0"/>
          <w:lang w:val="hy-AM"/>
        </w:rPr>
        <w:t>3</w:t>
      </w:r>
      <w:r w:rsidRPr="006D2E03">
        <w:rPr>
          <w:rFonts w:ascii="GHEA Grapalat" w:hAnsi="GHEA Grapalat" w:cs="Arial"/>
          <w:b/>
          <w:i w:val="0"/>
          <w:lang w:val="hy-AM"/>
        </w:rPr>
        <w:t>**</w:t>
      </w:r>
    </w:p>
    <w:p w:rsidR="00BF1194" w:rsidRPr="00A71D81" w:rsidRDefault="0055152D" w:rsidP="00BF1194">
      <w:pPr>
        <w:pStyle w:val="31"/>
        <w:spacing w:line="240" w:lineRule="auto"/>
        <w:jc w:val="right"/>
        <w:rPr>
          <w:rFonts w:ascii="GHEA Grapalat" w:hAnsi="GHEA Grapalat" w:cs="Arial"/>
          <w:b/>
          <w:lang w:val="hy-AM"/>
        </w:rPr>
      </w:pPr>
      <w:r w:rsidRPr="0055152D">
        <w:rPr>
          <w:rFonts w:ascii="GHEA Grapalat" w:hAnsi="GHEA Grapalat"/>
          <w:sz w:val="24"/>
          <w:szCs w:val="24"/>
          <w:lang w:val="hy-AM"/>
        </w:rPr>
        <w:t>ԿԱՊԱԱՊԿ ՀՄԱԱՊՁԲ 25/01</w:t>
      </w:r>
      <w:r w:rsidR="00BF1194" w:rsidRPr="00A71D81">
        <w:rPr>
          <w:rFonts w:ascii="GHEA Grapalat" w:hAnsi="GHEA Grapalat" w:cs="Sylfaen"/>
          <w:b/>
          <w:lang w:val="hy-AM"/>
        </w:rPr>
        <w:t>ծածկագրով</w:t>
      </w:r>
    </w:p>
    <w:p w:rsidR="00BF1194" w:rsidRPr="00A71D81" w:rsidRDefault="0055152D" w:rsidP="00BF1194">
      <w:pPr>
        <w:pStyle w:val="31"/>
        <w:spacing w:line="240" w:lineRule="auto"/>
        <w:jc w:val="right"/>
        <w:rPr>
          <w:rFonts w:ascii="GHEA Grapalat" w:hAnsi="GHEA Grapalat" w:cs="Arial"/>
          <w:b/>
          <w:lang w:val="hy-AM"/>
        </w:rPr>
      </w:pPr>
      <w:r>
        <w:rPr>
          <w:rFonts w:ascii="GHEA Grapalat" w:hAnsi="GHEA Grapalat" w:cs="Sylfaen"/>
          <w:b/>
          <w:lang w:val="hy-AM"/>
        </w:rPr>
        <w:t>ՀՄԱ</w:t>
      </w:r>
      <w:r w:rsidR="00BF1194" w:rsidRPr="00A71D81">
        <w:rPr>
          <w:rFonts w:ascii="GHEA Grapalat" w:hAnsi="GHEA Grapalat" w:cs="Arial"/>
          <w:b/>
          <w:lang w:val="hy-AM"/>
        </w:rPr>
        <w:t xml:space="preserve"> մրցույթի </w:t>
      </w:r>
      <w:r w:rsidR="00BF1194" w:rsidRPr="00A71D81">
        <w:rPr>
          <w:rFonts w:ascii="GHEA Grapalat" w:hAnsi="GHEA Grapalat" w:cs="Sylfaen"/>
          <w:b/>
          <w:lang w:val="hy-AM"/>
        </w:rPr>
        <w:t>հրավերի</w:t>
      </w: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2929EF" w:rsidP="002929EF">
      <w:pPr>
        <w:pStyle w:val="31"/>
        <w:spacing w:line="240" w:lineRule="auto"/>
        <w:ind w:firstLine="0"/>
        <w:jc w:val="center"/>
        <w:rPr>
          <w:rFonts w:ascii="GHEA Grapalat" w:hAnsi="GHEA Grapalat"/>
          <w:b/>
          <w:lang w:val="hy-AM"/>
        </w:rPr>
      </w:pPr>
      <w:r>
        <w:rPr>
          <w:rFonts w:ascii="GHEA Grapalat" w:hAnsi="GHEA Grapalat"/>
          <w:b/>
          <w:lang w:val="hy-AM"/>
        </w:rPr>
        <w:t>ՁԵՎ</w:t>
      </w:r>
    </w:p>
    <w:p w:rsidR="00BF1194" w:rsidRPr="00A71D81" w:rsidRDefault="00BF1194" w:rsidP="00BF1194">
      <w:pPr>
        <w:ind w:left="360" w:hanging="360"/>
        <w:jc w:val="center"/>
        <w:rPr>
          <w:rFonts w:ascii="GHEA Grapalat" w:eastAsia="GHEA Grapalat" w:hAnsi="GHEA Grapalat" w:cs="GHEA Grapalat"/>
          <w:lang w:val="hy-AM"/>
        </w:rPr>
      </w:pPr>
      <w:r w:rsidRPr="00A71D81">
        <w:rPr>
          <w:rFonts w:ascii="GHEA Grapalat" w:eastAsia="GHEA Grapalat" w:hAnsi="GHEA Grapalat" w:cs="GHEA Grapalat"/>
          <w:lang w:val="hy-AM"/>
        </w:rPr>
        <w:t xml:space="preserve">ԻՐԱԿԱՆ ՇԱՀԱՌՈՒՆԵՐԻ ՎԵՐԱԲԵՐՅԱԼ </w:t>
      </w:r>
      <w:r w:rsidR="002929EF">
        <w:rPr>
          <w:rFonts w:ascii="GHEA Grapalat" w:eastAsia="GHEA Grapalat" w:hAnsi="GHEA Grapalat" w:cs="GHEA Grapalat"/>
          <w:lang w:val="hy-AM"/>
        </w:rPr>
        <w:t>ՀԱՅՏԱՐԱՐԱԳՐԻ</w:t>
      </w:r>
    </w:p>
    <w:p w:rsidR="00BF1194" w:rsidRPr="00A71D81" w:rsidRDefault="00BF1194" w:rsidP="00BF1194">
      <w:pPr>
        <w:ind w:left="360" w:hanging="360"/>
        <w:jc w:val="center"/>
        <w:rPr>
          <w:rFonts w:ascii="GHEA Grapalat" w:eastAsia="GHEA Grapalat" w:hAnsi="GHEA Grapalat" w:cs="GHEA Grapalat"/>
          <w:lang w:val="hy-AM"/>
        </w:rPr>
      </w:pPr>
    </w:p>
    <w:p w:rsidR="00BF1194" w:rsidRPr="00A71D81" w:rsidRDefault="00BF1194" w:rsidP="00BF1194">
      <w:pPr>
        <w:numPr>
          <w:ilvl w:val="0"/>
          <w:numId w:val="28"/>
        </w:numPr>
        <w:pBdr>
          <w:top w:val="nil"/>
          <w:left w:val="nil"/>
          <w:bottom w:val="nil"/>
          <w:right w:val="nil"/>
          <w:between w:val="nil"/>
        </w:pBdr>
        <w:spacing w:after="160" w:line="259" w:lineRule="auto"/>
        <w:rPr>
          <w:rFonts w:ascii="GHEA Grapalat" w:eastAsia="GHEA Grapalat" w:hAnsi="GHEA Grapalat" w:cs="GHEA Grapalat"/>
          <w:b/>
          <w:color w:val="000000"/>
        </w:rPr>
      </w:pPr>
      <w:r w:rsidRPr="00A71D81">
        <w:rPr>
          <w:rFonts w:ascii="GHEA Grapalat" w:eastAsia="GHEA Grapalat" w:hAnsi="GHEA Grapalat" w:cs="GHEA Grapalat"/>
          <w:b/>
          <w:color w:val="000000"/>
        </w:rPr>
        <w:t>Կազմակերպությունը</w:t>
      </w:r>
    </w:p>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Կազմակերպությանտվյալները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F1194" w:rsidRPr="00A71D81" w:rsidTr="003465D8">
        <w:tc>
          <w:tcPr>
            <w:tcW w:w="2836"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6"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Անվանումըլատինատառ</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6"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Պետականգրանցմանհամարը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6"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Գրանցմանօրը, ամիսը, տարին</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6" w:type="dxa"/>
            <w:shd w:val="clear" w:color="auto" w:fill="D9E2F3"/>
            <w:vAlign w:val="center"/>
          </w:tcPr>
          <w:p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Գրանցմանհասցեն</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6" w:type="dxa"/>
            <w:shd w:val="clear" w:color="auto" w:fill="D9E2F3"/>
            <w:vAlign w:val="center"/>
          </w:tcPr>
          <w:p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Գրանցմանպետությունը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6" w:type="dxa"/>
            <w:shd w:val="clear" w:color="auto" w:fill="D9E2F3"/>
            <w:vAlign w:val="center"/>
          </w:tcPr>
          <w:p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Գործադիրմարմնիղեկավարիանունը և ազգանունը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bl>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Հայտարարագիրըներկայացնողանձը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Հայտարարագիրըներկայացնողանձիանունը և ազգանունը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Հայտարարագիրըներկայացնողանձիպաշտոնը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bl>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Հայտարարագրիներկայացումը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Հայտարարագրիստորագրմանօրը, ամիսը, տարին</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Հայտարարագրիէջերիքանակը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lastRenderedPageBreak/>
              <w:t>Հայտարարագիրըներկայացնողանձիստորագրությունը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bl>
    <w:p w:rsidR="00BF1194" w:rsidRPr="00A71D81" w:rsidRDefault="00BF1194" w:rsidP="00BF1194">
      <w:pPr>
        <w:rPr>
          <w:rFonts w:ascii="GHEA Grapalat" w:eastAsia="GHEA Grapalat" w:hAnsi="GHEA Grapalat" w:cs="GHEA Grapalat"/>
        </w:rPr>
      </w:pPr>
    </w:p>
    <w:p w:rsidR="00BF1194" w:rsidRPr="00A71D81" w:rsidRDefault="00BF1194" w:rsidP="00BF1194">
      <w:pPr>
        <w:rPr>
          <w:rFonts w:ascii="GHEA Grapalat" w:eastAsia="GHEA Grapalat" w:hAnsi="GHEA Grapalat" w:cs="GHEA Grapalat"/>
        </w:rPr>
      </w:pPr>
      <w:r w:rsidRPr="00A71D81">
        <w:rPr>
          <w:rFonts w:ascii="GHEA Grapalat" w:hAnsi="GHEA Grapalat"/>
        </w:rPr>
        <w:br w:type="page"/>
      </w:r>
    </w:p>
    <w:p w:rsidR="00BF1194" w:rsidRPr="00A71D81" w:rsidRDefault="00BF1194" w:rsidP="00BF1194">
      <w:pPr>
        <w:numPr>
          <w:ilvl w:val="0"/>
          <w:numId w:val="28"/>
        </w:numPr>
        <w:pBdr>
          <w:top w:val="nil"/>
          <w:left w:val="nil"/>
          <w:bottom w:val="nil"/>
          <w:right w:val="nil"/>
          <w:between w:val="nil"/>
        </w:pBdr>
        <w:spacing w:after="160" w:line="259" w:lineRule="auto"/>
        <w:rPr>
          <w:rFonts w:ascii="GHEA Grapalat" w:eastAsia="GHEA Grapalat" w:hAnsi="GHEA Grapalat" w:cs="GHEA Grapalat"/>
          <w:color w:val="000000"/>
        </w:rPr>
      </w:pPr>
      <w:r w:rsidRPr="00A71D81">
        <w:rPr>
          <w:rFonts w:ascii="GHEA Grapalat" w:eastAsia="GHEA Grapalat" w:hAnsi="GHEA Grapalat" w:cs="GHEA Grapalat"/>
          <w:b/>
          <w:color w:val="000000"/>
        </w:rPr>
        <w:lastRenderedPageBreak/>
        <w:t>Բաժնետոմսերիցուցակմանտվյալները</w:t>
      </w:r>
    </w:p>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Բաժնետոմսերիցուցակմանտվյալները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Ֆոնդայինբորսայիանվանումը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Հղումըբորսայումառկափաստաթղթերին</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bl>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Կազմակերպությունըվերահսկողիրավաբանականանձիտվյալները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Անվանումըլատինատառ</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Պետականգրանցմանհամարը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Գրանցմանօրը, ամիսը, տարին</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Գրանցմանհասցեն</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Գրանցմանպետությունը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Գործադիրմարմնիղեկավարիանունը և ազգանունը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bl>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A71D81">
        <w:rPr>
          <w:rFonts w:ascii="GHEA Grapalat" w:eastAsia="GHEA Grapalat" w:hAnsi="GHEA Grapalat" w:cs="GHEA Grapalat"/>
          <w:i/>
          <w:iCs/>
        </w:rPr>
        <w:t>Վերահսկողությանմակարդակը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F1194" w:rsidRPr="00A71D81" w:rsidTr="003465D8">
        <w:tc>
          <w:tcPr>
            <w:tcW w:w="2836"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Մասնակցությանչափը (%)</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6" w:type="dxa"/>
            <w:shd w:val="clear" w:color="auto" w:fill="D9E2F3"/>
            <w:vAlign w:val="center"/>
          </w:tcPr>
          <w:p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Մասնակցությանտեսակը</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r w:rsidRPr="00A71D81">
              <w:rPr>
                <w:rFonts w:ascii="MS Gothic" w:eastAsia="MS Gothic" w:hAnsi="MS Gothic" w:cs="GHEA Grapalat" w:hint="eastAsia"/>
              </w:rPr>
              <w:t>☐</w:t>
            </w:r>
            <w:r w:rsidRPr="00A71D81">
              <w:rPr>
                <w:rFonts w:ascii="GHEA Grapalat" w:eastAsia="GHEA Grapalat" w:hAnsi="GHEA Grapalat" w:cs="GHEA Grapalat"/>
              </w:rPr>
              <w:tab/>
              <w:t>Ուղղակիմասնակցություն</w:t>
            </w:r>
          </w:p>
          <w:p w:rsidR="00BF1194" w:rsidRPr="00A71D81" w:rsidRDefault="00BF1194" w:rsidP="003465D8">
            <w:pPr>
              <w:spacing w:before="240" w:after="240"/>
              <w:rPr>
                <w:rFonts w:ascii="GHEA Grapalat" w:eastAsia="GHEA Grapalat" w:hAnsi="GHEA Grapalat" w:cs="GHEA Grapalat"/>
              </w:rPr>
            </w:pPr>
            <w:r w:rsidRPr="00A71D81">
              <w:rPr>
                <w:rFonts w:ascii="MS Gothic" w:eastAsia="MS Gothic" w:hAnsi="MS Gothic" w:cs="GHEA Grapalat" w:hint="eastAsia"/>
              </w:rPr>
              <w:t>☐</w:t>
            </w:r>
            <w:r w:rsidRPr="00A71D81">
              <w:rPr>
                <w:rFonts w:ascii="GHEA Grapalat" w:eastAsia="GHEA Grapalat" w:hAnsi="GHEA Grapalat" w:cs="GHEA Grapalat"/>
              </w:rPr>
              <w:tab/>
              <w:t>Անուղղակիմասնակցություն</w:t>
            </w:r>
          </w:p>
        </w:tc>
      </w:tr>
    </w:tbl>
    <w:p w:rsidR="00BF1194" w:rsidRPr="00A71D81" w:rsidRDefault="00BF1194" w:rsidP="00BF1194">
      <w:pPr>
        <w:pBdr>
          <w:top w:val="nil"/>
          <w:left w:val="nil"/>
          <w:bottom w:val="nil"/>
          <w:right w:val="nil"/>
          <w:between w:val="nil"/>
        </w:pBdr>
        <w:spacing w:before="240"/>
        <w:rPr>
          <w:rFonts w:ascii="GHEA Grapalat" w:eastAsia="GHEA Grapalat" w:hAnsi="GHEA Grapalat" w:cs="GHEA Grapalat"/>
        </w:rPr>
      </w:pPr>
      <w:r w:rsidRPr="00A71D81">
        <w:rPr>
          <w:rFonts w:ascii="GHEA Grapalat" w:hAnsi="GHEA Grapalat"/>
        </w:rPr>
        <w:br w:type="page"/>
      </w:r>
    </w:p>
    <w:p w:rsidR="00BF1194" w:rsidRPr="00A71D81"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sidRPr="00A71D81">
        <w:rPr>
          <w:rFonts w:ascii="GHEA Grapalat" w:eastAsia="GHEA Grapalat" w:hAnsi="GHEA Grapalat" w:cs="GHEA Grapalat"/>
          <w:b/>
          <w:color w:val="000000"/>
        </w:rPr>
        <w:lastRenderedPageBreak/>
        <w:t>Պետության, համայնքիկամմիջազգայինկազմակերպությանմասնակցությունը</w:t>
      </w:r>
    </w:p>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Պետությանկամհամայնքիմասնակցությունը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Պետությանանվանումը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Համայնքիանվանումը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Մասնակցությանչափը (%)</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Մասնակցությանտեսակը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Ուղղակիմասնակցություն</w:t>
            </w:r>
          </w:p>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Անուղղակիմասնակցություն</w:t>
            </w:r>
          </w:p>
        </w:tc>
      </w:tr>
    </w:tbl>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Միջազգայինկազմակերպությանմասնակցությունը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Միջազգայինկազմակերպությանանվանումը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Միջազգայինկազմակերպությանանվանումըլատինատառ</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Մասնակցությանչափը (%)</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Մասնակցությանտեսակը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Ուղղակիմասնակցություն</w:t>
            </w:r>
          </w:p>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Անուղղակիմասնակցություն</w:t>
            </w:r>
          </w:p>
        </w:tc>
      </w:tr>
    </w:tbl>
    <w:p w:rsidR="00BF1194" w:rsidRPr="00A71D81" w:rsidRDefault="00BF1194" w:rsidP="00BF1194">
      <w:pPr>
        <w:rPr>
          <w:rFonts w:ascii="GHEA Grapalat" w:eastAsia="GHEA Grapalat" w:hAnsi="GHEA Grapalat" w:cs="GHEA Grapalat"/>
          <w:b/>
        </w:rPr>
      </w:pPr>
      <w:r w:rsidRPr="00A71D81">
        <w:rPr>
          <w:rFonts w:ascii="GHEA Grapalat" w:hAnsi="GHEA Grapalat"/>
        </w:rPr>
        <w:br w:type="page"/>
      </w:r>
    </w:p>
    <w:p w:rsidR="00BF1194" w:rsidRPr="00A71D81"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sidRPr="00A71D81">
        <w:rPr>
          <w:rFonts w:ascii="GHEA Grapalat" w:eastAsia="GHEA Grapalat" w:hAnsi="GHEA Grapalat" w:cs="GHEA Grapalat"/>
          <w:b/>
          <w:color w:val="000000"/>
        </w:rPr>
        <w:lastRenderedPageBreak/>
        <w:t>Իրականշահառուիտվյալները</w:t>
      </w:r>
    </w:p>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Անձիինքնությունըհավաստողտվյալները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F1194" w:rsidRPr="00A71D81" w:rsidTr="003465D8">
        <w:tc>
          <w:tcPr>
            <w:tcW w:w="2836"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Անունը</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6"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Ազգանունը</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6"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Անունը (լատինատառ)</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6"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Ազգանունը (լատինատառ)</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6"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Քաղաքացիությունը</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6"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Ծննդյանօրը, ամիսը, տարին</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bl>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Անձըհաստատողփաստաթուղթը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Փաստաթղթիտեսակը</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Փաստաթղթիհամարը</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Տրամադրմանօրը, ամիսը, տարին</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Տրամադրողմարմինը</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ՀԾՀ կամհամարժեքհամարը</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bl>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Անձիհաշվառմանհասցեն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Պետությունը</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Համայնքը</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Վարչատարածքայինմիավորը</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Փողոցիանվանումը, շենքը (տունը), բնակարանը</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bl>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lastRenderedPageBreak/>
        <w:t>Անձիբնակությանհասցեն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Պետությունը</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Համայնքը</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Վարչատարածքայինմիավորը</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Փողոցիանվանումը, շենքը (տունը), բնակարանը</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bl>
    <w:p w:rsidR="00BF1194" w:rsidRPr="00A71D81" w:rsidRDefault="00BF1194" w:rsidP="00BF1194">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A71D81">
        <w:rPr>
          <w:rFonts w:ascii="GHEA Grapalat" w:eastAsia="GHEA Grapalat" w:hAnsi="GHEA Grapalat" w:cs="GHEA Grapalat"/>
          <w:i/>
          <w:color w:val="000000"/>
        </w:rPr>
        <w:t>Իրականշահառուհանդիսանալուհիմքերը (բացառությամբ` ընդերքօգտագործմանոլորտիհաշվետուկազմակերպությունների)</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F1194" w:rsidRPr="00A71D81" w:rsidTr="003465D8">
        <w:trPr>
          <w:trHeight w:val="924"/>
        </w:trPr>
        <w:tc>
          <w:tcPr>
            <w:tcW w:w="9016" w:type="dxa"/>
            <w:gridSpan w:val="2"/>
            <w:vAlign w:val="center"/>
          </w:tcPr>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w:t>
            </w:r>
            <w:r w:rsidRPr="00A71D81">
              <w:rPr>
                <w:rFonts w:ascii="Cambria Math" w:eastAsia="Cambria Math" w:hAnsi="Cambria Math" w:cs="Cambria Math"/>
              </w:rPr>
              <w:t>․</w:t>
            </w:r>
            <w:r w:rsidRPr="00A71D81">
              <w:rPr>
                <w:rFonts w:ascii="GHEA Grapalat" w:eastAsia="GHEA Grapalat" w:hAnsi="GHEA Grapalat" w:cs="GHEA Grapalat"/>
              </w:rPr>
              <w:t>ուղղակիկամանուղղակիտիրապետում է տվյալիրավաբանականանձի՝ ձայնիիրավունքտվողբաժնեմասերի (բաժնետոմսերի, փայերի) 20 և ավելիտոկոսինկամուղղակիկամանուղղակիկերպովունի 20 և ավելիտոկոսմասնակցությունիրավաբանականանձիկանոնադրականկապիտալում</w:t>
            </w:r>
          </w:p>
        </w:tc>
      </w:tr>
      <w:tr w:rsidR="00BF1194" w:rsidRPr="00A71D81" w:rsidTr="003465D8">
        <w:trPr>
          <w:trHeight w:val="684"/>
        </w:trPr>
        <w:tc>
          <w:tcPr>
            <w:tcW w:w="4508"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Մասնակցությանչափը (%)</w:t>
            </w:r>
          </w:p>
        </w:tc>
        <w:tc>
          <w:tcPr>
            <w:tcW w:w="4508" w:type="dxa"/>
            <w:shd w:val="clear" w:color="auto" w:fill="FFFFFF"/>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rPr>
          <w:trHeight w:val="1282"/>
        </w:trPr>
        <w:tc>
          <w:tcPr>
            <w:tcW w:w="4508"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Մասնակցությանտեսակը</w:t>
            </w:r>
          </w:p>
        </w:tc>
        <w:tc>
          <w:tcPr>
            <w:tcW w:w="4508" w:type="dxa"/>
            <w:vAlign w:val="center"/>
          </w:tcPr>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Ուղղակիմասնակցություն</w:t>
            </w:r>
          </w:p>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Անուղղակիմասնակցություն</w:t>
            </w:r>
          </w:p>
        </w:tc>
      </w:tr>
      <w:tr w:rsidR="00BF1194" w:rsidRPr="00A71D81" w:rsidTr="003465D8">
        <w:tc>
          <w:tcPr>
            <w:tcW w:w="9016" w:type="dxa"/>
            <w:gridSpan w:val="2"/>
            <w:vAlign w:val="center"/>
          </w:tcPr>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բ</w:t>
            </w:r>
            <w:r w:rsidRPr="00A71D81">
              <w:rPr>
                <w:rFonts w:ascii="Cambria Math" w:eastAsia="Cambria Math" w:hAnsi="Cambria Math" w:cs="Cambria Math"/>
              </w:rPr>
              <w:t>․</w:t>
            </w:r>
            <w:r w:rsidRPr="00A71D81">
              <w:rPr>
                <w:rFonts w:ascii="GHEA Grapalat" w:eastAsia="GHEA Grapalat" w:hAnsi="GHEA Grapalat" w:cs="GHEA Grapalat"/>
              </w:rPr>
              <w:t>տվյալիրավաբանականանձինկատմամբիրականացնում է իրական (փաստացի) վերահսկողությունայլմիջոցներով</w:t>
            </w:r>
          </w:p>
        </w:tc>
      </w:tr>
      <w:tr w:rsidR="00BF1194" w:rsidRPr="00A71D81" w:rsidTr="003465D8">
        <w:tc>
          <w:tcPr>
            <w:tcW w:w="9016" w:type="dxa"/>
            <w:gridSpan w:val="2"/>
            <w:vAlign w:val="center"/>
          </w:tcPr>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գ</w:t>
            </w:r>
            <w:r w:rsidRPr="00A71D81">
              <w:rPr>
                <w:rFonts w:ascii="Cambria Math" w:eastAsia="Cambria Math" w:hAnsi="Cambria Math" w:cs="Cambria Math"/>
              </w:rPr>
              <w:t>․</w:t>
            </w:r>
            <w:r w:rsidRPr="00A71D81">
              <w:rPr>
                <w:rFonts w:ascii="GHEA Grapalat" w:eastAsia="GHEA Grapalat" w:hAnsi="GHEA Grapalat" w:cs="GHEA Grapalat"/>
              </w:rPr>
              <w:t>հանդիսանում է տվյալիրավաբանականանձիգործունեությանընդհանուրկամընթացիկղեկավարումնիրականացնողպաշտոնատարանձայնդեպքում, երբառկաչէ «ա» և «բ» կետերիպահանջներինհամապատասխանողֆիզիկականանձ</w:t>
            </w:r>
          </w:p>
        </w:tc>
      </w:tr>
    </w:tbl>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Իրականշահառուհանդիսանալուհիմքերը (ընդերքօգտագործմանոլորտիհաշվետուկազմակերպություններիհամար)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F1194" w:rsidRPr="00A71D81" w:rsidTr="003465D8">
        <w:trPr>
          <w:trHeight w:val="924"/>
        </w:trPr>
        <w:tc>
          <w:tcPr>
            <w:tcW w:w="9016" w:type="dxa"/>
            <w:gridSpan w:val="2"/>
            <w:vAlign w:val="center"/>
          </w:tcPr>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w:t>
            </w:r>
            <w:r w:rsidRPr="00A71D81">
              <w:rPr>
                <w:rFonts w:ascii="Cambria Math" w:eastAsia="Cambria Math" w:hAnsi="Cambria Math" w:cs="Cambria Math"/>
              </w:rPr>
              <w:t>․</w:t>
            </w:r>
            <w:r w:rsidRPr="00A71D81">
              <w:rPr>
                <w:rFonts w:ascii="GHEA Grapalat" w:eastAsia="GHEA Grapalat" w:hAnsi="GHEA Grapalat" w:cs="GHEA Grapalat"/>
              </w:rPr>
              <w:t>ուղղակիկամանուղղակիկերպովտիրապետում է տվյալիրավաբանականանձի` ձայնիիրավունքտվողբաժնեմասերի (բաժնետոմսերի, փայերի) 10 և ավելիտոկոսինկամուղղակիկամանուղղակիկերպովունի 10 և ավելիտոկոսմասնակցությունիրավաբանականանձիկանոնադրականկապիտալ</w:t>
            </w:r>
            <w:r w:rsidRPr="00A71D81">
              <w:rPr>
                <w:rFonts w:ascii="GHEA Grapalat" w:eastAsia="GHEA Grapalat" w:hAnsi="GHEA Grapalat" w:cs="GHEA Grapalat"/>
              </w:rPr>
              <w:lastRenderedPageBreak/>
              <w:t>ում</w:t>
            </w:r>
          </w:p>
        </w:tc>
      </w:tr>
      <w:tr w:rsidR="00BF1194" w:rsidRPr="00A71D81" w:rsidTr="003465D8">
        <w:trPr>
          <w:trHeight w:val="684"/>
        </w:trPr>
        <w:tc>
          <w:tcPr>
            <w:tcW w:w="4508"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lastRenderedPageBreak/>
              <w:t>Մասնակցությանչափը (%)</w:t>
            </w:r>
          </w:p>
        </w:tc>
        <w:tc>
          <w:tcPr>
            <w:tcW w:w="4508" w:type="dxa"/>
            <w:shd w:val="clear" w:color="auto" w:fill="auto"/>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rPr>
          <w:trHeight w:val="1282"/>
        </w:trPr>
        <w:tc>
          <w:tcPr>
            <w:tcW w:w="4508"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Մասնակցությանտեսակը</w:t>
            </w:r>
          </w:p>
        </w:tc>
        <w:tc>
          <w:tcPr>
            <w:tcW w:w="4508" w:type="dxa"/>
            <w:vAlign w:val="center"/>
          </w:tcPr>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Ուղղակիմասնակցություն</w:t>
            </w:r>
          </w:p>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Անուղղակիմասնակցություն</w:t>
            </w:r>
          </w:p>
        </w:tc>
      </w:tr>
      <w:tr w:rsidR="00BF1194" w:rsidRPr="00A71D81" w:rsidTr="003465D8">
        <w:tc>
          <w:tcPr>
            <w:tcW w:w="9016" w:type="dxa"/>
            <w:gridSpan w:val="2"/>
            <w:vAlign w:val="center"/>
          </w:tcPr>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բ</w:t>
            </w:r>
            <w:r w:rsidRPr="00A71D81">
              <w:rPr>
                <w:rFonts w:ascii="Cambria Math" w:eastAsia="Cambria Math" w:hAnsi="Cambria Math" w:cs="Cambria Math"/>
              </w:rPr>
              <w:t>․</w:t>
            </w:r>
            <w:r w:rsidRPr="00A71D81">
              <w:rPr>
                <w:rFonts w:ascii="GHEA Grapalat" w:eastAsia="GHEA Grapalat" w:hAnsi="GHEA Grapalat" w:cs="GHEA Grapalat"/>
              </w:rPr>
              <w:t>իրավունքունինշանակելուկամհեռացնելուիրավաբանականանձիկառավարմանմարմիններիանդամներիմեծամասնությանը</w:t>
            </w:r>
          </w:p>
        </w:tc>
      </w:tr>
      <w:tr w:rsidR="00BF1194" w:rsidRPr="00A71D81" w:rsidTr="003465D8">
        <w:tc>
          <w:tcPr>
            <w:tcW w:w="9016" w:type="dxa"/>
            <w:gridSpan w:val="2"/>
            <w:vAlign w:val="center"/>
          </w:tcPr>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գ</w:t>
            </w:r>
            <w:r w:rsidRPr="00A71D81">
              <w:rPr>
                <w:rFonts w:ascii="Cambria Math" w:eastAsia="Cambria Math" w:hAnsi="Cambria Math" w:cs="Cambria Math"/>
              </w:rPr>
              <w:t>․</w:t>
            </w:r>
            <w:r w:rsidRPr="00A71D81">
              <w:rPr>
                <w:rFonts w:ascii="GHEA Grapalat" w:eastAsia="GHEA Grapalat" w:hAnsi="GHEA Grapalat" w:cs="GHEA Grapalat"/>
              </w:rPr>
              <w:t>իրավաբանականանձիցանհատույցստացել է հաշվետուտարվաննախորդողտարվաընթացքումտվյալիրավաբանականանձիստացածշահույթիառնվազն 15 տոկոսիչափովօգուտ</w:t>
            </w:r>
          </w:p>
        </w:tc>
      </w:tr>
      <w:tr w:rsidR="00BF1194" w:rsidRPr="00A71D81" w:rsidTr="003465D8">
        <w:tc>
          <w:tcPr>
            <w:tcW w:w="9016" w:type="dxa"/>
            <w:gridSpan w:val="2"/>
            <w:vAlign w:val="center"/>
          </w:tcPr>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դ</w:t>
            </w:r>
            <w:r w:rsidRPr="00A71D81">
              <w:rPr>
                <w:rFonts w:ascii="Cambria Math" w:eastAsia="Cambria Math" w:hAnsi="Cambria Math" w:cs="Cambria Math"/>
              </w:rPr>
              <w:t>․</w:t>
            </w:r>
            <w:r w:rsidRPr="00A71D81">
              <w:rPr>
                <w:rFonts w:ascii="GHEA Grapalat" w:eastAsia="GHEA Grapalat" w:hAnsi="GHEA Grapalat" w:cs="GHEA Grapalat"/>
              </w:rPr>
              <w:t>իրավաբանականանձինկատմամբիրականացնում է իրական (փաստացի) վերահսկողությունայլմիջոցներով</w:t>
            </w:r>
          </w:p>
        </w:tc>
      </w:tr>
      <w:tr w:rsidR="00BF1194" w:rsidRPr="00A71D81" w:rsidTr="003465D8">
        <w:tc>
          <w:tcPr>
            <w:tcW w:w="9016" w:type="dxa"/>
            <w:gridSpan w:val="2"/>
            <w:vAlign w:val="center"/>
          </w:tcPr>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ե</w:t>
            </w:r>
            <w:r w:rsidRPr="00A71D81">
              <w:rPr>
                <w:rFonts w:ascii="Cambria Math" w:eastAsia="Cambria Math" w:hAnsi="Cambria Math" w:cs="Cambria Math"/>
              </w:rPr>
              <w:t>․</w:t>
            </w:r>
            <w:r w:rsidRPr="00A71D81">
              <w:rPr>
                <w:rFonts w:ascii="GHEA Grapalat" w:eastAsia="GHEA Grapalat" w:hAnsi="GHEA Grapalat" w:cs="GHEA Grapalat"/>
              </w:rPr>
              <w:t>հանդիսանում է տվյալիրավաբանականանձիգործունեությանընդհանուրկամընթացիկղեկավարումնիրականացնողպաշտոնատարանձայնդեպքում, երբառկաչէ «ա»-«դ» կետերիպահանջներինհամապատասխանողֆիզիկականանձ</w:t>
            </w:r>
          </w:p>
        </w:tc>
      </w:tr>
    </w:tbl>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Իրականշահառուիկարգավիճակիվերաբերյալտեղեկությունները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Իրականշահառուդառնալուօրը, ամիսը, տարին</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Կազմակերպությաննկատմամբվերահսկողությանիրականացումը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Առանձին</w:t>
            </w:r>
          </w:p>
          <w:p w:rsidR="00BF1194" w:rsidRPr="00A71D81" w:rsidRDefault="00BF1194" w:rsidP="003465D8">
            <w:pPr>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Փոխկապակցվածանձանցհետհամատեղ</w:t>
            </w: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Ընդերքօգտագործմանոլորտիհաշվետուկազմակերպությանիրականշահառունհանդիսանում է պաշտոնատարանձկամնրաընտանիքիանդամ</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Այո</w:t>
            </w:r>
          </w:p>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Ոչ</w:t>
            </w:r>
          </w:p>
        </w:tc>
      </w:tr>
    </w:tbl>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Իրականշահառուիկոնտակտայինտվյալները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lastRenderedPageBreak/>
              <w:t>Էլ</w:t>
            </w:r>
            <w:r w:rsidRPr="00A71D81">
              <w:rPr>
                <w:rFonts w:ascii="Cambria Math" w:eastAsia="Cambria Math" w:hAnsi="Cambria Math" w:cs="Cambria Math"/>
                <w:color w:val="000000"/>
              </w:rPr>
              <w:t>․</w:t>
            </w:r>
            <w:r w:rsidRPr="00A71D81">
              <w:rPr>
                <w:rFonts w:ascii="GHEA Grapalat" w:eastAsia="GHEA Grapalat" w:hAnsi="GHEA Grapalat" w:cs="GHEA Grapalat"/>
                <w:color w:val="000000"/>
              </w:rPr>
              <w:t>փոստիհասցեն</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Հեռախոսահամարը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bl>
    <w:p w:rsidR="00BF1194" w:rsidRPr="00A71D81" w:rsidRDefault="00BF1194" w:rsidP="00BF1194">
      <w:pPr>
        <w:pBdr>
          <w:top w:val="nil"/>
          <w:left w:val="nil"/>
          <w:bottom w:val="nil"/>
          <w:right w:val="nil"/>
          <w:between w:val="nil"/>
        </w:pBdr>
        <w:ind w:left="792"/>
        <w:rPr>
          <w:rFonts w:ascii="GHEA Grapalat" w:eastAsia="GHEA Grapalat" w:hAnsi="GHEA Grapalat" w:cs="GHEA Grapalat"/>
          <w:i/>
          <w:color w:val="000000"/>
        </w:rPr>
      </w:pPr>
      <w:r w:rsidRPr="00A71D81">
        <w:rPr>
          <w:rFonts w:ascii="GHEA Grapalat" w:hAnsi="GHEA Grapalat"/>
        </w:rPr>
        <w:br w:type="page"/>
      </w:r>
    </w:p>
    <w:p w:rsidR="00BF1194" w:rsidRPr="00A71D81"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sidRPr="00A71D81">
        <w:rPr>
          <w:rFonts w:ascii="GHEA Grapalat" w:eastAsia="GHEA Grapalat" w:hAnsi="GHEA Grapalat" w:cs="GHEA Grapalat"/>
          <w:b/>
          <w:color w:val="000000"/>
        </w:rPr>
        <w:lastRenderedPageBreak/>
        <w:t>Միջանկյալիրավաբանականանձինք</w:t>
      </w:r>
    </w:p>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Կազմակերպությանտվյալները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Անվանումըլատինատառ</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Պետականգրանցմանհամարը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Գրանցմանօրը, ամիսը, տարին</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Գրանցմանհասցեն</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Գրանցմանպետությունը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Գործադիրմարմնիղեկավարիանունը և ազգանունը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bl>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Իրականշահառուիտվյալները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F1194" w:rsidRPr="00A71D81" w:rsidTr="003465D8">
        <w:trPr>
          <w:trHeight w:val="853"/>
        </w:trPr>
        <w:tc>
          <w:tcPr>
            <w:tcW w:w="2835" w:type="dxa"/>
            <w:vMerge w:val="restart"/>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Իրականշահառու(ներ)ի անունը և ազգանունը, ումհամարկազմակերպությունըհանդիսանում է միջանկյալիրավաբանականանձ</w:t>
            </w:r>
          </w:p>
        </w:tc>
        <w:tc>
          <w:tcPr>
            <w:tcW w:w="6180" w:type="dxa"/>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rPr>
          <w:trHeight w:val="850"/>
        </w:trPr>
        <w:tc>
          <w:tcPr>
            <w:tcW w:w="2835" w:type="dxa"/>
            <w:vMerge/>
            <w:shd w:val="clear" w:color="auto" w:fill="D9E2F3"/>
            <w:vAlign w:val="center"/>
          </w:tcPr>
          <w:p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rPr>
          <w:trHeight w:val="850"/>
        </w:trPr>
        <w:tc>
          <w:tcPr>
            <w:tcW w:w="2835" w:type="dxa"/>
            <w:vMerge/>
            <w:shd w:val="clear" w:color="auto" w:fill="D9E2F3"/>
            <w:vAlign w:val="center"/>
          </w:tcPr>
          <w:p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rPr>
          <w:trHeight w:val="850"/>
        </w:trPr>
        <w:tc>
          <w:tcPr>
            <w:tcW w:w="2835" w:type="dxa"/>
            <w:vMerge/>
            <w:shd w:val="clear" w:color="auto" w:fill="D9E2F3"/>
            <w:vAlign w:val="center"/>
          </w:tcPr>
          <w:p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rPr>
          <w:trHeight w:val="850"/>
        </w:trPr>
        <w:tc>
          <w:tcPr>
            <w:tcW w:w="2835" w:type="dxa"/>
            <w:vMerge/>
            <w:shd w:val="clear" w:color="auto" w:fill="D9E2F3"/>
            <w:vAlign w:val="center"/>
          </w:tcPr>
          <w:p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BF1194" w:rsidRPr="00A71D81" w:rsidRDefault="00BF1194" w:rsidP="003465D8">
            <w:pPr>
              <w:spacing w:before="240" w:after="240"/>
              <w:rPr>
                <w:rFonts w:ascii="GHEA Grapalat" w:eastAsia="GHEA Grapalat" w:hAnsi="GHEA Grapalat" w:cs="GHEA Grapalat"/>
              </w:rPr>
            </w:pPr>
          </w:p>
        </w:tc>
      </w:tr>
    </w:tbl>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sidRPr="00A71D81">
        <w:rPr>
          <w:rFonts w:ascii="GHEA Grapalat" w:eastAsia="GHEA Grapalat" w:hAnsi="GHEA Grapalat" w:cs="GHEA Grapalat"/>
          <w:i/>
        </w:rPr>
        <w:t>Միջանկյալիրավաբանականանձիբաժնետոմսերիցուցակմանտվյալները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Ֆոնդայինբորսայիանվանումը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Հղումըբորսայումառկափաստաթղթերին</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bl>
    <w:p w:rsidR="00BF1194" w:rsidRPr="00A71D81" w:rsidRDefault="00BF1194" w:rsidP="00BF1194">
      <w:pPr>
        <w:pBdr>
          <w:top w:val="nil"/>
          <w:left w:val="nil"/>
          <w:bottom w:val="nil"/>
          <w:right w:val="nil"/>
          <w:between w:val="nil"/>
        </w:pBdr>
        <w:spacing w:before="240"/>
        <w:rPr>
          <w:rFonts w:ascii="GHEA Grapalat" w:eastAsia="GHEA Grapalat" w:hAnsi="GHEA Grapalat" w:cs="GHEA Grapalat"/>
          <w:i/>
        </w:rPr>
      </w:pPr>
      <w:r w:rsidRPr="00A71D81">
        <w:rPr>
          <w:rFonts w:ascii="GHEA Grapalat" w:eastAsia="GHEA Grapalat" w:hAnsi="GHEA Grapalat" w:cs="GHEA Grapalat"/>
          <w:i/>
        </w:rPr>
        <w:br w:type="page"/>
      </w:r>
    </w:p>
    <w:p w:rsidR="00BF1194" w:rsidRPr="00A71D81"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sidRPr="00A71D81">
        <w:rPr>
          <w:rFonts w:ascii="GHEA Grapalat" w:eastAsia="GHEA Grapalat" w:hAnsi="GHEA Grapalat" w:cs="GHEA Grapalat"/>
          <w:b/>
          <w:color w:val="000000"/>
        </w:rPr>
        <w:lastRenderedPageBreak/>
        <w:t>Լրացուցիչնշումներ</w:t>
      </w:r>
    </w:p>
    <w:p w:rsidR="00BF1194" w:rsidRPr="00A71D81" w:rsidRDefault="00BF1194" w:rsidP="00BF1194">
      <w:pPr>
        <w:pBdr>
          <w:top w:val="nil"/>
          <w:left w:val="nil"/>
          <w:bottom w:val="nil"/>
          <w:right w:val="nil"/>
          <w:between w:val="nil"/>
        </w:pBdr>
        <w:rPr>
          <w:rFonts w:ascii="GHEA Grapalat" w:eastAsia="GHEA Grapalat" w:hAnsi="GHEA Grapalat" w:cs="GHEA Grapalat"/>
          <w:b/>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016"/>
      </w:tblGrid>
      <w:tr w:rsidR="003465D8" w:rsidRPr="00A71D81" w:rsidTr="003465D8">
        <w:tc>
          <w:tcPr>
            <w:tcW w:w="9016" w:type="dxa"/>
            <w:shd w:val="clear" w:color="auto" w:fill="DEEAF6"/>
          </w:tcPr>
          <w:p w:rsidR="00BF1194" w:rsidRPr="00A71D81" w:rsidRDefault="00BF1194" w:rsidP="003465D8">
            <w:pPr>
              <w:spacing w:before="240" w:after="160" w:line="259" w:lineRule="auto"/>
              <w:rPr>
                <w:rFonts w:ascii="GHEA Grapalat" w:eastAsia="GHEA Grapalat" w:hAnsi="GHEA Grapalat" w:cs="GHEA Grapalat"/>
                <w:i/>
                <w:color w:val="000000"/>
              </w:rPr>
            </w:pPr>
            <w:r w:rsidRPr="00A71D81">
              <w:rPr>
                <w:rFonts w:ascii="GHEA Grapalat" w:eastAsia="GHEA Grapalat" w:hAnsi="GHEA Grapalat" w:cs="GHEA Grapalat"/>
                <w:i/>
                <w:color w:val="000000"/>
              </w:rPr>
              <w:t>Լրացուցիչտեղեկություններկամհավելյալպարզաբանումներ, որոնքառնչվումենհայտարարագրումլրացվածկամլրացմանենթակատվյալներին</w:t>
            </w:r>
          </w:p>
        </w:tc>
      </w:tr>
      <w:tr w:rsidR="003465D8" w:rsidRPr="00A71D81" w:rsidTr="003465D8">
        <w:trPr>
          <w:trHeight w:val="10187"/>
        </w:trPr>
        <w:tc>
          <w:tcPr>
            <w:tcW w:w="9016" w:type="dxa"/>
            <w:shd w:val="clear" w:color="auto" w:fill="auto"/>
          </w:tcPr>
          <w:p w:rsidR="00BF1194" w:rsidRPr="00A71D81" w:rsidRDefault="00BF1194" w:rsidP="003465D8">
            <w:pPr>
              <w:rPr>
                <w:rFonts w:ascii="GHEA Grapalat" w:eastAsia="GHEA Grapalat" w:hAnsi="GHEA Grapalat" w:cs="GHEA Grapalat"/>
                <w:b/>
                <w:color w:val="000000"/>
              </w:rPr>
            </w:pPr>
          </w:p>
        </w:tc>
      </w:tr>
    </w:tbl>
    <w:p w:rsidR="00BF1194" w:rsidRPr="00A71D81" w:rsidRDefault="00BF1194" w:rsidP="00BF1194">
      <w:pPr>
        <w:pBdr>
          <w:top w:val="nil"/>
          <w:left w:val="nil"/>
          <w:bottom w:val="nil"/>
          <w:right w:val="nil"/>
          <w:between w:val="nil"/>
        </w:pBdr>
        <w:rPr>
          <w:rFonts w:ascii="GHEA Grapalat" w:eastAsia="GHEA Grapalat" w:hAnsi="GHEA Grapalat" w:cs="GHEA Grapalat"/>
          <w:b/>
          <w:color w:val="000000"/>
        </w:rPr>
      </w:pPr>
    </w:p>
    <w:p w:rsidR="00BF1194" w:rsidRPr="00A71D81" w:rsidRDefault="00BF1194" w:rsidP="00BF1194">
      <w:pPr>
        <w:pStyle w:val="31"/>
        <w:spacing w:line="240" w:lineRule="auto"/>
        <w:jc w:val="right"/>
        <w:rPr>
          <w:rFonts w:ascii="GHEA Grapalat" w:hAnsi="GHEA Grapalat" w:cs="Arial"/>
          <w:b/>
        </w:rPr>
      </w:pPr>
    </w:p>
    <w:p w:rsidR="00BF1194" w:rsidRPr="00A71D81" w:rsidRDefault="00BF1194" w:rsidP="00BF1194">
      <w:pPr>
        <w:pStyle w:val="31"/>
        <w:spacing w:line="240" w:lineRule="auto"/>
        <w:ind w:firstLine="0"/>
        <w:jc w:val="left"/>
        <w:rPr>
          <w:rFonts w:ascii="GHEA Grapalat" w:hAnsi="GHEA Grapalat"/>
          <w:i/>
          <w:sz w:val="16"/>
          <w:szCs w:val="16"/>
          <w:lang w:val="hy-AM"/>
        </w:rPr>
      </w:pPr>
    </w:p>
    <w:p w:rsidR="00BF1194" w:rsidRPr="00A71D81" w:rsidRDefault="00BF1194" w:rsidP="00BF1194">
      <w:pPr>
        <w:pStyle w:val="31"/>
        <w:spacing w:line="240" w:lineRule="auto"/>
        <w:ind w:firstLine="0"/>
        <w:jc w:val="left"/>
        <w:rPr>
          <w:rFonts w:ascii="GHEA Grapalat" w:hAnsi="GHEA Grapalat"/>
          <w:i/>
          <w:sz w:val="16"/>
          <w:szCs w:val="16"/>
          <w:lang w:val="hy-AM"/>
        </w:rPr>
      </w:pPr>
    </w:p>
    <w:p w:rsidR="00BF1194" w:rsidRPr="00A71D81" w:rsidRDefault="00BF1194" w:rsidP="00BF1194">
      <w:pPr>
        <w:pStyle w:val="31"/>
        <w:spacing w:line="240" w:lineRule="auto"/>
        <w:ind w:firstLine="0"/>
        <w:jc w:val="left"/>
        <w:rPr>
          <w:rFonts w:ascii="GHEA Grapalat" w:hAnsi="GHEA Grapalat"/>
          <w:i/>
          <w:sz w:val="16"/>
          <w:szCs w:val="16"/>
          <w:lang w:val="hy-AM"/>
        </w:rPr>
      </w:pPr>
    </w:p>
    <w:p w:rsidR="00BF1194" w:rsidRPr="00A71D81" w:rsidRDefault="00BF1194" w:rsidP="00BF1194">
      <w:pPr>
        <w:pStyle w:val="31"/>
        <w:spacing w:line="240" w:lineRule="auto"/>
        <w:ind w:firstLine="0"/>
        <w:jc w:val="left"/>
        <w:rPr>
          <w:rFonts w:ascii="GHEA Grapalat" w:hAnsi="GHEA Grapalat"/>
          <w:i/>
          <w:sz w:val="16"/>
          <w:szCs w:val="16"/>
          <w:lang w:val="hy-AM"/>
        </w:rPr>
      </w:pPr>
    </w:p>
    <w:p w:rsidR="00BF1194" w:rsidRPr="00A71D81" w:rsidRDefault="00BF1194" w:rsidP="00BF1194">
      <w:pPr>
        <w:pStyle w:val="31"/>
        <w:spacing w:line="240" w:lineRule="auto"/>
        <w:ind w:firstLine="0"/>
        <w:jc w:val="left"/>
        <w:rPr>
          <w:rFonts w:ascii="GHEA Grapalat" w:hAnsi="GHEA Grapalat"/>
          <w:b/>
          <w:lang w:val="hy-AM"/>
        </w:rPr>
      </w:pPr>
    </w:p>
    <w:p w:rsidR="00BF1194" w:rsidRPr="00A71D81" w:rsidRDefault="00BF1194" w:rsidP="00BF1194">
      <w:pPr>
        <w:pStyle w:val="31"/>
        <w:spacing w:line="240" w:lineRule="auto"/>
        <w:ind w:firstLine="0"/>
        <w:jc w:val="left"/>
        <w:rPr>
          <w:rFonts w:ascii="GHEA Grapalat" w:hAnsi="GHEA Grapalat"/>
          <w:b/>
          <w:lang w:val="hy-AM"/>
        </w:rPr>
      </w:pPr>
    </w:p>
    <w:p w:rsidR="00BF1194" w:rsidRPr="00A71D81" w:rsidRDefault="00BF1194" w:rsidP="00BF1194">
      <w:pPr>
        <w:pStyle w:val="31"/>
        <w:spacing w:line="240" w:lineRule="auto"/>
        <w:ind w:firstLine="0"/>
        <w:jc w:val="left"/>
        <w:rPr>
          <w:rFonts w:ascii="GHEA Grapalat" w:hAnsi="GHEA Grapalat"/>
          <w:b/>
          <w:lang w:val="hy-AM"/>
        </w:rPr>
      </w:pPr>
    </w:p>
    <w:p w:rsidR="00BF1194" w:rsidRPr="00A71D81" w:rsidRDefault="00BF1194" w:rsidP="00BF1194">
      <w:pPr>
        <w:pStyle w:val="31"/>
        <w:spacing w:line="240" w:lineRule="auto"/>
        <w:ind w:firstLine="0"/>
        <w:jc w:val="left"/>
        <w:rPr>
          <w:rFonts w:ascii="GHEA Grapalat" w:hAnsi="GHEA Grapalat"/>
          <w:b/>
          <w:lang w:val="hy-AM"/>
        </w:rPr>
      </w:pPr>
    </w:p>
    <w:p w:rsidR="00BF1194" w:rsidRPr="00A71D81" w:rsidRDefault="00BF1194" w:rsidP="00BF1194">
      <w:pPr>
        <w:spacing w:line="360" w:lineRule="auto"/>
        <w:jc w:val="center"/>
        <w:rPr>
          <w:rFonts w:ascii="GHEA Grapalat" w:eastAsia="GHEA Grapalat" w:hAnsi="GHEA Grapalat" w:cs="GHEA Grapalat"/>
          <w:b/>
        </w:rPr>
      </w:pPr>
    </w:p>
    <w:p w:rsidR="00BF1194" w:rsidRPr="00A71D81" w:rsidRDefault="00BF1194" w:rsidP="00BF1194">
      <w:pPr>
        <w:spacing w:line="360" w:lineRule="auto"/>
        <w:jc w:val="center"/>
        <w:rPr>
          <w:rFonts w:ascii="GHEA Grapalat" w:eastAsia="GHEA Grapalat" w:hAnsi="GHEA Grapalat" w:cs="GHEA Grapalat"/>
          <w:b/>
        </w:rPr>
      </w:pPr>
    </w:p>
    <w:p w:rsidR="00BF1194" w:rsidRPr="00A71D81" w:rsidRDefault="00BF1194" w:rsidP="00BF1194">
      <w:pPr>
        <w:spacing w:line="360" w:lineRule="auto"/>
        <w:jc w:val="center"/>
        <w:rPr>
          <w:rFonts w:ascii="GHEA Grapalat" w:eastAsia="GHEA Grapalat" w:hAnsi="GHEA Grapalat" w:cs="GHEA Grapalat"/>
          <w:b/>
        </w:rPr>
      </w:pPr>
      <w:r w:rsidRPr="00A71D81">
        <w:rPr>
          <w:rFonts w:ascii="GHEA Grapalat" w:eastAsia="GHEA Grapalat" w:hAnsi="GHEA Grapalat" w:cs="GHEA Grapalat"/>
          <w:b/>
        </w:rPr>
        <w:lastRenderedPageBreak/>
        <w:t>I. Հայտարարագրիլրացմանկարգը</w:t>
      </w:r>
    </w:p>
    <w:p w:rsidR="00BF1194" w:rsidRPr="00A71D81" w:rsidRDefault="00BF1194" w:rsidP="00BF1194">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Հայտարարագրի 1-ին բաժնում (Կազմակերպությունը) լրացվումենհայտարարագիրներկայացնողիրավաբանականանձի (այսուհետ՝ Կազմակերպություն) տվյալները։ Այսբաժնումենթաբաժիններըլրացվումենհետևյալկանոններով</w:t>
      </w:r>
      <w:r w:rsidRPr="00A71D81">
        <w:rPr>
          <w:rFonts w:ascii="Cambria Math" w:eastAsia="GHEA Grapalat" w:hAnsi="Cambria Math" w:cs="GHEA Grapalat"/>
          <w:color w:val="000000"/>
        </w:rPr>
        <w:t>․</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«Կազմակերպությանտվյալները» ենթաբաժնումլրացվումենԿազմակերպությանանվանումը (այդթվում՝ լատինատառ) և պետականգրանցմանտվյալները՝ ներառյալնշումկազմակերպաիրավականձևիմասին.</w:t>
      </w:r>
    </w:p>
    <w:p w:rsidR="00BF1194" w:rsidRPr="00A71D81" w:rsidRDefault="00BF1194" w:rsidP="00BF1194">
      <w:pPr>
        <w:numPr>
          <w:ilvl w:val="1"/>
          <w:numId w:val="29"/>
        </w:numP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 xml:space="preserve">«Հայտարարագիրըներկայացնողանձը» ենթաբաժնումլրացվում է այնֆիզիկականանձիտվյալներըովստորագրում է </w:t>
      </w:r>
      <w:r w:rsidRPr="00A71D81">
        <w:rPr>
          <w:rFonts w:ascii="GHEA Grapalat" w:eastAsia="GHEA Grapalat" w:hAnsi="GHEA Grapalat" w:cs="GHEA Grapalat"/>
          <w:lang w:val="hy-AM"/>
        </w:rPr>
        <w:t xml:space="preserve">սույն ընթացակարգի </w:t>
      </w:r>
      <w:r w:rsidRPr="00A71D81">
        <w:rPr>
          <w:rFonts w:ascii="GHEA Grapalat" w:eastAsia="GHEA Grapalat" w:hAnsi="GHEA Grapalat" w:cs="GHEA Grapalat"/>
        </w:rPr>
        <w:t>հայտումներառվողփաստաթղթերը.</w:t>
      </w:r>
    </w:p>
    <w:p w:rsidR="00BF1194" w:rsidRPr="00A71D81" w:rsidRDefault="00BF1194" w:rsidP="00BF1194">
      <w:pPr>
        <w:numPr>
          <w:ilvl w:val="1"/>
          <w:numId w:val="29"/>
        </w:numP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«Հայտարարագրիներկայացումը» ենթաբաժնումլրացվումենհայտարարագրիստորագրմանօրը, ամիսը, տարին, հայտարարագրիէջերիքանակը, ինչպեսնաևդրվում է հայտարարագիրըներկայացնողանձիստորագրությունը:</w:t>
      </w:r>
    </w:p>
    <w:p w:rsidR="00BF1194" w:rsidRPr="00A71D81" w:rsidRDefault="00BF1194" w:rsidP="00BF1194">
      <w:pPr>
        <w:spacing w:line="276" w:lineRule="auto"/>
        <w:ind w:firstLine="567"/>
        <w:jc w:val="both"/>
        <w:rPr>
          <w:rFonts w:ascii="GHEA Grapalat" w:eastAsia="GHEA Grapalat" w:hAnsi="GHEA Grapalat" w:cs="GHEA Grapalat"/>
        </w:rPr>
      </w:pPr>
    </w:p>
    <w:p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Հայտարարագրի</w:t>
      </w:r>
      <w:r w:rsidRPr="00A71D81">
        <w:rPr>
          <w:rFonts w:ascii="GHEA Grapalat" w:eastAsia="GHEA Grapalat" w:hAnsi="GHEA Grapalat" w:cs="GHEA Grapalat"/>
          <w:color w:val="000000"/>
        </w:rPr>
        <w:t xml:space="preserve"> 2-րդ բաժինը (Բաժնետոմսերիցուցակմանտվյալները)լրացվում է, եթեԿազմակերպությանկամԿազմակերպություն</w:t>
      </w:r>
      <w:r w:rsidRPr="00A71D81">
        <w:rPr>
          <w:rFonts w:ascii="GHEA Grapalat" w:eastAsia="GHEA Grapalat" w:hAnsi="GHEA Grapalat" w:cs="GHEA Grapalat"/>
        </w:rPr>
        <w:t>ն</w:t>
      </w:r>
      <w:r w:rsidRPr="00A71D81">
        <w:rPr>
          <w:rFonts w:ascii="GHEA Grapalat" w:eastAsia="GHEA Grapalat" w:hAnsi="GHEA Grapalat" w:cs="GHEA Grapalat"/>
          <w:color w:val="000000"/>
        </w:rPr>
        <w:t>ամբողջությամբվերահսկողայլիրավաբանականանձիբաժնետոմսերըցուցակվածենՀայաստանիՀանրապետությանարդարադատությաննախարարիկողմիցհաստատված՝ իրականշահառուներիհամարժեքբացահայտմանչափանիշներովկարգավորվողշուկաներիցանկումներառվածշուկայում։ Նշվածչափանիշներինհամապատասխանելուդեպքում</w:t>
      </w:r>
      <w:r w:rsidRPr="00A71D81">
        <w:rPr>
          <w:rFonts w:ascii="GHEA Grapalat" w:eastAsia="GHEA Grapalat" w:hAnsi="GHEA Grapalat" w:cs="GHEA Grapalat"/>
        </w:rPr>
        <w:t>այս</w:t>
      </w:r>
      <w:r w:rsidRPr="00A71D81">
        <w:rPr>
          <w:rFonts w:ascii="GHEA Grapalat" w:eastAsia="GHEA Grapalat" w:hAnsi="GHEA Grapalat" w:cs="GHEA Grapalat"/>
          <w:color w:val="000000"/>
        </w:rPr>
        <w:t>բաժինըլրացվում է Կազմակերպությանկամ</w:t>
      </w:r>
      <w:r w:rsidRPr="00A71D81">
        <w:rPr>
          <w:rFonts w:ascii="GHEA Grapalat" w:eastAsia="GHEA Grapalat" w:hAnsi="GHEA Grapalat" w:cs="GHEA Grapalat"/>
        </w:rPr>
        <w:t>Կազմակերպությունն</w:t>
      </w:r>
      <w:r w:rsidRPr="00A71D81">
        <w:rPr>
          <w:rFonts w:ascii="GHEA Grapalat" w:eastAsia="GHEA Grapalat" w:hAnsi="GHEA Grapalat" w:cs="GHEA Grapalat"/>
          <w:color w:val="000000"/>
        </w:rPr>
        <w:t xml:space="preserve">ամբողջությամբվերահսկողայլիրավաբանականանձիհամար։ </w:t>
      </w:r>
      <w:r w:rsidRPr="00A71D81">
        <w:rPr>
          <w:rFonts w:ascii="GHEA Grapalat" w:eastAsia="GHEA Grapalat" w:hAnsi="GHEA Grapalat" w:cs="GHEA Grapalat"/>
        </w:rPr>
        <w:t xml:space="preserve">Այսբաժինըլրացնելուդեպքումհայտարարագրիհաջորդբաժիններըենթակաչենլրացման, բացառությամբ 5-րդ բաժնի, որըլրացվում է, եթեԿազմակերպություննամբողջությամբվերահսկողիրավաբանականանձըԿազմակերպությանկանոնադրականկապիտալումունիանուղղակիմասնակցություն։ </w:t>
      </w:r>
      <w:r w:rsidRPr="00A71D81">
        <w:rPr>
          <w:rFonts w:ascii="GHEA Grapalat" w:eastAsia="GHEA Grapalat" w:hAnsi="GHEA Grapalat" w:cs="GHEA Grapalat"/>
          <w:color w:val="000000"/>
        </w:rPr>
        <w:t>Այսբաժնումենթաբաժիններըլրացվումենհետևյալկանոններով</w:t>
      </w:r>
      <w:r w:rsidRPr="00A71D81">
        <w:rPr>
          <w:rFonts w:ascii="Cambria Math" w:eastAsia="GHEA Grapalat" w:hAnsi="Cambria Math" w:cs="GHEA Grapalat"/>
          <w:color w:val="000000"/>
        </w:rPr>
        <w:t>․</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 xml:space="preserve">«Բաժնետոմսերիցուցակմանտվյալները» ենթաբաժնումլրացվում է ֆոնդայինբորսայիանվանումը՝ փակագծերումնշելովնաևբորսայիծածկագիրը (Market </w:t>
      </w:r>
      <w:r w:rsidRPr="00A71D81">
        <w:rPr>
          <w:rFonts w:ascii="GHEA Grapalat" w:eastAsia="GHEA Grapalat" w:hAnsi="GHEA Grapalat" w:cs="GHEA Grapalat"/>
        </w:rPr>
        <w:lastRenderedPageBreak/>
        <w:t>Identifier Code), որտեղցուցակվածենԿազմակերպությանկամԿազմակերպություննամբողջությամբվերահսկողայլիրավաբանականանձիբաժնետոմսերը, ինչպեսնաևկատարվում է հղումբորսայումառկափաստաթղթերին` առկայությանդեպքումայնփաստաթղթերին, որոնքպարունակումենտեղեկություններտվյալիրավաբանականանձիսեփականատերերիվերաբերյալ.</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«Կազմակերպությունըվերահսկողիրավաբանականանձիտվյալները» ենթաբաժինըլրացվում է, եթեհայտարարագրի 2.1-ին ենթաբաժնումլրացվածտվյալներըվերաբերումենոչթեհայտարարագիրըներկայացնողիրավաբանականանձին, այլԿազմակերպություննամբողջությամբվերահսկողայլիրավաբանականանձի: ԱյսենթաբաժնումլրացվումենԿազմակերպությունըվերահսկողիրավաբանականանձիանվանումը (այդթվում՝ լատինատառ) և գրանցմանտվյալները` ներառյալնշումկազմակերպաիրավականձևիմասին, ինչպեսնաևգործադիրմարմնիղեկավարիանունը և ազգանունը.</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«Վերահսկողությանմակարդակը» ենթաբաժինըլրացվում է, եթեհայտարարագրի 2</w:t>
      </w:r>
      <w:r w:rsidRPr="00A71D81">
        <w:rPr>
          <w:rFonts w:ascii="Cambria Math" w:eastAsia="Cambria Math" w:hAnsi="Cambria Math" w:cs="Cambria Math"/>
        </w:rPr>
        <w:t>․</w:t>
      </w:r>
      <w:r w:rsidRPr="00A71D81">
        <w:rPr>
          <w:rFonts w:ascii="GHEA Grapalat" w:eastAsia="GHEA Grapalat" w:hAnsi="GHEA Grapalat" w:cs="GHEA Grapalat"/>
        </w:rPr>
        <w:t>1-ին ենթաբաժնումլրացվելենԿազմակերպություննամբողջությամբվերահսկողիրավաբանականանձինվերաբերողտվյալները։ Այսենթաբաժնումնշվում է ԿազմակերպությանկանոնադրականկապիտալումԿազմակերպությունըվերահսկողիրավաբանականանձիմասնակցությանչափը՝ տոկոսայինարտահայտմամբ, ինչպեսնաևմասնակցությանտեսակը։ Կանոնադրականկապիտալումմասնակցությանչափի և տեսակիվերաբերյալնշումներըկատարվումենսույնկարգի 4-րդ կետի 5-րդ ենթակետի «ա» պարբերությամբսահմանվածկանոններիհաշվառմամբ։</w:t>
      </w:r>
    </w:p>
    <w:p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p>
    <w:p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Հայտարարագրի 3-րդ բաժինը (Պետության, համայնքիկամմիջազգայինկազմակերպությանմասնակցությունը)լրացվում է, եթեԿազմակերպությանկանոնադրականկապիտալումուղղակիկամանուղղակիմասնակցությունունիորևէպետություն, համայնքկամմիջազգայինկազմակերպություն։ Բաժինըկարող է լրացվելմիքանիանգամ, եթեԿազմակերպությանկանոնադրականկապիտալումուղղակիկամանուղղակիմասնակցությունունենմիքանիպետություն, համայնքկամմիջազգայինկազմակերպություն։ Այսբաժնումենթաբաժիններըլրացվումենհետևյալկանոններով</w:t>
      </w:r>
      <w:r w:rsidRPr="00A71D81">
        <w:rPr>
          <w:rFonts w:ascii="Cambria Math" w:eastAsia="GHEA Grapalat" w:hAnsi="Cambria Math" w:cs="GHEA Grapalat"/>
          <w:color w:val="000000"/>
        </w:rPr>
        <w:t>․</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lastRenderedPageBreak/>
        <w:t>«Պետությանկամհամայնքիմասնակցությունը» ենթաբաժինըլրացվում է, եթեհայտարարագիրըներկայացնողիրավաբանականանձիկանոնադրականկապիտալումառկա է պետությանկամհամայնքիուղղակիկամանուղղակիմասնակցություն: Պետությանմասնակցությանդեպքումայսենթաբաժնումլրացվում է պետության, իսկհամայնքիմասնակցությանդեպքում՝ նաևհամայնքիանվանումը։ Այսենթաբաժնումլրացվումեննաևիրավաբանականանձիկանոնադրականկապիտալումպետությանկամհամայնքիմասնակցությանչափը՝ տոկոսայինարտահայտմամբ, ինչպեսնաևմասնակցությանտեսակը։ Կանոնադրականկապիտալումմասնակցությանչափի և տեսակիվերաբերյալնշումներըկատարվումենսույնկարգի 4-րդ կետի 5-րդ ենթակետի «ա» պարբերությամբսահմանվածկանոններիհաշվառմամբ.</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«Միջազգայինկազմակերպությանմասնակցությունը» ենթաբաժինըլրացվում է, եթեհայտարարագիրըներկայացնողիրավաբանականանձիկանոնադրականկապիտալումառկա է միջազգայինկազմակերպությանուղղակիկամանուղղակիմասնակցություն: Այսենթաբաժնումլրացվումենմիջազգայինկազմակերպությանանվանումը (այդթվում՝ լատինատառ), իրավաբանականանձիկանոնադրականկապիտալումմիջազգայինկազմակերպությանմասնակցությանչափը՝ տոկոսայինարտահայտմամբ, ինչպեսնաևմասնակցությանտեսակը։ Կանոնադրականկապիտալումմասնակցությանչափի և տեսակիվերաբերյալնշումներըկատարվումենսույնկարգի 4-րդ կետի 5-րդ ենթակետի «ա» պարբերությամբսահմանվածկանոններիհաշվառմամբ։</w:t>
      </w:r>
    </w:p>
    <w:p w:rsidR="00BF1194" w:rsidRPr="00A71D81" w:rsidRDefault="00BF1194" w:rsidP="00BF1194">
      <w:pPr>
        <w:pBdr>
          <w:top w:val="nil"/>
          <w:left w:val="nil"/>
          <w:bottom w:val="nil"/>
          <w:right w:val="nil"/>
          <w:between w:val="nil"/>
        </w:pBdr>
        <w:spacing w:line="360" w:lineRule="auto"/>
        <w:ind w:left="1789" w:firstLine="567"/>
        <w:jc w:val="both"/>
        <w:rPr>
          <w:rFonts w:ascii="GHEA Grapalat" w:eastAsia="GHEA Grapalat" w:hAnsi="GHEA Grapalat" w:cs="GHEA Grapalat"/>
        </w:rPr>
      </w:pPr>
    </w:p>
    <w:p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Հայտարարագրի 4-րդ բաժինը (Իրականշահառուիտվյալները) լրացվում է յուրաքանչյուրիրականշահառուիհամարառանձին՝ Կազմակերպությանիրականշահառուներիքանակով։ Այսբաժնումենթաբաժիններըլրացվումենհետևյալկանոններով</w:t>
      </w:r>
      <w:r w:rsidRPr="00A71D81">
        <w:rPr>
          <w:rFonts w:ascii="Cambria Math" w:eastAsia="GHEA Grapalat" w:hAnsi="Cambria Math" w:cs="GHEA Grapalat"/>
          <w:color w:val="000000"/>
        </w:rPr>
        <w:t>․</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«Անձիինքնությունըհավաստողտվյալները» ենթաբաժնումլրացվումենիրականշահառուիանձնականտվյալները։ Տվյալներըլրացվումենայնպես, ինչպեսդրանքլրացվածենիրականշահառուիանձըհաստատողփաստաթղթում։ Եթեանձիանունը և ազգանունըհայերենկամլատինատառառկաչենվերջինիսանձըհաստատողփաստաթղթում, ապահայտարարագրումլրացվում է դրանցտառադարձությունը.</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lastRenderedPageBreak/>
        <w:t>«Անձըհաստատողփաստաթուղթը» ենթաբաժնումլրացվումենտեղեկություններիիրականշահառուիանձըհաստատողփաստաթղթիվերաբերյալ.</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«Անձիհաշվառմանհասցեն» ենթաբաժնումլրացվում է իրականշահառուիհաշվառմանվայրիհասցեն.</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«Անձիբնակությանհասցեն» ենթաբաժինըլրացվում է, եթեիրականշահառուիհաշվառմանհասցենտարբերվում է վերջինիսբնակությանհասցեից։ Այսենթաբաժնումլրացվում է իրականշահառուիբնակությանվայրիհասցեն.</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«Իրականշահառուհանդիսանալուհիմքերը (բացառությամբընդերքօգտագործմանոլորտիհաշվետուկազմակերպությունների)»ենթաբաժինըլրացվում է, եթեհայտարարագիրըներկայացնողիրավաբանականանձըչիհանդիսանումընդերքօգտագործմանոլորտիհաշվետուկազմակերպություն: Այսենթաբաժնումնշվում է, թե «Փողերիլվացման և ահաբեկչությանֆինանսավորմանդեմպայքարի» մասինօրենքովնախատեսվածորհիմք(եր)ով է անձըհանդիսանումԿազմակերպությանիրականշահառու, և ներառվումենայդհիմքերիառնչությամբպահանջվողտեղեկությունները։ Մեկիցավելիհիմքերովիրականշահառուհանդիսանալուդեպքումնշում է կատարվումբոլորհիմքերիմասով՝ համապատասխանկետերում։ Այսենթաբաժնումհիմքերիվերաբերյալտվյալներըլրացվումենհետևյալկանոններով</w:t>
      </w:r>
      <w:r w:rsidRPr="00A71D81">
        <w:rPr>
          <w:rFonts w:ascii="Cambria Math" w:eastAsia="GHEA Grapalat" w:hAnsi="Cambria Math" w:cs="GHEA Grapalat"/>
        </w:rPr>
        <w:t>․</w:t>
      </w:r>
    </w:p>
    <w:p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ա</w:t>
      </w:r>
      <w:r w:rsidRPr="00A71D81">
        <w:rPr>
          <w:rFonts w:ascii="Cambria Math" w:eastAsia="GHEA Grapalat" w:hAnsi="Cambria Math" w:cs="GHEA Grapalat"/>
        </w:rPr>
        <w:t>․</w:t>
      </w:r>
      <w:r w:rsidRPr="00A71D81">
        <w:rPr>
          <w:rFonts w:ascii="GHEA Grapalat" w:eastAsia="GHEA Grapalat" w:hAnsi="GHEA Grapalat" w:cs="GHEA Grapalat"/>
        </w:rPr>
        <w:t>Այսենթաբաժնի «</w:t>
      </w:r>
      <w:r w:rsidRPr="00A71D81">
        <w:rPr>
          <w:rFonts w:ascii="GHEA Grapalat" w:eastAsia="GHEA Grapalat" w:hAnsi="GHEA Grapalat" w:cs="GHEA Grapalat"/>
          <w:b/>
        </w:rPr>
        <w:t>ա</w:t>
      </w:r>
      <w:r w:rsidRPr="00A71D81">
        <w:rPr>
          <w:rFonts w:ascii="GHEA Grapalat" w:eastAsia="GHEA Grapalat" w:hAnsi="GHEA Grapalat" w:cs="GHEA Grapalat"/>
        </w:rPr>
        <w:t xml:space="preserve">» կետումկատարվում է նշում, եթեֆիզիկականանձըուղղակիկամանուղղակիտիրապետում է Կազմակերպության՝ ձայնիիրավունքտվողբաժնեմասերի (բաժնետոմսերի, փայերի) 20 և ավելիտոկոսինկամուղղակիկամանուղղակիկերպովունի 20 և ավելիտոկոսմասնակցությունԿազմակերպությանկանոնադրականկապիտալում։ Մասնակցությունըկարող է լինելԿազմակերպությանբաժնեմասը (բաժնետոմսը, փայը) սեփականությանիրավունքովտիրապետելուուժով (ուղղակիմասնակցություն) կամԿազմակերպությանբաժնեմասին (բաժնետոմսին, փային) տիրապետողայլիրավաբանականանձիբաժնեմասը (բաժնետոմսը, փայը) սեփականությանիրավունքովտիրապետելուուժով (անուղղակիմասնակցություն)։Անուղղակիմասնակցությունըկարող է իրականացվելանկախֆիզիկականանձի և Կազմակերպությանբաժնեմասը (բաժնետոմսը, փայը) </w:t>
      </w:r>
      <w:r w:rsidRPr="00A71D81">
        <w:rPr>
          <w:rFonts w:ascii="GHEA Grapalat" w:eastAsia="GHEA Grapalat" w:hAnsi="GHEA Grapalat" w:cs="GHEA Grapalat"/>
        </w:rPr>
        <w:lastRenderedPageBreak/>
        <w:t>տիրապետողիրավաբանականանձիշղթայումառկամիջանկյալիրավաբանականանձանցքանակից։ «Մասնակցությանչափը» դաշտումնշվում է Կազմակերպությանկանոնադրականկապիտալումմասնակցությանչափը՝ տոկոսայինարտահայտմամբ։ Մասնակցությանչափըհաշվարկվում է՝ հիմքընդունելովիրականշահառուիուղղակի և անուղղակիմասնակցությանարդյունքումԿազմակերպությանկանոնադրականկապիտալումմասնակցությանբոլորտոկոսներիհանրագումարը։ Անուղղակիմասնակցությանդեպքում, կազմակերպությանկանոնադրականկապիտալումիրականշահառուիմասնակցությունըհաշվարկվում է՝ հիմքընդունելովյուրաքանչյուրնախորդմիջանկյալկազմակերպությանմասնակցությանչափը, այն է՝ Կազմակերպությանմասնակիցիրավաբանականանձի՝ տոկոսայինարտահայտմամբմասնակցությանչափըբազմապատկելովԿազմակերպությանմասնակիցիրավաբանականանձիկանոնադրականկապիտալումհամապատասխանմասնակցի՝ տոկոսայինարտահայտմամբմասնակցությանչափով, և այդպեսշարունակմինչևիրականշահառուինհասնելը։ «Մասնակցությանտեսակը» դաշտումկատարվում է նշումկանոնադրականկապիտալումմասնակցությանուղղակիկամանուղղակիլինելումասին։ Կանոնադրականկապիտալում և՛ ուղղակի, և՛ անուղղակիմասնակցությանառկայությանդեպքումնշում է կատարվումմիաժամանակ և՛ ուղղակի, և՛ անուղղակիմասնակցությանառկայությանվերաբերյալ.</w:t>
      </w:r>
    </w:p>
    <w:p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բ</w:t>
      </w:r>
      <w:r w:rsidRPr="00A71D81">
        <w:rPr>
          <w:rFonts w:ascii="Cambria Math" w:eastAsia="GHEA Grapalat" w:hAnsi="Cambria Math" w:cs="GHEA Grapalat"/>
        </w:rPr>
        <w:t>․</w:t>
      </w:r>
      <w:r w:rsidRPr="00A71D81">
        <w:rPr>
          <w:rFonts w:ascii="GHEA Grapalat" w:eastAsia="GHEA Grapalat" w:hAnsi="GHEA Grapalat" w:cs="GHEA Grapalat"/>
        </w:rPr>
        <w:t>Այսենթաբաժնի «</w:t>
      </w:r>
      <w:r w:rsidRPr="00A71D81">
        <w:rPr>
          <w:rFonts w:ascii="GHEA Grapalat" w:eastAsia="GHEA Grapalat" w:hAnsi="GHEA Grapalat" w:cs="GHEA Grapalat"/>
          <w:b/>
        </w:rPr>
        <w:t>բ</w:t>
      </w:r>
      <w:r w:rsidRPr="00A71D81">
        <w:rPr>
          <w:rFonts w:ascii="GHEA Grapalat" w:eastAsia="GHEA Grapalat" w:hAnsi="GHEA Grapalat" w:cs="GHEA Grapalat"/>
        </w:rPr>
        <w:t>» կետումկատարվում է նշում, եթեանձն «ա» կետիիմաստովչիհանդիսանումկազմակերպությանիրականշահառու, սակայնվերահսկում է Կազմակերպությունը՝ իրավականգործիքների (այդթվում՝ կնքվածգործարքների) ուժով, այլբնույթիանձնականազդեցությանհիմանվրակամայլմիջոցներով.</w:t>
      </w:r>
    </w:p>
    <w:p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գ</w:t>
      </w:r>
      <w:r w:rsidRPr="00A71D81">
        <w:rPr>
          <w:rFonts w:ascii="Cambria Math" w:eastAsia="GHEA Grapalat" w:hAnsi="Cambria Math" w:cs="GHEA Grapalat"/>
        </w:rPr>
        <w:t xml:space="preserve">․ </w:t>
      </w:r>
      <w:r w:rsidRPr="00A71D81">
        <w:rPr>
          <w:rFonts w:ascii="GHEA Grapalat" w:eastAsia="GHEA Grapalat" w:hAnsi="GHEA Grapalat" w:cs="GHEA Grapalat"/>
        </w:rPr>
        <w:t>Այսենթաբաժնի «</w:t>
      </w:r>
      <w:r w:rsidRPr="00A71D81">
        <w:rPr>
          <w:rFonts w:ascii="GHEA Grapalat" w:eastAsia="GHEA Grapalat" w:hAnsi="GHEA Grapalat" w:cs="GHEA Grapalat"/>
          <w:b/>
        </w:rPr>
        <w:t>գ</w:t>
      </w:r>
      <w:r w:rsidRPr="00A71D81">
        <w:rPr>
          <w:rFonts w:ascii="GHEA Grapalat" w:eastAsia="GHEA Grapalat" w:hAnsi="GHEA Grapalat" w:cs="GHEA Grapalat"/>
        </w:rPr>
        <w:t>» կետումկատարվում է նշում, եթեանձըհանդիսանում է Կազմակերպությանգործունեությանընդհանուրկամընթացիկղեկավարումնիրականացնողպաշտոնատարանձայնդեպքում, երբառկաչէայսենթաբաժնի «ա» և «բ» կետերիպահանջներինհամապատասխանողֆիզիկականանձ.</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bookmarkStart w:id="16" w:name="_heading=h.gjdgxs" w:colFirst="0" w:colLast="0"/>
      <w:bookmarkEnd w:id="16"/>
      <w:r w:rsidRPr="00A71D81">
        <w:rPr>
          <w:rFonts w:ascii="GHEA Grapalat" w:eastAsia="GHEA Grapalat" w:hAnsi="GHEA Grapalat" w:cs="GHEA Grapalat"/>
        </w:rPr>
        <w:t xml:space="preserve">«Իրականշահառուհանդիսանալուհիմքերը (ընդերքօգտագործմանոլորտիհաշվետուկազմակերպություններիհամար)»ենթաբաժինըլրացվում է, եթեհայտարարագիրըներկայացնողիրավաբանականանձըհանդիսանում է ընդերքօգտագործմանոլորտիհաշվետուկազմակերպություն։ Իրականշահառուներիբացահայտումնիրականացվում է </w:t>
      </w:r>
      <w:r w:rsidRPr="00A71D81">
        <w:rPr>
          <w:rFonts w:ascii="GHEA Grapalat" w:eastAsia="GHEA Grapalat" w:hAnsi="GHEA Grapalat" w:cs="GHEA Grapalat"/>
        </w:rPr>
        <w:lastRenderedPageBreak/>
        <w:t>Ընդերքիմասինօրենսգրքովսահմանվածչափանիշներով: Այսենթաբաժնումնշումներըկատարվումենսույնկարգի 4</w:t>
      </w:r>
      <w:r w:rsidRPr="00A71D81">
        <w:rPr>
          <w:rFonts w:ascii="Cambria Math" w:eastAsia="Cambria Math" w:hAnsi="Cambria Math" w:cs="Cambria Math"/>
        </w:rPr>
        <w:t>․</w:t>
      </w:r>
      <w:r w:rsidRPr="00A71D81">
        <w:rPr>
          <w:rFonts w:ascii="GHEA Grapalat" w:eastAsia="GHEA Grapalat" w:hAnsi="GHEA Grapalat" w:cs="GHEA Grapalat"/>
        </w:rPr>
        <w:t>5-րդ կետումսահմանվածկանոններիհաշվառմամբ։ Այսենթաբաժնումհիմքերիվերաբերյալտվյալներըլրացվումենհետևյալկանոններով</w:t>
      </w:r>
      <w:r w:rsidRPr="00A71D81">
        <w:rPr>
          <w:rFonts w:ascii="Cambria Math" w:eastAsia="GHEA Grapalat" w:hAnsi="Cambria Math" w:cs="GHEA Grapalat"/>
        </w:rPr>
        <w:t>․</w:t>
      </w:r>
    </w:p>
    <w:p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ա</w:t>
      </w:r>
      <w:r w:rsidRPr="00A71D81">
        <w:rPr>
          <w:rFonts w:ascii="Cambria Math" w:eastAsia="GHEA Grapalat" w:hAnsi="Cambria Math" w:cs="GHEA Grapalat"/>
        </w:rPr>
        <w:t xml:space="preserve">․ </w:t>
      </w:r>
      <w:r w:rsidRPr="00A71D81">
        <w:rPr>
          <w:rFonts w:ascii="GHEA Grapalat" w:eastAsia="GHEA Grapalat" w:hAnsi="GHEA Grapalat" w:cs="GHEA Grapalat"/>
        </w:rPr>
        <w:t>Այսենթաբաժնի «</w:t>
      </w:r>
      <w:r w:rsidRPr="00A71D81">
        <w:rPr>
          <w:rFonts w:ascii="GHEA Grapalat" w:eastAsia="GHEA Grapalat" w:hAnsi="GHEA Grapalat" w:cs="GHEA Grapalat"/>
          <w:b/>
        </w:rPr>
        <w:t>ա</w:t>
      </w:r>
      <w:r w:rsidRPr="00A71D81">
        <w:rPr>
          <w:rFonts w:ascii="GHEA Grapalat" w:eastAsia="GHEA Grapalat" w:hAnsi="GHEA Grapalat" w:cs="GHEA Grapalat"/>
        </w:rPr>
        <w:t>» կետումկատարվում է նշում, եթեֆիզիկականանձըուղղակիկամանուղղակիկերպովտիրապետում է տվյալիրավաբանականանձի` ձայնիիրավունքտվողբաժնեմասերի (բաժնետոմսերի, փայերի) 10 և ավելիտոկոսինկամուղղակիկամանուղղակիկերպովունի 10 և ավելիտոկոսմասնակցությունիրավաբանականանձիկանոնադրականկապիտալում։ Այսենթաբաժինըլրացվում է սույնկարգի 4-րդ կետի 5-րդ ենթակետի «ա» պարբերությամբսահմանվածկանոններիհաշվառմամբ.</w:t>
      </w:r>
    </w:p>
    <w:p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բ</w:t>
      </w:r>
      <w:r w:rsidRPr="00A71D81">
        <w:rPr>
          <w:rFonts w:ascii="Cambria Math" w:eastAsia="GHEA Grapalat" w:hAnsi="Cambria Math" w:cs="GHEA Grapalat"/>
        </w:rPr>
        <w:t xml:space="preserve">․ </w:t>
      </w:r>
      <w:r w:rsidRPr="00A71D81">
        <w:rPr>
          <w:rFonts w:ascii="GHEA Grapalat" w:eastAsia="GHEA Grapalat" w:hAnsi="GHEA Grapalat" w:cs="GHEA Grapalat"/>
        </w:rPr>
        <w:t>Այսենթաբաժնի «</w:t>
      </w:r>
      <w:r w:rsidRPr="00A71D81">
        <w:rPr>
          <w:rFonts w:ascii="GHEA Grapalat" w:eastAsia="GHEA Grapalat" w:hAnsi="GHEA Grapalat" w:cs="GHEA Grapalat"/>
          <w:b/>
        </w:rPr>
        <w:t>բ</w:t>
      </w:r>
      <w:r w:rsidRPr="00A71D81">
        <w:rPr>
          <w:rFonts w:ascii="GHEA Grapalat" w:eastAsia="GHEA Grapalat" w:hAnsi="GHEA Grapalat" w:cs="GHEA Grapalat"/>
        </w:rPr>
        <w:t>» կետումկատարվում է նշում, եթեանձնիրավունքունինշանակելուկամհեռացնելուիրավաբանականանձիկառավարմանմարմիններիանդամներիմեծամասնությանը.</w:t>
      </w:r>
    </w:p>
    <w:p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գ</w:t>
      </w:r>
      <w:r w:rsidRPr="00A71D81">
        <w:rPr>
          <w:rFonts w:ascii="Cambria Math" w:eastAsia="GHEA Grapalat" w:hAnsi="Cambria Math" w:cs="GHEA Grapalat"/>
        </w:rPr>
        <w:t xml:space="preserve">․ </w:t>
      </w:r>
      <w:r w:rsidRPr="00A71D81">
        <w:rPr>
          <w:rFonts w:ascii="GHEA Grapalat" w:eastAsia="GHEA Grapalat" w:hAnsi="GHEA Grapalat" w:cs="GHEA Grapalat"/>
        </w:rPr>
        <w:t>Այսենթաբաժնի «</w:t>
      </w:r>
      <w:r w:rsidRPr="00A71D81">
        <w:rPr>
          <w:rFonts w:ascii="GHEA Grapalat" w:eastAsia="GHEA Grapalat" w:hAnsi="GHEA Grapalat" w:cs="GHEA Grapalat"/>
          <w:b/>
        </w:rPr>
        <w:t>գ</w:t>
      </w:r>
      <w:r w:rsidRPr="00A71D81">
        <w:rPr>
          <w:rFonts w:ascii="GHEA Grapalat" w:eastAsia="GHEA Grapalat" w:hAnsi="GHEA Grapalat" w:cs="GHEA Grapalat"/>
        </w:rPr>
        <w:t>» կետումկատարվում է նշում, եթեանձըԿազմակերպությունիցանհատույցստացել է հաշվետուտարվաննախորդողտարվաընթացքումտվյալիրավաբանականանձիստացածշահույթիառնվազն 15 տոկոսիչափովօգուտ.</w:t>
      </w:r>
    </w:p>
    <w:p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դ</w:t>
      </w:r>
      <w:r w:rsidRPr="00A71D81">
        <w:rPr>
          <w:rFonts w:ascii="Cambria Math" w:eastAsia="GHEA Grapalat" w:hAnsi="Cambria Math" w:cs="GHEA Grapalat"/>
        </w:rPr>
        <w:t xml:space="preserve">․ </w:t>
      </w:r>
      <w:r w:rsidRPr="00A71D81">
        <w:rPr>
          <w:rFonts w:ascii="GHEA Grapalat" w:eastAsia="GHEA Grapalat" w:hAnsi="GHEA Grapalat" w:cs="GHEA Grapalat"/>
        </w:rPr>
        <w:t>Այսենթաբաժնի «</w:t>
      </w:r>
      <w:r w:rsidRPr="00A71D81">
        <w:rPr>
          <w:rFonts w:ascii="GHEA Grapalat" w:eastAsia="GHEA Grapalat" w:hAnsi="GHEA Grapalat" w:cs="GHEA Grapalat"/>
          <w:b/>
        </w:rPr>
        <w:t>դ</w:t>
      </w:r>
      <w:r w:rsidRPr="00A71D81">
        <w:rPr>
          <w:rFonts w:ascii="GHEA Grapalat" w:eastAsia="GHEA Grapalat" w:hAnsi="GHEA Grapalat" w:cs="GHEA Grapalat"/>
        </w:rPr>
        <w:t>»կետումկատարվում է նշում, եթեանձն «ա»-«գ» կետերիիմաստովչիհանդիսանումԿազմակերպությանիրականշահառու, սակայնվերահսկում է կազմակերպությունը՝ իրավականգործիքների (այդթվում՝ կնքվածգործարքների) ուժով, այլբնույթիանձնականազդեցությանհիմանվրակամայլմիջոցներով.</w:t>
      </w:r>
    </w:p>
    <w:p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ե</w:t>
      </w:r>
      <w:r w:rsidRPr="00A71D81">
        <w:rPr>
          <w:rFonts w:ascii="Cambria Math" w:eastAsia="GHEA Grapalat" w:hAnsi="Cambria Math" w:cs="GHEA Grapalat"/>
        </w:rPr>
        <w:t xml:space="preserve">․ </w:t>
      </w:r>
      <w:r w:rsidRPr="00A71D81">
        <w:rPr>
          <w:rFonts w:ascii="GHEA Grapalat" w:eastAsia="GHEA Grapalat" w:hAnsi="GHEA Grapalat" w:cs="GHEA Grapalat"/>
        </w:rPr>
        <w:t>Այսենթաբաժնի «</w:t>
      </w:r>
      <w:r w:rsidRPr="00A71D81">
        <w:rPr>
          <w:rFonts w:ascii="GHEA Grapalat" w:eastAsia="GHEA Grapalat" w:hAnsi="GHEA Grapalat" w:cs="GHEA Grapalat"/>
          <w:b/>
        </w:rPr>
        <w:t>ե</w:t>
      </w:r>
      <w:r w:rsidRPr="00A71D81">
        <w:rPr>
          <w:rFonts w:ascii="GHEA Grapalat" w:eastAsia="GHEA Grapalat" w:hAnsi="GHEA Grapalat" w:cs="GHEA Grapalat"/>
        </w:rPr>
        <w:t>» կետումկատարվում է նշում, եթեանձըհանդիսանում է Կազմակերպությանգործունեությանընդհանուրկամընթացիկղեկավարումնիրականացնողպաշտոնատարանձայնդեպքում, երբառկաչէայսենթաբաժնի «ա»-«դ» կետերիպահանջներինհամապատասխանողֆիզիկականանձ.</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«Իրականշահառուիկարգավիճակիվերաբերյալտեղեկությունները» ենթաբաժնումլրացվումենանձի՝ Կազմակերպությանիրականշահառուդառնալուօրը, ամիսը, տարին։ Այսենթաբաժնումկատարվում է նշումիրականշահառուիկողմիցԿազմակերպությաննկատմամբվերահսկողությանիրականացմանձևիվերաբերյալ։ Փոխկապակցվածանձանցհետհամատեղվերահսկողությանիրականացմանվերաբերյալկատ</w:t>
      </w:r>
      <w:r w:rsidRPr="00A71D81">
        <w:rPr>
          <w:rFonts w:ascii="GHEA Grapalat" w:eastAsia="GHEA Grapalat" w:hAnsi="GHEA Grapalat" w:cs="GHEA Grapalat"/>
        </w:rPr>
        <w:lastRenderedPageBreak/>
        <w:t>արվում է նշում, եթեիրականշահառունԿազմակերպությունըվերահսկում է իրհետփոխկապակցվածանձիհետհամաձայնեցվածգործելուուժովկամկարող է այնվերահսկելիրհետփոխկապակցվածանձիհետհամաձայնեցվածգործելուդեպքում։ Եթեհայտարարագիրըներկայացնողիրավաբանականանձըհանդիսանում է ընդերքօգտագործմանոլորտիհաշվետուկազմակերպություն, այսենթաբաժնումնաևկատարվում է նշումիրականշահառուի՝ Ընդերքիմասինօրենսգրքի 3-րդ հոդվածի 1-ին մասի 53-րդ կետիիմաստովպաշտոնատարանձկամնրաընտանիքիանդամհանդիսանալուվերաբերյալ.</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«Իրականշահառուիկոնտակտայինտվյալները» ենթաբաժնումլրացվումենիրականշահառուիէլեկտրոնայինփոստիհասցեն և հեռախոսահամարը:</w:t>
      </w:r>
    </w:p>
    <w:p w:rsidR="00BF1194" w:rsidRPr="00A71D81" w:rsidRDefault="00BF1194" w:rsidP="00BF1194">
      <w:pPr>
        <w:pBdr>
          <w:top w:val="nil"/>
          <w:left w:val="nil"/>
          <w:bottom w:val="nil"/>
          <w:right w:val="nil"/>
          <w:between w:val="nil"/>
        </w:pBdr>
        <w:spacing w:line="360" w:lineRule="auto"/>
        <w:ind w:left="1789" w:firstLine="567"/>
        <w:jc w:val="both"/>
        <w:rPr>
          <w:rFonts w:ascii="GHEA Grapalat" w:eastAsia="GHEA Grapalat" w:hAnsi="GHEA Grapalat" w:cs="GHEA Grapalat"/>
        </w:rPr>
      </w:pPr>
    </w:p>
    <w:p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A71D81">
        <w:rPr>
          <w:rFonts w:ascii="GHEA Grapalat" w:eastAsia="GHEA Grapalat" w:hAnsi="GHEA Grapalat" w:cs="GHEA Grapalat"/>
        </w:rPr>
        <w:t>Հայտարարագրի 5-րդ բաժինը (Միջանկյալիրավաբանականանձինք) լրացվում է, եթեհայտարարագիրըներկայացնողիրավաբանականանձիիրականշահառունկամԿազմակերպություննամբողջությամբվերահսկողիրավաբանականանձնունիանուղղակիմասնակցությունԿազմակերպությանկանոնադրականկապիտալում։ Այսբաժինը</w:t>
      </w:r>
      <w:r w:rsidRPr="00A71D81">
        <w:rPr>
          <w:rFonts w:ascii="GHEA Grapalat" w:eastAsia="GHEA Grapalat" w:hAnsi="GHEA Grapalat" w:cs="GHEA Grapalat"/>
          <w:color w:val="000000"/>
        </w:rPr>
        <w:t>ենթակա է լրացմանյուրաքանչյուր</w:t>
      </w:r>
      <w:r w:rsidRPr="00A71D81">
        <w:rPr>
          <w:rFonts w:ascii="GHEA Grapalat" w:eastAsia="GHEA Grapalat" w:hAnsi="GHEA Grapalat" w:cs="GHEA Grapalat"/>
        </w:rPr>
        <w:t xml:space="preserve">միջանկյալիրավաբանականանձիհամարառանձին՝ բոլորմիջանկյալիրավաբանականանձանցքանակով։ </w:t>
      </w:r>
      <w:r w:rsidRPr="00A71D81">
        <w:rPr>
          <w:rFonts w:ascii="GHEA Grapalat" w:eastAsia="GHEA Grapalat" w:hAnsi="GHEA Grapalat" w:cs="GHEA Grapalat"/>
          <w:color w:val="000000"/>
        </w:rPr>
        <w:t>Այսբաժնումենթաբաժիններըլրացվումենհետևյալկանոններով</w:t>
      </w:r>
      <w:r w:rsidRPr="00A71D81">
        <w:rPr>
          <w:rFonts w:ascii="Cambria Math" w:eastAsia="GHEA Grapalat" w:hAnsi="Cambria Math" w:cs="GHEA Grapalat"/>
          <w:color w:val="000000"/>
        </w:rPr>
        <w:t>․</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«Կազմակերպությանտվյալները» ենթաբաժնումլրացվումենմիջանկյալիրավաբանականանձիանվանումը (այդթվում՝ լատինատառ) և գրանցմանտվյալները` ներառյալնշումկազմակերպաիրավականձևիմասին.</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«Իրականշահառուիտվյալները» ենթաբաժնումլրացվումենայնիրականշահառու(ներ)ի անունը և ազգանունը, ումհամարայսենթաբաժնումլրացվածկազմակերպությունըհանդիսանում է միջանկյալիրավաբանականանձ: ԵթեմիջանկյալիրավաբանականանձանցտվյալներըլրացվումենԿազմակերպություննամբողջությամբվերահսկողիրավաբանականանձիհամար, այսենթաբաժինըենթակաչէլրացման։</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 xml:space="preserve">«Միջանկյալիրավաբանականանձիբաժնետոմսերիցուցակմանտվյալները» ենթաբաժինըենթակաչէպարտադիրլրացման։ Այսենթաբաժինըկարող է լրացվել, եթեմիջանկյալիրավաբանականանձիբաժնետոմսերըցուցակվածենկարգավորվողշուկայում։ Այսենթաբաժնումլրացվում է ֆոնդայինբորսայիանվանումը՝ փակագծերումնշելովնաևբորսայիծածկագիրը (Market Identifier Code), </w:t>
      </w:r>
      <w:r w:rsidRPr="00A71D81">
        <w:rPr>
          <w:rFonts w:ascii="GHEA Grapalat" w:eastAsia="GHEA Grapalat" w:hAnsi="GHEA Grapalat" w:cs="GHEA Grapalat"/>
        </w:rPr>
        <w:lastRenderedPageBreak/>
        <w:t>որտեղցուցակվածենիրավաբանականանձիբաժնետոմսերը, ինչպեսնաևկատարվում է հղումբորսայումառկափաստաթղթերին։</w:t>
      </w:r>
    </w:p>
    <w:p w:rsidR="00BF1194" w:rsidRPr="00A71D81" w:rsidRDefault="00BF1194" w:rsidP="00BF1194">
      <w:pPr>
        <w:pBdr>
          <w:top w:val="nil"/>
          <w:left w:val="nil"/>
          <w:bottom w:val="nil"/>
          <w:right w:val="nil"/>
          <w:between w:val="nil"/>
        </w:pBdr>
        <w:spacing w:line="360" w:lineRule="auto"/>
        <w:ind w:left="1789" w:firstLine="567"/>
        <w:jc w:val="both"/>
        <w:rPr>
          <w:rFonts w:ascii="GHEA Grapalat" w:eastAsia="GHEA Grapalat" w:hAnsi="GHEA Grapalat" w:cs="GHEA Grapalat"/>
        </w:rPr>
      </w:pPr>
    </w:p>
    <w:p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Հայտարարագրի 6-րդ բաժինը (Լրացուցիչնշումներ) լրացվում է, եթեառկաենլրացուցիչտեղեկություններկամհավելյալպարզաբանումներ, որոնքառնչվումենհայտարարագրումլրացվածկամլրացմանենթակատվյալներին։ ԱյսենթաբաժնումկարողենլրացվելհավելյալպարզաբանումներիրականշահառուիկողմիցԿազմակերպությունըվերահսկելուհիմքերիվերաբերյալ, պետության (համայնքի) այնմարմիններիվերաբերյալ, որոնքիրականացնումենԿազմակերպությանվերահսկողություննայնդեպքում, եթեհայտարարագիրըներկայացնողիրավաբանականանձիկանոնադրականկապիտալումառկա է պետությանկամհամայնքիուղղակիկամանուղղակիմասնակցություն, և այլպարազաբանումներհայտարարագրիառնչությամբ։</w:t>
      </w:r>
    </w:p>
    <w:p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 xml:space="preserve">Հայտարարագիրըլրացնում և ստորագրում է հայտըներկայացնողանձը։ </w:t>
      </w:r>
    </w:p>
    <w:p w:rsidR="00BF1194" w:rsidRPr="00A71D81" w:rsidRDefault="00BF1194" w:rsidP="00BF1194">
      <w:pPr>
        <w:pStyle w:val="31"/>
        <w:spacing w:line="240" w:lineRule="auto"/>
        <w:ind w:left="360" w:firstLine="0"/>
        <w:rPr>
          <w:rFonts w:ascii="GHEA Grapalat" w:hAnsi="GHEA Grapalat" w:cs="Sylfaen"/>
          <w:i/>
          <w:sz w:val="16"/>
          <w:szCs w:val="16"/>
          <w:lang w:val="hy-AM" w:eastAsia="ru-RU"/>
        </w:rPr>
      </w:pPr>
    </w:p>
    <w:p w:rsidR="00BF1194" w:rsidRPr="00A71D81" w:rsidRDefault="00BF1194" w:rsidP="00BF1194">
      <w:pPr>
        <w:pStyle w:val="31"/>
        <w:spacing w:line="240" w:lineRule="auto"/>
        <w:ind w:left="360" w:firstLine="0"/>
        <w:rPr>
          <w:rFonts w:ascii="GHEA Grapalat" w:hAnsi="GHEA Grapalat" w:cs="Sylfaen"/>
          <w:i/>
          <w:sz w:val="16"/>
          <w:szCs w:val="16"/>
          <w:lang w:val="hy-AM" w:eastAsia="ru-RU"/>
        </w:rPr>
      </w:pPr>
    </w:p>
    <w:p w:rsidR="00BF1194" w:rsidRPr="00A71D81" w:rsidRDefault="00BF1194" w:rsidP="00BF1194">
      <w:pPr>
        <w:pStyle w:val="31"/>
        <w:spacing w:line="240" w:lineRule="auto"/>
        <w:ind w:left="360" w:firstLine="0"/>
        <w:rPr>
          <w:rFonts w:ascii="GHEA Grapalat" w:hAnsi="GHEA Grapalat" w:cs="Sylfaen"/>
          <w:i/>
          <w:sz w:val="16"/>
          <w:szCs w:val="16"/>
          <w:lang w:val="hy-AM" w:eastAsia="ru-RU"/>
        </w:rPr>
      </w:pPr>
    </w:p>
    <w:p w:rsidR="00BF1194" w:rsidRPr="00A71D81" w:rsidRDefault="00BF1194" w:rsidP="00BF1194">
      <w:pPr>
        <w:pStyle w:val="31"/>
        <w:spacing w:line="240" w:lineRule="auto"/>
        <w:ind w:left="360" w:firstLine="0"/>
        <w:rPr>
          <w:rFonts w:ascii="GHEA Grapalat" w:hAnsi="GHEA Grapalat" w:cs="Sylfaen"/>
          <w:i/>
          <w:sz w:val="16"/>
          <w:szCs w:val="16"/>
          <w:lang w:val="hy-AM" w:eastAsia="ru-RU"/>
        </w:rPr>
      </w:pPr>
    </w:p>
    <w:p w:rsidR="00BF1194" w:rsidRPr="00A71D81" w:rsidRDefault="00BF1194" w:rsidP="00BF1194">
      <w:pPr>
        <w:pStyle w:val="31"/>
        <w:spacing w:line="240" w:lineRule="auto"/>
        <w:ind w:left="360" w:firstLine="0"/>
        <w:rPr>
          <w:rFonts w:ascii="GHEA Grapalat" w:hAnsi="GHEA Grapalat" w:cs="Sylfaen"/>
          <w:i/>
          <w:sz w:val="16"/>
          <w:szCs w:val="16"/>
          <w:lang w:val="hy-AM" w:eastAsia="ru-RU"/>
        </w:rPr>
      </w:pPr>
    </w:p>
    <w:p w:rsidR="00BF1194" w:rsidRPr="00A71D81" w:rsidRDefault="00BF1194" w:rsidP="00BF1194">
      <w:pPr>
        <w:pStyle w:val="31"/>
        <w:spacing w:line="240" w:lineRule="auto"/>
        <w:ind w:left="360" w:firstLine="0"/>
        <w:rPr>
          <w:rFonts w:ascii="GHEA Grapalat" w:hAnsi="GHEA Grapalat" w:cs="Sylfaen"/>
          <w:i/>
          <w:sz w:val="16"/>
          <w:szCs w:val="16"/>
          <w:lang w:val="hy-AM" w:eastAsia="ru-RU"/>
        </w:rPr>
      </w:pPr>
    </w:p>
    <w:p w:rsidR="00BF1194" w:rsidRPr="00A71D81" w:rsidRDefault="00BF1194" w:rsidP="00BF1194">
      <w:pPr>
        <w:pStyle w:val="31"/>
        <w:spacing w:line="240" w:lineRule="auto"/>
        <w:ind w:left="360" w:firstLine="0"/>
        <w:rPr>
          <w:rFonts w:ascii="GHEA Grapalat" w:hAnsi="GHEA Grapalat" w:cs="Sylfaen"/>
          <w:i/>
          <w:sz w:val="16"/>
          <w:szCs w:val="16"/>
          <w:lang w:val="hy-AM" w:eastAsia="ru-RU"/>
        </w:rPr>
      </w:pPr>
    </w:p>
    <w:p w:rsidR="00BF1194" w:rsidRPr="00A71D81" w:rsidRDefault="00BF1194" w:rsidP="00BF1194">
      <w:pPr>
        <w:pStyle w:val="31"/>
        <w:spacing w:line="240" w:lineRule="auto"/>
        <w:ind w:left="360" w:firstLine="0"/>
        <w:rPr>
          <w:rFonts w:ascii="GHEA Grapalat" w:hAnsi="GHEA Grapalat"/>
          <w:i/>
          <w:sz w:val="16"/>
          <w:szCs w:val="16"/>
          <w:lang w:val="hy-AM"/>
        </w:rPr>
      </w:pPr>
      <w:r w:rsidRPr="00A71D81">
        <w:rPr>
          <w:rFonts w:ascii="GHEA Grapalat" w:hAnsi="GHEA Grapalat" w:cs="Sylfaen"/>
          <w:i/>
          <w:sz w:val="16"/>
          <w:szCs w:val="16"/>
          <w:lang w:val="hy-AM" w:eastAsia="ru-RU"/>
        </w:rPr>
        <w:t>*</w:t>
      </w:r>
      <w:r w:rsidRPr="00A71D81">
        <w:rPr>
          <w:rFonts w:ascii="GHEA Grapalat" w:hAnsi="GHEA Grapalat"/>
          <w:i/>
          <w:sz w:val="16"/>
          <w:szCs w:val="16"/>
          <w:lang w:val="hy-AM"/>
        </w:rPr>
        <w:t>լրացվումէհանձնաժողովիքարտուղարիկողմից</w:t>
      </w:r>
      <w:r w:rsidRPr="00A71D81">
        <w:rPr>
          <w:rFonts w:ascii="GHEA Grapalat" w:hAnsi="GHEA Grapalat"/>
          <w:i/>
          <w:sz w:val="16"/>
          <w:szCs w:val="16"/>
          <w:lang w:val="af-ZA"/>
        </w:rPr>
        <w:t xml:space="preserve">` </w:t>
      </w:r>
      <w:r w:rsidRPr="00A71D81">
        <w:rPr>
          <w:rFonts w:ascii="GHEA Grapalat" w:hAnsi="GHEA Grapalat"/>
          <w:i/>
          <w:sz w:val="16"/>
          <w:szCs w:val="16"/>
          <w:lang w:val="hy-AM"/>
        </w:rPr>
        <w:t>մինչևհրավերըտեղեկագրումհրապարակելը:</w:t>
      </w:r>
    </w:p>
    <w:p w:rsidR="00BF1194" w:rsidRPr="00A71D81" w:rsidRDefault="00BF1194" w:rsidP="00BF1194">
      <w:pPr>
        <w:pStyle w:val="31"/>
        <w:spacing w:line="240" w:lineRule="auto"/>
        <w:ind w:left="360" w:firstLine="0"/>
        <w:rPr>
          <w:rFonts w:ascii="GHEA Grapalat" w:hAnsi="GHEA Grapalat" w:cs="Sylfaen"/>
          <w:i/>
          <w:sz w:val="16"/>
          <w:szCs w:val="16"/>
          <w:lang w:val="hy-AM" w:eastAsia="ru-RU"/>
        </w:rPr>
      </w:pPr>
      <w:r w:rsidRPr="00A71D81">
        <w:rPr>
          <w:rFonts w:ascii="GHEA Grapalat" w:hAnsi="GHEA Grapalat" w:cs="Sylfaen"/>
          <w:i/>
          <w:sz w:val="16"/>
          <w:szCs w:val="16"/>
          <w:lang w:val="hy-AM" w:eastAsia="ru-RU"/>
        </w:rPr>
        <w:t>** 1.2</w:t>
      </w:r>
      <w:r w:rsidRPr="00A71D81">
        <w:rPr>
          <w:rFonts w:ascii="GHEA Grapalat" w:hAnsi="GHEA Grapalat"/>
          <w:i/>
          <w:sz w:val="16"/>
          <w:szCs w:val="16"/>
          <w:lang w:val="hy-AM"/>
        </w:rPr>
        <w:t xml:space="preserve"> հավելվածը չի ներկայացվում մասնակցի կողմից եթե կրառելի է սույն հրավերի N 1 հավելվածով սահմանված՝ իրավաբանական անձի իրական շահառուների վերաբերյալ տեղեկություններ պարունակող կայքէջի հղումը ներկայացնելու վերաբերյալ կարգավորո</w:t>
      </w:r>
      <w:r w:rsidR="00332561">
        <w:rPr>
          <w:rFonts w:ascii="GHEA Grapalat" w:hAnsi="GHEA Grapalat"/>
          <w:i/>
          <w:sz w:val="16"/>
          <w:szCs w:val="16"/>
          <w:lang w:val="hy-AM"/>
        </w:rPr>
        <w:t>ւմը, ինչպես նաև եթե մասնակիցը անհատ ձեռնարկատեր</w:t>
      </w:r>
      <w:r w:rsidRPr="00A71D81">
        <w:rPr>
          <w:rFonts w:ascii="GHEA Grapalat" w:hAnsi="GHEA Grapalat"/>
          <w:i/>
          <w:sz w:val="16"/>
          <w:szCs w:val="16"/>
          <w:lang w:val="hy-AM"/>
        </w:rPr>
        <w:t xml:space="preserve"> է կամ ֆիզիկական անձ։</w:t>
      </w:r>
    </w:p>
    <w:p w:rsidR="00B2572B" w:rsidRPr="00A71D81" w:rsidRDefault="000B1088" w:rsidP="000B1088">
      <w:pPr>
        <w:pStyle w:val="31"/>
        <w:spacing w:line="240" w:lineRule="auto"/>
        <w:ind w:firstLine="0"/>
        <w:jc w:val="right"/>
        <w:rPr>
          <w:rFonts w:ascii="GHEA Grapalat" w:hAnsi="GHEA Grapalat" w:cs="Arial"/>
          <w:b/>
          <w:lang w:val="hy-AM"/>
        </w:rPr>
      </w:pPr>
      <w:r w:rsidRPr="00A71D81">
        <w:rPr>
          <w:rFonts w:ascii="GHEA Grapalat" w:hAnsi="GHEA Grapalat"/>
          <w:b/>
          <w:lang w:val="hy-AM"/>
        </w:rPr>
        <w:br w:type="page"/>
      </w:r>
      <w:r w:rsidR="00B2572B" w:rsidRPr="00A71D81">
        <w:rPr>
          <w:rFonts w:ascii="GHEA Grapalat" w:hAnsi="GHEA Grapalat" w:cs="Sylfaen"/>
          <w:b/>
          <w:lang w:val="hy-AM"/>
        </w:rPr>
        <w:lastRenderedPageBreak/>
        <w:t>Հավելված</w:t>
      </w:r>
      <w:r w:rsidR="00DA0240" w:rsidRPr="00A71D81">
        <w:rPr>
          <w:rFonts w:ascii="GHEA Grapalat" w:hAnsi="GHEA Grapalat" w:cs="Arial"/>
          <w:b/>
          <w:lang w:val="hy-AM"/>
        </w:rPr>
        <w:t>2</w:t>
      </w:r>
    </w:p>
    <w:p w:rsidR="00B2572B" w:rsidRPr="00A71D81" w:rsidRDefault="0055152D" w:rsidP="00EF3662">
      <w:pPr>
        <w:pStyle w:val="31"/>
        <w:spacing w:line="240" w:lineRule="auto"/>
        <w:jc w:val="right"/>
        <w:rPr>
          <w:rFonts w:ascii="GHEA Grapalat" w:hAnsi="GHEA Grapalat" w:cs="Arial"/>
          <w:b/>
          <w:lang w:val="hy-AM"/>
        </w:rPr>
      </w:pPr>
      <w:r w:rsidRPr="0055152D">
        <w:rPr>
          <w:rFonts w:ascii="GHEA Grapalat" w:hAnsi="GHEA Grapalat"/>
          <w:sz w:val="24"/>
          <w:szCs w:val="24"/>
          <w:lang w:val="hy-AM"/>
        </w:rPr>
        <w:t>ԿԱՊԱԱՊԿ ՀՄԱԱՊՁԲ 25/01</w:t>
      </w:r>
      <w:r w:rsidR="00B2572B" w:rsidRPr="00A71D81">
        <w:rPr>
          <w:rFonts w:ascii="GHEA Grapalat" w:hAnsi="GHEA Grapalat" w:cs="Sylfaen"/>
          <w:b/>
          <w:lang w:val="hy-AM"/>
        </w:rPr>
        <w:t>ծածկագրով</w:t>
      </w:r>
    </w:p>
    <w:p w:rsidR="00B2572B" w:rsidRPr="00A71D81" w:rsidRDefault="0055152D" w:rsidP="00EF3662">
      <w:pPr>
        <w:pStyle w:val="31"/>
        <w:spacing w:line="240" w:lineRule="auto"/>
        <w:jc w:val="right"/>
        <w:rPr>
          <w:rFonts w:ascii="GHEA Grapalat" w:hAnsi="GHEA Grapalat" w:cs="Arial"/>
          <w:b/>
          <w:lang w:val="hy-AM"/>
        </w:rPr>
      </w:pPr>
      <w:r>
        <w:rPr>
          <w:rFonts w:ascii="GHEA Grapalat" w:hAnsi="GHEA Grapalat" w:cs="Sylfaen"/>
          <w:b/>
          <w:lang w:val="hy-AM"/>
        </w:rPr>
        <w:t>ՀՄԱ</w:t>
      </w:r>
      <w:r w:rsidR="00B2572B" w:rsidRPr="00A71D81">
        <w:rPr>
          <w:rFonts w:ascii="GHEA Grapalat" w:hAnsi="GHEA Grapalat" w:cs="Arial"/>
          <w:b/>
          <w:lang w:val="hy-AM"/>
        </w:rPr>
        <w:t xml:space="preserve">մրցույթի </w:t>
      </w:r>
      <w:r w:rsidR="00B2572B" w:rsidRPr="00A71D81">
        <w:rPr>
          <w:rFonts w:ascii="GHEA Grapalat" w:hAnsi="GHEA Grapalat" w:cs="Sylfaen"/>
          <w:b/>
          <w:lang w:val="hy-AM"/>
        </w:rPr>
        <w:t>հրավերի</w:t>
      </w:r>
    </w:p>
    <w:p w:rsidR="00B2572B" w:rsidRPr="00A71D81" w:rsidRDefault="00B2572B" w:rsidP="00EF3662">
      <w:pPr>
        <w:rPr>
          <w:rFonts w:ascii="GHEA Grapalat" w:hAnsi="GHEA Grapalat"/>
          <w:lang w:val="hy-AM"/>
        </w:rPr>
      </w:pPr>
    </w:p>
    <w:p w:rsidR="00B2572B" w:rsidRPr="00A71D81" w:rsidRDefault="00B2572B" w:rsidP="00EF3662">
      <w:pPr>
        <w:ind w:firstLine="567"/>
        <w:jc w:val="center"/>
        <w:rPr>
          <w:rFonts w:ascii="GHEA Grapalat" w:hAnsi="GHEA Grapalat"/>
          <w:sz w:val="20"/>
          <w:lang w:val="hy-AM"/>
        </w:rPr>
      </w:pPr>
    </w:p>
    <w:p w:rsidR="00B2572B" w:rsidRPr="00A71D81" w:rsidRDefault="00B2572B" w:rsidP="00EF3662">
      <w:pPr>
        <w:ind w:left="-66"/>
        <w:jc w:val="center"/>
        <w:rPr>
          <w:rFonts w:ascii="GHEA Grapalat" w:hAnsi="GHEA Grapalat"/>
          <w:b/>
          <w:sz w:val="20"/>
          <w:lang w:val="hy-AM"/>
        </w:rPr>
      </w:pPr>
      <w:r w:rsidRPr="00A71D81">
        <w:rPr>
          <w:rFonts w:ascii="GHEA Grapalat" w:hAnsi="GHEA Grapalat"/>
          <w:b/>
          <w:sz w:val="20"/>
          <w:lang w:val="hy-AM"/>
        </w:rPr>
        <w:t>Գ Ն Ա Յ Ի Ն   Ա Ռ Ա Ջ Ա Ր Կ</w:t>
      </w:r>
    </w:p>
    <w:p w:rsidR="00B2572B" w:rsidRPr="00A71D81" w:rsidRDefault="00B2572B" w:rsidP="00EF3662">
      <w:pPr>
        <w:ind w:firstLine="567"/>
        <w:rPr>
          <w:rFonts w:ascii="GHEA Grapalat" w:hAnsi="GHEA Grapalat"/>
          <w:lang w:val="hy-AM"/>
        </w:rPr>
      </w:pPr>
    </w:p>
    <w:p w:rsidR="00B2572B" w:rsidRPr="00A71D81" w:rsidRDefault="00B2572B" w:rsidP="00EF3662">
      <w:pPr>
        <w:ind w:firstLine="567"/>
        <w:jc w:val="both"/>
        <w:rPr>
          <w:rFonts w:ascii="GHEA Grapalat" w:hAnsi="GHEA Grapalat" w:cs="Arial"/>
          <w:lang w:val="hy-AM"/>
        </w:rPr>
      </w:pPr>
      <w:r w:rsidRPr="00A71D81">
        <w:rPr>
          <w:rFonts w:ascii="GHEA Grapalat" w:hAnsi="GHEA Grapalat" w:cs="Arial"/>
          <w:sz w:val="20"/>
          <w:szCs w:val="20"/>
          <w:lang w:val="es-ES"/>
        </w:rPr>
        <w:t>Ուսումնասիրելով</w:t>
      </w:r>
      <w:r w:rsidR="0055152D" w:rsidRPr="0055152D">
        <w:rPr>
          <w:rFonts w:ascii="GHEA Grapalat" w:hAnsi="GHEA Grapalat"/>
          <w:sz w:val="18"/>
          <w:szCs w:val="18"/>
          <w:lang w:val="es-ES"/>
        </w:rPr>
        <w:t>ԿԱՊԱԱՊԿ ՀՄԱԱՊՁԲ 25/0</w:t>
      </w:r>
      <w:r w:rsidR="00B57633" w:rsidRPr="00B57633">
        <w:rPr>
          <w:rFonts w:ascii="GHEA Grapalat" w:hAnsi="GHEA Grapalat"/>
          <w:sz w:val="18"/>
          <w:szCs w:val="18"/>
          <w:lang w:val="es-ES"/>
        </w:rPr>
        <w:t xml:space="preserve">1  </w:t>
      </w:r>
      <w:r w:rsidRPr="00A71D81">
        <w:rPr>
          <w:rFonts w:ascii="GHEA Grapalat" w:hAnsi="GHEA Grapalat" w:cs="Arial"/>
          <w:sz w:val="20"/>
          <w:szCs w:val="20"/>
          <w:lang w:val="es-ES"/>
        </w:rPr>
        <w:t>ծածկագրով</w:t>
      </w:r>
      <w:r w:rsidR="0055152D">
        <w:rPr>
          <w:rFonts w:ascii="GHEA Grapalat" w:hAnsi="GHEA Grapalat" w:cs="Arial"/>
          <w:sz w:val="20"/>
          <w:szCs w:val="20"/>
          <w:lang w:val="hy-AM"/>
        </w:rPr>
        <w:t>ՀՄԱ</w:t>
      </w:r>
      <w:r w:rsidRPr="00A71D81">
        <w:rPr>
          <w:rFonts w:ascii="GHEA Grapalat" w:hAnsi="GHEA Grapalat" w:cs="Arial"/>
          <w:sz w:val="20"/>
          <w:szCs w:val="20"/>
          <w:lang w:val="es-ES"/>
        </w:rPr>
        <w:t>մրցույթիհրավերը, այդթվումկնքվելիքպայմանագրինախագիծը</w:t>
      </w:r>
      <w:r w:rsidRPr="00A71D81">
        <w:rPr>
          <w:rFonts w:ascii="GHEA Grapalat" w:hAnsi="GHEA Grapalat" w:cs="Arial"/>
          <w:lang w:val="hy-AM"/>
        </w:rPr>
        <w:t xml:space="preserve">, </w:t>
      </w:r>
      <w:r w:rsidRPr="00A71D81">
        <w:rPr>
          <w:rFonts w:ascii="GHEA Grapalat" w:hAnsi="GHEA Grapalat"/>
          <w:sz w:val="20"/>
          <w:u w:val="single"/>
          <w:lang w:val="hy-AM"/>
        </w:rPr>
        <w:tab/>
      </w:r>
      <w:r w:rsidRPr="00A71D81">
        <w:rPr>
          <w:rFonts w:ascii="GHEA Grapalat" w:hAnsi="GHEA Grapalat"/>
          <w:sz w:val="20"/>
          <w:u w:val="single"/>
          <w:lang w:val="hy-AM"/>
        </w:rPr>
        <w:tab/>
      </w:r>
      <w:r w:rsidRPr="00A71D81">
        <w:rPr>
          <w:rFonts w:ascii="GHEA Grapalat" w:hAnsi="GHEA Grapalat"/>
          <w:sz w:val="20"/>
          <w:u w:val="single"/>
          <w:lang w:val="hy-AM"/>
        </w:rPr>
        <w:tab/>
      </w:r>
      <w:r w:rsidRPr="00A71D81">
        <w:rPr>
          <w:rFonts w:ascii="GHEA Grapalat" w:hAnsi="GHEA Grapalat"/>
          <w:sz w:val="20"/>
          <w:u w:val="single"/>
          <w:lang w:val="hy-AM"/>
        </w:rPr>
        <w:tab/>
      </w:r>
      <w:r w:rsidRPr="00A71D81">
        <w:rPr>
          <w:rFonts w:ascii="GHEA Grapalat" w:hAnsi="GHEA Grapalat"/>
          <w:sz w:val="20"/>
          <w:u w:val="single"/>
          <w:lang w:val="hy-AM"/>
        </w:rPr>
        <w:tab/>
      </w:r>
      <w:r w:rsidRPr="00A71D81">
        <w:rPr>
          <w:rFonts w:ascii="GHEA Grapalat" w:hAnsi="GHEA Grapalat"/>
          <w:sz w:val="20"/>
          <w:u w:val="single"/>
          <w:lang w:val="hy-AM"/>
        </w:rPr>
        <w:tab/>
      </w:r>
      <w:r w:rsidRPr="00A71D81">
        <w:rPr>
          <w:rFonts w:ascii="GHEA Grapalat" w:hAnsi="GHEA Grapalat" w:cs="Arial"/>
          <w:sz w:val="20"/>
          <w:szCs w:val="20"/>
          <w:lang w:val="es-ES"/>
        </w:rPr>
        <w:t>-ն առաջարկում է</w:t>
      </w:r>
    </w:p>
    <w:p w:rsidR="00B2572B" w:rsidRPr="00A71D81" w:rsidRDefault="00B2572B" w:rsidP="00EF3662">
      <w:pPr>
        <w:ind w:firstLine="567"/>
        <w:jc w:val="both"/>
        <w:rPr>
          <w:rFonts w:ascii="GHEA Grapalat" w:hAnsi="GHEA Grapalat" w:cs="Arial"/>
        </w:rPr>
      </w:pPr>
      <w:bookmarkStart w:id="17" w:name="_Hlk23147299"/>
      <w:r w:rsidRPr="00A71D81">
        <w:rPr>
          <w:rFonts w:ascii="GHEA Grapalat" w:hAnsi="GHEA Grapalat" w:cs="Sylfaen"/>
          <w:vertAlign w:val="superscript"/>
          <w:lang w:val="hy-AM"/>
        </w:rPr>
        <w:t xml:space="preserve">                                                                                     մասնակցի անվանումը</w:t>
      </w:r>
    </w:p>
    <w:bookmarkEnd w:id="17"/>
    <w:p w:rsidR="00B2572B" w:rsidRPr="00A71D81" w:rsidRDefault="00B2572B" w:rsidP="00EF3662">
      <w:pPr>
        <w:jc w:val="both"/>
        <w:rPr>
          <w:rFonts w:ascii="GHEA Grapalat" w:hAnsi="GHEA Grapalat"/>
          <w:sz w:val="20"/>
          <w:lang w:val="hy-AM"/>
        </w:rPr>
      </w:pPr>
      <w:r w:rsidRPr="00A71D81">
        <w:rPr>
          <w:rFonts w:ascii="GHEA Grapalat" w:hAnsi="GHEA Grapalat" w:cs="Arial"/>
          <w:sz w:val="20"/>
          <w:szCs w:val="20"/>
          <w:lang w:val="es-ES"/>
        </w:rPr>
        <w:t>պայմանագիրըկատարելներքոհիշյալընդհանուրգներով.</w:t>
      </w:r>
    </w:p>
    <w:p w:rsidR="00B2572B" w:rsidRPr="00A71D81" w:rsidRDefault="00B2572B" w:rsidP="00EF3662">
      <w:pPr>
        <w:jc w:val="center"/>
        <w:rPr>
          <w:rFonts w:ascii="GHEA Grapalat" w:hAnsi="GHEA Grapalat"/>
          <w:sz w:val="20"/>
          <w:lang w:val="hy-AM"/>
        </w:rPr>
      </w:pPr>
      <w:r w:rsidRPr="00A71D81">
        <w:rPr>
          <w:rFonts w:ascii="GHEA Grapalat" w:hAnsi="GHEA Grapalat"/>
          <w:sz w:val="20"/>
          <w:lang w:val="es-ES"/>
        </w:rPr>
        <w:t>ՀՀ դրամ</w:t>
      </w:r>
    </w:p>
    <w:tbl>
      <w:tblPr>
        <w:tblW w:w="9003" w:type="dxa"/>
        <w:jc w:val="center"/>
        <w:tblBorders>
          <w:top w:val="single" w:sz="4" w:space="0" w:color="auto"/>
          <w:left w:val="single" w:sz="4" w:space="0" w:color="auto"/>
          <w:bottom w:val="single" w:sz="4" w:space="0" w:color="auto"/>
          <w:right w:val="single" w:sz="4" w:space="0" w:color="auto"/>
        </w:tblBorders>
        <w:tblLayout w:type="fixed"/>
        <w:tblLook w:val="0000"/>
      </w:tblPr>
      <w:tblGrid>
        <w:gridCol w:w="1136"/>
        <w:gridCol w:w="3259"/>
        <w:gridCol w:w="2000"/>
        <w:gridCol w:w="1276"/>
        <w:gridCol w:w="1332"/>
      </w:tblGrid>
      <w:tr w:rsidR="00885B93" w:rsidRPr="00230D10" w:rsidTr="00886593">
        <w:trPr>
          <w:cantSplit/>
          <w:trHeight w:val="916"/>
          <w:jc w:val="center"/>
        </w:trPr>
        <w:tc>
          <w:tcPr>
            <w:tcW w:w="1136" w:type="dxa"/>
            <w:tcBorders>
              <w:top w:val="single" w:sz="4" w:space="0" w:color="auto"/>
              <w:left w:val="single" w:sz="4" w:space="0" w:color="auto"/>
              <w:right w:val="single" w:sz="4" w:space="0" w:color="auto"/>
            </w:tcBorders>
            <w:vAlign w:val="center"/>
          </w:tcPr>
          <w:p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Չափա-</w:t>
            </w:r>
          </w:p>
          <w:p w:rsidR="00885B93" w:rsidRPr="00A71D81" w:rsidRDefault="00885B93" w:rsidP="00EF3662">
            <w:pPr>
              <w:jc w:val="center"/>
              <w:rPr>
                <w:rFonts w:ascii="GHEA Grapalat" w:hAnsi="GHEA Grapalat"/>
                <w:b/>
                <w:bCs/>
                <w:sz w:val="16"/>
                <w:lang w:val="es-ES"/>
              </w:rPr>
            </w:pPr>
            <w:r w:rsidRPr="00A71D81">
              <w:rPr>
                <w:rFonts w:ascii="GHEA Grapalat" w:hAnsi="GHEA Grapalat"/>
                <w:b/>
                <w:bCs/>
                <w:sz w:val="16"/>
                <w:szCs w:val="18"/>
                <w:lang w:val="es-ES"/>
              </w:rPr>
              <w:t>բաժիններիհամարները</w:t>
            </w:r>
          </w:p>
        </w:tc>
        <w:tc>
          <w:tcPr>
            <w:tcW w:w="3259" w:type="dxa"/>
            <w:tcBorders>
              <w:top w:val="single" w:sz="4" w:space="0" w:color="auto"/>
              <w:left w:val="single" w:sz="4" w:space="0" w:color="auto"/>
              <w:right w:val="single" w:sz="4" w:space="0" w:color="auto"/>
            </w:tcBorders>
            <w:vAlign w:val="center"/>
          </w:tcPr>
          <w:p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Ապրանքիանվանումը</w:t>
            </w:r>
          </w:p>
        </w:tc>
        <w:tc>
          <w:tcPr>
            <w:tcW w:w="2000" w:type="dxa"/>
            <w:tcBorders>
              <w:top w:val="single" w:sz="4" w:space="0" w:color="auto"/>
              <w:left w:val="single" w:sz="4" w:space="0" w:color="auto"/>
              <w:right w:val="single" w:sz="4" w:space="0" w:color="auto"/>
            </w:tcBorders>
            <w:vAlign w:val="center"/>
          </w:tcPr>
          <w:p w:rsidR="00482F6F" w:rsidRPr="00A71D81" w:rsidRDefault="00482F6F" w:rsidP="00EF3662">
            <w:pPr>
              <w:jc w:val="center"/>
              <w:rPr>
                <w:rFonts w:ascii="GHEA Grapalat" w:hAnsi="GHEA Grapalat"/>
                <w:b/>
                <w:bCs/>
                <w:sz w:val="16"/>
                <w:szCs w:val="18"/>
                <w:lang w:val="hy-AM"/>
              </w:rPr>
            </w:pPr>
            <w:r w:rsidRPr="00A71D81">
              <w:rPr>
                <w:rFonts w:ascii="GHEA Grapalat" w:hAnsi="GHEA Grapalat"/>
                <w:b/>
                <w:bCs/>
                <w:sz w:val="16"/>
                <w:szCs w:val="18"/>
                <w:lang w:val="hy-AM"/>
              </w:rPr>
              <w:t>Ա</w:t>
            </w:r>
            <w:r w:rsidR="00885B93" w:rsidRPr="00A71D81">
              <w:rPr>
                <w:rFonts w:ascii="GHEA Grapalat" w:hAnsi="GHEA Grapalat"/>
                <w:b/>
                <w:bCs/>
                <w:sz w:val="16"/>
                <w:szCs w:val="18"/>
                <w:lang w:val="es-ES"/>
              </w:rPr>
              <w:t>րժեք</w:t>
            </w:r>
          </w:p>
          <w:p w:rsidR="00C41159" w:rsidRPr="00A71D81" w:rsidRDefault="00C41159" w:rsidP="00EF3662">
            <w:pPr>
              <w:jc w:val="center"/>
              <w:rPr>
                <w:rFonts w:ascii="GHEA Grapalat" w:hAnsi="GHEA Grapalat" w:cs="Sylfaen"/>
                <w:sz w:val="16"/>
                <w:szCs w:val="16"/>
                <w:lang w:val="hy-AM"/>
              </w:rPr>
            </w:pPr>
            <w:r w:rsidRPr="00A71D81">
              <w:rPr>
                <w:rFonts w:ascii="GHEA Grapalat" w:hAnsi="GHEA Grapalat" w:cs="Sylfaen"/>
                <w:sz w:val="16"/>
                <w:szCs w:val="16"/>
                <w:lang w:val="af-ZA"/>
              </w:rPr>
              <w:t>(ինքնարժեքի և կանխատեսվող շահույթի հանրագումարը)</w:t>
            </w:r>
          </w:p>
          <w:p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/տառերով և թվերով/</w:t>
            </w:r>
          </w:p>
        </w:tc>
        <w:tc>
          <w:tcPr>
            <w:tcW w:w="1276" w:type="dxa"/>
            <w:tcBorders>
              <w:top w:val="single" w:sz="4" w:space="0" w:color="auto"/>
              <w:left w:val="single" w:sz="4" w:space="0" w:color="auto"/>
              <w:right w:val="single" w:sz="4" w:space="0" w:color="auto"/>
            </w:tcBorders>
            <w:vAlign w:val="center"/>
          </w:tcPr>
          <w:p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ԱԱՀ**</w:t>
            </w:r>
          </w:p>
          <w:p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/տառերով և թվերով/</w:t>
            </w:r>
          </w:p>
        </w:tc>
        <w:tc>
          <w:tcPr>
            <w:tcW w:w="1332" w:type="dxa"/>
            <w:tcBorders>
              <w:top w:val="single" w:sz="4" w:space="0" w:color="auto"/>
              <w:left w:val="single" w:sz="4" w:space="0" w:color="auto"/>
              <w:right w:val="single" w:sz="4" w:space="0" w:color="auto"/>
            </w:tcBorders>
            <w:vAlign w:val="center"/>
          </w:tcPr>
          <w:p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Ընդհանուրգինը</w:t>
            </w:r>
          </w:p>
          <w:p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 xml:space="preserve"> /տառերով և թվերով/</w:t>
            </w:r>
          </w:p>
        </w:tc>
      </w:tr>
      <w:tr w:rsidR="00885B93" w:rsidRPr="00A71D81" w:rsidTr="00886593">
        <w:trPr>
          <w:jc w:val="center"/>
        </w:trPr>
        <w:tc>
          <w:tcPr>
            <w:tcW w:w="1136" w:type="dxa"/>
            <w:tcBorders>
              <w:top w:val="single" w:sz="4" w:space="0" w:color="auto"/>
              <w:left w:val="single" w:sz="4" w:space="0" w:color="auto"/>
              <w:bottom w:val="single" w:sz="4" w:space="0" w:color="auto"/>
              <w:right w:val="single" w:sz="4" w:space="0" w:color="auto"/>
            </w:tcBorders>
            <w:shd w:val="clear" w:color="auto" w:fill="99CCFF"/>
            <w:vAlign w:val="center"/>
          </w:tcPr>
          <w:p w:rsidR="00885B93" w:rsidRPr="00A71D81" w:rsidRDefault="00885B93" w:rsidP="00EF3662">
            <w:pPr>
              <w:jc w:val="center"/>
              <w:rPr>
                <w:rFonts w:ascii="GHEA Grapalat" w:hAnsi="GHEA Grapalat"/>
                <w:b/>
                <w:i/>
                <w:sz w:val="16"/>
                <w:lang w:val="es-ES"/>
              </w:rPr>
            </w:pPr>
            <w:r w:rsidRPr="00A71D81">
              <w:rPr>
                <w:rFonts w:ascii="GHEA Grapalat" w:hAnsi="GHEA Grapalat"/>
                <w:b/>
                <w:i/>
                <w:sz w:val="16"/>
                <w:lang w:val="es-ES"/>
              </w:rPr>
              <w:t>1</w:t>
            </w:r>
          </w:p>
        </w:tc>
        <w:tc>
          <w:tcPr>
            <w:tcW w:w="3259" w:type="dxa"/>
            <w:tcBorders>
              <w:top w:val="single" w:sz="4" w:space="0" w:color="auto"/>
              <w:left w:val="single" w:sz="4" w:space="0" w:color="auto"/>
              <w:bottom w:val="single" w:sz="4" w:space="0" w:color="auto"/>
              <w:right w:val="single" w:sz="4" w:space="0" w:color="auto"/>
            </w:tcBorders>
            <w:shd w:val="clear" w:color="auto" w:fill="99CCFF"/>
          </w:tcPr>
          <w:p w:rsidR="00885B93" w:rsidRPr="00A71D81" w:rsidRDefault="00885B93" w:rsidP="00EF3662">
            <w:pPr>
              <w:jc w:val="center"/>
              <w:rPr>
                <w:rFonts w:ascii="GHEA Grapalat" w:hAnsi="GHEA Grapalat"/>
                <w:b/>
                <w:i/>
                <w:sz w:val="16"/>
                <w:lang w:val="es-ES"/>
              </w:rPr>
            </w:pPr>
            <w:r w:rsidRPr="00A71D81">
              <w:rPr>
                <w:rFonts w:ascii="GHEA Grapalat" w:hAnsi="GHEA Grapalat"/>
                <w:b/>
                <w:i/>
                <w:sz w:val="16"/>
                <w:lang w:val="es-ES"/>
              </w:rPr>
              <w:t>2</w:t>
            </w:r>
          </w:p>
        </w:tc>
        <w:tc>
          <w:tcPr>
            <w:tcW w:w="2000" w:type="dxa"/>
            <w:tcBorders>
              <w:top w:val="single" w:sz="4" w:space="0" w:color="auto"/>
              <w:left w:val="single" w:sz="4" w:space="0" w:color="auto"/>
              <w:bottom w:val="single" w:sz="4" w:space="0" w:color="auto"/>
              <w:right w:val="single" w:sz="4" w:space="0" w:color="auto"/>
            </w:tcBorders>
            <w:shd w:val="clear" w:color="auto" w:fill="99CCFF"/>
          </w:tcPr>
          <w:p w:rsidR="00885B93" w:rsidRPr="00A71D81" w:rsidRDefault="00885B93" w:rsidP="00EF3662">
            <w:pPr>
              <w:jc w:val="center"/>
              <w:rPr>
                <w:rFonts w:ascii="GHEA Grapalat" w:hAnsi="GHEA Grapalat"/>
                <w:i/>
                <w:sz w:val="16"/>
                <w:lang w:val="es-ES"/>
              </w:rPr>
            </w:pPr>
            <w:r w:rsidRPr="00A71D81">
              <w:rPr>
                <w:rFonts w:ascii="GHEA Grapalat" w:hAnsi="GHEA Grapalat"/>
                <w:b/>
                <w:i/>
                <w:sz w:val="16"/>
                <w:lang w:val="es-ES"/>
              </w:rPr>
              <w:t>3</w:t>
            </w:r>
          </w:p>
        </w:tc>
        <w:tc>
          <w:tcPr>
            <w:tcW w:w="1276" w:type="dxa"/>
            <w:tcBorders>
              <w:top w:val="single" w:sz="4" w:space="0" w:color="auto"/>
              <w:left w:val="single" w:sz="4" w:space="0" w:color="auto"/>
              <w:bottom w:val="single" w:sz="4" w:space="0" w:color="auto"/>
              <w:right w:val="single" w:sz="4" w:space="0" w:color="auto"/>
            </w:tcBorders>
            <w:shd w:val="clear" w:color="auto" w:fill="99CCFF"/>
          </w:tcPr>
          <w:p w:rsidR="00885B93" w:rsidRPr="00A71D81" w:rsidRDefault="00885B93" w:rsidP="00EF3662">
            <w:pPr>
              <w:jc w:val="center"/>
              <w:rPr>
                <w:rFonts w:ascii="GHEA Grapalat" w:hAnsi="GHEA Grapalat"/>
                <w:i/>
                <w:sz w:val="16"/>
                <w:lang w:val="hy-AM"/>
              </w:rPr>
            </w:pPr>
            <w:r w:rsidRPr="00A71D81">
              <w:rPr>
                <w:rFonts w:ascii="GHEA Grapalat" w:hAnsi="GHEA Grapalat"/>
                <w:b/>
                <w:i/>
                <w:sz w:val="16"/>
                <w:lang w:val="hy-AM"/>
              </w:rPr>
              <w:t>4</w:t>
            </w:r>
          </w:p>
        </w:tc>
        <w:tc>
          <w:tcPr>
            <w:tcW w:w="1332" w:type="dxa"/>
            <w:tcBorders>
              <w:top w:val="single" w:sz="4" w:space="0" w:color="auto"/>
              <w:left w:val="single" w:sz="4" w:space="0" w:color="auto"/>
              <w:bottom w:val="single" w:sz="4" w:space="0" w:color="auto"/>
              <w:right w:val="single" w:sz="4" w:space="0" w:color="auto"/>
            </w:tcBorders>
            <w:shd w:val="clear" w:color="auto" w:fill="99CCFF"/>
          </w:tcPr>
          <w:p w:rsidR="00885B93" w:rsidRPr="00A71D81" w:rsidRDefault="00885B93" w:rsidP="00885B93">
            <w:pPr>
              <w:jc w:val="center"/>
              <w:rPr>
                <w:rFonts w:ascii="GHEA Grapalat" w:hAnsi="GHEA Grapalat"/>
                <w:i/>
                <w:sz w:val="16"/>
                <w:lang w:val="es-ES"/>
              </w:rPr>
            </w:pPr>
            <w:r w:rsidRPr="00A71D81">
              <w:rPr>
                <w:rFonts w:ascii="GHEA Grapalat" w:hAnsi="GHEA Grapalat"/>
                <w:b/>
                <w:i/>
                <w:sz w:val="16"/>
                <w:lang w:val="hy-AM"/>
              </w:rPr>
              <w:t>5</w:t>
            </w:r>
            <w:r w:rsidRPr="00A71D81">
              <w:rPr>
                <w:rFonts w:ascii="GHEA Grapalat" w:hAnsi="GHEA Grapalat"/>
                <w:b/>
                <w:i/>
                <w:sz w:val="16"/>
                <w:lang w:val="es-ES"/>
              </w:rPr>
              <w:t>=3+4</w:t>
            </w:r>
          </w:p>
        </w:tc>
      </w:tr>
      <w:tr w:rsidR="00885B93" w:rsidRPr="00230D10" w:rsidTr="00886593">
        <w:trPr>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1</w:t>
            </w:r>
          </w:p>
        </w:tc>
        <w:tc>
          <w:tcPr>
            <w:tcW w:w="3259" w:type="dxa"/>
            <w:tcBorders>
              <w:top w:val="single" w:sz="4" w:space="0" w:color="auto"/>
              <w:left w:val="single" w:sz="4" w:space="0" w:color="auto"/>
              <w:bottom w:val="single" w:sz="4" w:space="0" w:color="auto"/>
              <w:right w:val="single" w:sz="4" w:space="0" w:color="auto"/>
            </w:tcBorders>
            <w:vAlign w:val="center"/>
          </w:tcPr>
          <w:p w:rsidR="00885B93" w:rsidRPr="00A71D81" w:rsidRDefault="00885B93" w:rsidP="00EF3662">
            <w:pPr>
              <w:rPr>
                <w:rFonts w:ascii="GHEA Grapalat" w:hAnsi="GHEA Grapalat"/>
                <w:sz w:val="18"/>
                <w:lang w:val="es-ES"/>
              </w:rPr>
            </w:pPr>
            <w:r w:rsidRPr="00A71D81">
              <w:rPr>
                <w:rFonts w:ascii="GHEA Grapalat" w:hAnsi="GHEA Grapalat"/>
                <w:sz w:val="20"/>
                <w:u w:val="single"/>
                <w:vertAlign w:val="subscript"/>
                <w:lang w:val="es-ES"/>
              </w:rPr>
              <w:t>&lt;&lt;Գնմանառարկայիչափաբաժնիանվանում N1&gt;&gt;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rsidR="00885B93" w:rsidRPr="00A71D81" w:rsidRDefault="00885B93" w:rsidP="00EF3662">
            <w:pPr>
              <w:jc w:val="center"/>
              <w:rPr>
                <w:rFonts w:ascii="GHEA Grapalat" w:hAnsi="GHEA Grapalat"/>
                <w:lang w:val="es-ES"/>
              </w:rPr>
            </w:pPr>
          </w:p>
        </w:tc>
      </w:tr>
      <w:tr w:rsidR="00885B93" w:rsidRPr="00230D10" w:rsidTr="00886593">
        <w:trPr>
          <w:trHeight w:val="521"/>
          <w:jc w:val="center"/>
        </w:trPr>
        <w:tc>
          <w:tcPr>
            <w:tcW w:w="1136" w:type="dxa"/>
            <w:tcBorders>
              <w:top w:val="single" w:sz="4" w:space="0" w:color="auto"/>
              <w:left w:val="single" w:sz="4" w:space="0" w:color="auto"/>
              <w:bottom w:val="single" w:sz="4" w:space="0" w:color="auto"/>
              <w:right w:val="single" w:sz="4" w:space="0" w:color="auto"/>
            </w:tcBorders>
            <w:vAlign w:val="center"/>
          </w:tcPr>
          <w:p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2</w:t>
            </w:r>
          </w:p>
        </w:tc>
        <w:tc>
          <w:tcPr>
            <w:tcW w:w="3259" w:type="dxa"/>
            <w:tcBorders>
              <w:top w:val="single" w:sz="4" w:space="0" w:color="auto"/>
              <w:left w:val="single" w:sz="4" w:space="0" w:color="auto"/>
              <w:bottom w:val="single" w:sz="4" w:space="0" w:color="auto"/>
              <w:right w:val="single" w:sz="4" w:space="0" w:color="auto"/>
            </w:tcBorders>
            <w:vAlign w:val="center"/>
          </w:tcPr>
          <w:p w:rsidR="00885B93" w:rsidRPr="00A71D81" w:rsidRDefault="00885B93" w:rsidP="00EF3662">
            <w:pPr>
              <w:rPr>
                <w:rFonts w:ascii="GHEA Grapalat" w:hAnsi="GHEA Grapalat"/>
                <w:sz w:val="18"/>
                <w:lang w:val="es-ES"/>
              </w:rPr>
            </w:pPr>
            <w:r w:rsidRPr="00A71D81">
              <w:rPr>
                <w:rFonts w:ascii="GHEA Grapalat" w:hAnsi="GHEA Grapalat"/>
                <w:sz w:val="20"/>
                <w:u w:val="single"/>
                <w:vertAlign w:val="subscript"/>
                <w:lang w:val="es-ES"/>
              </w:rPr>
              <w:t>&lt;&lt;Գնմանառարկայիչափաբաժնիանվանում N2&gt;&gt;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rsidR="00885B93" w:rsidRPr="00A71D81" w:rsidRDefault="00885B93" w:rsidP="00EF3662">
            <w:pPr>
              <w:rPr>
                <w:rFonts w:ascii="GHEA Grapalat" w:hAnsi="GHEA Grapalat"/>
                <w:lang w:val="es-ES"/>
              </w:rPr>
            </w:pPr>
          </w:p>
        </w:tc>
      </w:tr>
      <w:tr w:rsidR="00885B93" w:rsidRPr="00230D10" w:rsidTr="00886593">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3</w:t>
            </w:r>
          </w:p>
        </w:tc>
        <w:tc>
          <w:tcPr>
            <w:tcW w:w="3259" w:type="dxa"/>
            <w:tcBorders>
              <w:top w:val="single" w:sz="4" w:space="0" w:color="auto"/>
              <w:left w:val="single" w:sz="4" w:space="0" w:color="auto"/>
              <w:bottom w:val="single" w:sz="4" w:space="0" w:color="auto"/>
              <w:right w:val="single" w:sz="4" w:space="0" w:color="auto"/>
            </w:tcBorders>
            <w:vAlign w:val="center"/>
          </w:tcPr>
          <w:p w:rsidR="00885B93" w:rsidRPr="00A71D81" w:rsidRDefault="00885B93" w:rsidP="00EF3662">
            <w:pPr>
              <w:rPr>
                <w:rFonts w:ascii="GHEA Grapalat" w:hAnsi="GHEA Grapalat"/>
                <w:sz w:val="18"/>
                <w:lang w:val="es-ES"/>
              </w:rPr>
            </w:pPr>
            <w:r w:rsidRPr="00A71D81">
              <w:rPr>
                <w:rFonts w:ascii="GHEA Grapalat" w:hAnsi="GHEA Grapalat"/>
                <w:sz w:val="20"/>
                <w:u w:val="single"/>
                <w:vertAlign w:val="subscript"/>
                <w:lang w:val="es-ES"/>
              </w:rPr>
              <w:t>&lt;&lt;Գնմանառարկայիչափաբաժնիանվանում N3&gt;&gt;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rsidR="00885B93" w:rsidRPr="00A71D81" w:rsidRDefault="00885B93" w:rsidP="00EF3662">
            <w:pPr>
              <w:jc w:val="center"/>
              <w:rPr>
                <w:rFonts w:ascii="GHEA Grapalat" w:hAnsi="GHEA Grapalat"/>
                <w:lang w:val="es-ES"/>
              </w:rPr>
            </w:pPr>
          </w:p>
        </w:tc>
      </w:tr>
      <w:tr w:rsidR="00885B93" w:rsidRPr="00A71D81" w:rsidTr="00886593">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rsidR="00885B93" w:rsidRPr="00A71D81" w:rsidRDefault="00885B93" w:rsidP="00EF3662">
            <w:pPr>
              <w:rPr>
                <w:rFonts w:ascii="GHEA Grapalat" w:hAnsi="GHEA Grapalat"/>
                <w:sz w:val="18"/>
                <w:lang w:val="es-ES"/>
              </w:rPr>
            </w:pPr>
            <w:r w:rsidRPr="00A71D81">
              <w:rPr>
                <w:rFonts w:ascii="GHEA Grapalat" w:hAnsi="GHEA Grapalat"/>
                <w:sz w:val="20"/>
              </w:rPr>
              <w:t>...</w:t>
            </w:r>
          </w:p>
        </w:tc>
        <w:tc>
          <w:tcPr>
            <w:tcW w:w="2000" w:type="dxa"/>
            <w:tcBorders>
              <w:top w:val="single" w:sz="4" w:space="0" w:color="auto"/>
              <w:left w:val="single" w:sz="4" w:space="0" w:color="auto"/>
              <w:bottom w:val="single" w:sz="4" w:space="0" w:color="auto"/>
              <w:right w:val="single" w:sz="4" w:space="0" w:color="auto"/>
            </w:tcBorders>
            <w:shd w:val="clear" w:color="auto" w:fill="auto"/>
          </w:tcPr>
          <w:p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rsidR="00885B93" w:rsidRPr="00A71D81" w:rsidRDefault="00885B93" w:rsidP="00EF3662">
            <w:pPr>
              <w:jc w:val="center"/>
              <w:rPr>
                <w:rFonts w:ascii="GHEA Grapalat" w:hAnsi="GHEA Grapalat"/>
                <w:lang w:val="es-ES"/>
              </w:rPr>
            </w:pPr>
          </w:p>
        </w:tc>
      </w:tr>
      <w:tr w:rsidR="00885B93" w:rsidRPr="00A71D81" w:rsidTr="00886593">
        <w:trPr>
          <w:trHeight w:val="270"/>
          <w:jc w:val="center"/>
        </w:trPr>
        <w:tc>
          <w:tcPr>
            <w:tcW w:w="1136" w:type="dxa"/>
            <w:tcBorders>
              <w:top w:val="single" w:sz="4" w:space="0" w:color="auto"/>
              <w:left w:val="single" w:sz="4" w:space="0" w:color="auto"/>
              <w:bottom w:val="single" w:sz="4" w:space="0" w:color="auto"/>
              <w:right w:val="single" w:sz="4" w:space="0" w:color="auto"/>
            </w:tcBorders>
            <w:vAlign w:val="center"/>
          </w:tcPr>
          <w:p w:rsidR="00885B93" w:rsidRPr="00A71D81" w:rsidRDefault="00885B93" w:rsidP="00EF3662">
            <w:pPr>
              <w:jc w:val="center"/>
              <w:rPr>
                <w:rFonts w:ascii="GHEA Grapalat" w:hAnsi="GHEA Grapalat"/>
                <w:b/>
                <w:bCs/>
                <w:sz w:val="18"/>
                <w:lang w:val="es-ES"/>
              </w:rPr>
            </w:pPr>
            <w:r w:rsidRPr="00A71D81">
              <w:rPr>
                <w:rFonts w:ascii="GHEA Grapalat" w:hAnsi="GHEA Grapalat"/>
                <w:b/>
                <w:sz w:val="18"/>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rsidR="00885B93" w:rsidRPr="00A71D81" w:rsidRDefault="00885B93" w:rsidP="00EF3662">
            <w:pPr>
              <w:rPr>
                <w:rFonts w:ascii="GHEA Grapalat" w:hAnsi="GHEA Grapalat"/>
                <w:sz w:val="18"/>
                <w:lang w:val="es-ES"/>
              </w:rPr>
            </w:pPr>
            <w:r w:rsidRPr="00A71D81">
              <w:rPr>
                <w:rFonts w:ascii="GHEA Grapalat" w:hAnsi="GHEA Grapalat"/>
                <w:sz w:val="20"/>
              </w:rPr>
              <w:t>...</w:t>
            </w:r>
          </w:p>
        </w:tc>
        <w:tc>
          <w:tcPr>
            <w:tcW w:w="2000" w:type="dxa"/>
            <w:tcBorders>
              <w:top w:val="single" w:sz="4" w:space="0" w:color="auto"/>
              <w:left w:val="single" w:sz="4" w:space="0" w:color="auto"/>
              <w:bottom w:val="single" w:sz="4" w:space="0" w:color="auto"/>
              <w:right w:val="single" w:sz="4" w:space="0" w:color="auto"/>
            </w:tcBorders>
            <w:shd w:val="clear" w:color="auto" w:fill="auto"/>
            <w:vAlign w:val="center"/>
          </w:tcPr>
          <w:p w:rsidR="00885B93" w:rsidRPr="00A71D81" w:rsidRDefault="00885B93" w:rsidP="00EF3662">
            <w:pPr>
              <w:jc w:val="center"/>
              <w:rPr>
                <w:rFonts w:ascii="GHEA Grapalat" w:hAnsi="GHEA Grapalat"/>
                <w:sz w:val="20"/>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885B93" w:rsidRPr="00A71D81" w:rsidRDefault="00885B93" w:rsidP="00EF3662">
            <w:pPr>
              <w:jc w:val="center"/>
              <w:rPr>
                <w:rFonts w:ascii="GHEA Grapalat" w:hAnsi="GHEA Grapalat"/>
                <w:sz w:val="20"/>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vAlign w:val="center"/>
          </w:tcPr>
          <w:p w:rsidR="00885B93" w:rsidRPr="00A71D81" w:rsidRDefault="00885B93" w:rsidP="00EF3662">
            <w:pPr>
              <w:jc w:val="center"/>
              <w:rPr>
                <w:rFonts w:ascii="GHEA Grapalat" w:hAnsi="GHEA Grapalat"/>
                <w:sz w:val="20"/>
                <w:lang w:val="es-ES"/>
              </w:rPr>
            </w:pPr>
          </w:p>
        </w:tc>
      </w:tr>
    </w:tbl>
    <w:p w:rsidR="00B2572B" w:rsidRPr="00A71D81" w:rsidRDefault="00B2572B" w:rsidP="00EF3662">
      <w:pPr>
        <w:rPr>
          <w:rFonts w:ascii="GHEA Grapalat" w:hAnsi="GHEA Grapalat"/>
          <w:sz w:val="18"/>
          <w:szCs w:val="18"/>
          <w:lang w:val="es-ES"/>
        </w:rPr>
      </w:pPr>
    </w:p>
    <w:p w:rsidR="00B2572B" w:rsidRPr="00A71D81" w:rsidRDefault="00B2572B" w:rsidP="00EF3662">
      <w:pPr>
        <w:rPr>
          <w:rFonts w:ascii="GHEA Grapalat" w:hAnsi="GHEA Grapalat"/>
          <w:sz w:val="18"/>
          <w:szCs w:val="18"/>
          <w:lang w:val="es-ES"/>
        </w:rPr>
      </w:pPr>
    </w:p>
    <w:p w:rsidR="00B2572B" w:rsidRPr="00A71D81" w:rsidRDefault="00B2572B" w:rsidP="00EF3662">
      <w:pPr>
        <w:rPr>
          <w:rFonts w:ascii="GHEA Grapalat" w:hAnsi="GHEA Grapalat"/>
          <w:sz w:val="18"/>
          <w:szCs w:val="18"/>
          <w:lang w:val="hy-AM"/>
        </w:rPr>
      </w:pPr>
    </w:p>
    <w:p w:rsidR="00B2572B" w:rsidRPr="00A71D81" w:rsidRDefault="00B2572B" w:rsidP="00EF3662">
      <w:pPr>
        <w:ind w:left="720" w:firstLine="720"/>
        <w:jc w:val="both"/>
        <w:rPr>
          <w:rFonts w:ascii="GHEA Grapalat" w:hAnsi="GHEA Grapalat"/>
          <w:sz w:val="20"/>
          <w:lang w:val="hy-AM"/>
        </w:rPr>
      </w:pPr>
      <w:r w:rsidRPr="00A71D81">
        <w:rPr>
          <w:rFonts w:ascii="GHEA Grapalat" w:hAnsi="GHEA Grapalat"/>
          <w:sz w:val="20"/>
          <w:lang w:val="hy-AM"/>
        </w:rPr>
        <w:t xml:space="preserve">___________________________________________ </w:t>
      </w:r>
      <w:r w:rsidRPr="00A71D81">
        <w:rPr>
          <w:rFonts w:ascii="GHEA Grapalat" w:hAnsi="GHEA Grapalat"/>
          <w:sz w:val="20"/>
          <w:lang w:val="hy-AM"/>
        </w:rPr>
        <w:tab/>
        <w:t xml:space="preserve">_____________ </w:t>
      </w:r>
    </w:p>
    <w:p w:rsidR="00B2572B" w:rsidRPr="00A71D81" w:rsidRDefault="00B2572B" w:rsidP="00EF3662">
      <w:pPr>
        <w:jc w:val="both"/>
        <w:rPr>
          <w:rFonts w:ascii="GHEA Grapalat" w:hAnsi="GHEA Grapalat"/>
          <w:sz w:val="20"/>
          <w:vertAlign w:val="superscript"/>
          <w:lang w:val="hy-AM"/>
        </w:rPr>
      </w:pPr>
      <w:r w:rsidRPr="00A71D81">
        <w:rPr>
          <w:rFonts w:ascii="GHEA Grapalat" w:hAnsi="GHEA Grapalat"/>
          <w:sz w:val="20"/>
          <w:vertAlign w:val="superscript"/>
          <w:lang w:val="hy-AM"/>
        </w:rPr>
        <w:t xml:space="preserve">                                                      մասնակցի անվանումը (ղեկավարի պաշտոնը, անուն ազգանունը)                                                       ստորագրությունը</w:t>
      </w:r>
      <w:r w:rsidRPr="00A71D81">
        <w:rPr>
          <w:rFonts w:ascii="GHEA Grapalat" w:hAnsi="GHEA Grapalat"/>
          <w:sz w:val="20"/>
          <w:vertAlign w:val="superscript"/>
          <w:lang w:val="hy-AM"/>
        </w:rPr>
        <w:tab/>
      </w:r>
    </w:p>
    <w:p w:rsidR="00B2572B" w:rsidRPr="00A71D81" w:rsidRDefault="00B2572B" w:rsidP="00EF3662">
      <w:pPr>
        <w:jc w:val="right"/>
        <w:rPr>
          <w:rFonts w:ascii="GHEA Grapalat" w:hAnsi="GHEA Grapalat"/>
          <w:sz w:val="20"/>
          <w:lang w:val="hy-AM"/>
        </w:rPr>
      </w:pPr>
    </w:p>
    <w:p w:rsidR="00B2572B" w:rsidRPr="00A71D81" w:rsidRDefault="00B2572B" w:rsidP="00EF3662">
      <w:pPr>
        <w:jc w:val="right"/>
        <w:rPr>
          <w:rFonts w:ascii="GHEA Grapalat" w:hAnsi="GHEA Grapalat"/>
          <w:sz w:val="20"/>
          <w:lang w:val="hy-AM"/>
        </w:rPr>
      </w:pPr>
      <w:r w:rsidRPr="00A71D81">
        <w:rPr>
          <w:rFonts w:ascii="GHEA Grapalat" w:hAnsi="GHEA Grapalat"/>
          <w:sz w:val="20"/>
          <w:lang w:val="hy-AM"/>
        </w:rPr>
        <w:t>Կ. Տ.</w:t>
      </w:r>
      <w:r w:rsidRPr="00A71D81">
        <w:rPr>
          <w:rStyle w:val="af6"/>
          <w:rFonts w:ascii="GHEA Grapalat" w:hAnsi="GHEA Grapalat"/>
          <w:color w:val="FFFFFF"/>
          <w:sz w:val="20"/>
          <w:lang w:val="hy-AM"/>
        </w:rPr>
        <w:footnoteReference w:id="11"/>
      </w:r>
      <w:r w:rsidRPr="00A71D81">
        <w:rPr>
          <w:rFonts w:ascii="GHEA Grapalat" w:hAnsi="GHEA Grapalat"/>
          <w:sz w:val="20"/>
          <w:lang w:val="hy-AM"/>
        </w:rPr>
        <w:tab/>
      </w:r>
      <w:r w:rsidRPr="00A71D81">
        <w:rPr>
          <w:rFonts w:ascii="GHEA Grapalat" w:hAnsi="GHEA Grapalat"/>
          <w:sz w:val="20"/>
          <w:lang w:val="hy-AM"/>
        </w:rPr>
        <w:tab/>
      </w:r>
    </w:p>
    <w:p w:rsidR="00B2572B" w:rsidRPr="00A71D81" w:rsidRDefault="00B2572B" w:rsidP="00EF3662">
      <w:pPr>
        <w:jc w:val="right"/>
        <w:rPr>
          <w:rFonts w:ascii="GHEA Grapalat" w:hAnsi="GHEA Grapalat"/>
          <w:sz w:val="20"/>
          <w:lang w:val="hy-AM"/>
        </w:rPr>
      </w:pPr>
    </w:p>
    <w:p w:rsidR="00B2572B" w:rsidRPr="00A71D81" w:rsidRDefault="00B2572B" w:rsidP="00EF3662">
      <w:pPr>
        <w:rPr>
          <w:rFonts w:ascii="GHEA Grapalat" w:hAnsi="GHEA Grapalat" w:cs="Sylfaen"/>
          <w:i/>
          <w:sz w:val="16"/>
          <w:szCs w:val="16"/>
          <w:lang w:val="hy-AM" w:eastAsia="ru-RU"/>
        </w:rPr>
      </w:pPr>
    </w:p>
    <w:p w:rsidR="00B2572B" w:rsidRPr="00A71D81" w:rsidRDefault="00B2572B" w:rsidP="00EF3662">
      <w:pPr>
        <w:rPr>
          <w:rFonts w:ascii="GHEA Grapalat" w:hAnsi="GHEA Grapalat" w:cs="Sylfaen"/>
          <w:i/>
          <w:sz w:val="16"/>
          <w:szCs w:val="16"/>
          <w:lang w:val="hy-AM" w:eastAsia="ru-RU"/>
        </w:rPr>
      </w:pPr>
    </w:p>
    <w:p w:rsidR="00B2572B" w:rsidRPr="00A71D81" w:rsidRDefault="00B2572B" w:rsidP="00EF3662">
      <w:pPr>
        <w:rPr>
          <w:rFonts w:ascii="GHEA Grapalat" w:hAnsi="GHEA Grapalat" w:cs="Sylfaen"/>
          <w:i/>
          <w:sz w:val="16"/>
          <w:szCs w:val="16"/>
          <w:lang w:val="hy-AM" w:eastAsia="ru-RU"/>
        </w:rPr>
      </w:pPr>
    </w:p>
    <w:p w:rsidR="00B2572B" w:rsidRPr="00A71D81" w:rsidRDefault="00B2572B" w:rsidP="00EF3662">
      <w:pPr>
        <w:rPr>
          <w:rFonts w:ascii="GHEA Grapalat" w:hAnsi="GHEA Grapalat" w:cs="Sylfaen"/>
          <w:i/>
          <w:sz w:val="16"/>
          <w:szCs w:val="16"/>
          <w:lang w:val="hy-AM" w:eastAsia="ru-RU"/>
        </w:rPr>
      </w:pPr>
    </w:p>
    <w:p w:rsidR="00B2572B" w:rsidRPr="00A71D81" w:rsidRDefault="00B2572B" w:rsidP="00EF3662">
      <w:pPr>
        <w:rPr>
          <w:rFonts w:ascii="GHEA Grapalat" w:hAnsi="GHEA Grapalat" w:cs="Sylfaen"/>
          <w:i/>
          <w:sz w:val="16"/>
          <w:szCs w:val="16"/>
          <w:lang w:val="hy-AM" w:eastAsia="ru-RU"/>
        </w:rPr>
      </w:pPr>
    </w:p>
    <w:p w:rsidR="00B2572B" w:rsidRPr="00A71D81" w:rsidRDefault="00B2572B" w:rsidP="00EF3662">
      <w:pPr>
        <w:rPr>
          <w:rFonts w:ascii="GHEA Grapalat" w:hAnsi="GHEA Grapalat" w:cs="Sylfaen"/>
          <w:i/>
          <w:sz w:val="16"/>
          <w:szCs w:val="16"/>
          <w:lang w:val="hy-AM" w:eastAsia="ru-RU"/>
        </w:rPr>
      </w:pPr>
    </w:p>
    <w:p w:rsidR="00B2572B" w:rsidRPr="00A71D81" w:rsidRDefault="00B2572B" w:rsidP="00EF3662">
      <w:pPr>
        <w:rPr>
          <w:rFonts w:ascii="GHEA Grapalat" w:hAnsi="GHEA Grapalat" w:cs="Sylfaen"/>
          <w:i/>
          <w:sz w:val="16"/>
          <w:szCs w:val="16"/>
          <w:lang w:val="hy-AM" w:eastAsia="ru-RU"/>
        </w:rPr>
      </w:pPr>
    </w:p>
    <w:p w:rsidR="00B2572B" w:rsidRPr="00A71D81" w:rsidRDefault="00B2572B" w:rsidP="00EF3662">
      <w:pPr>
        <w:rPr>
          <w:rFonts w:ascii="GHEA Grapalat" w:hAnsi="GHEA Grapalat" w:cs="Sylfaen"/>
          <w:i/>
          <w:sz w:val="16"/>
          <w:szCs w:val="16"/>
          <w:lang w:val="hy-AM" w:eastAsia="ru-RU"/>
        </w:rPr>
      </w:pPr>
    </w:p>
    <w:p w:rsidR="00B2572B" w:rsidRPr="00A71D81" w:rsidRDefault="00B2572B" w:rsidP="00EF3662">
      <w:pPr>
        <w:rPr>
          <w:rFonts w:ascii="GHEA Grapalat" w:hAnsi="GHEA Grapalat" w:cs="Sylfaen"/>
          <w:i/>
          <w:sz w:val="16"/>
          <w:szCs w:val="16"/>
          <w:lang w:val="hy-AM" w:eastAsia="ru-RU"/>
        </w:rPr>
      </w:pPr>
    </w:p>
    <w:p w:rsidR="00B2572B" w:rsidRPr="00A71D81" w:rsidRDefault="00B2572B" w:rsidP="00EF3662">
      <w:pPr>
        <w:rPr>
          <w:rFonts w:ascii="GHEA Grapalat" w:hAnsi="GHEA Grapalat" w:cs="Sylfaen"/>
          <w:i/>
          <w:sz w:val="16"/>
          <w:szCs w:val="16"/>
          <w:lang w:val="hy-AM" w:eastAsia="ru-RU"/>
        </w:rPr>
      </w:pPr>
    </w:p>
    <w:p w:rsidR="00B2572B" w:rsidRPr="00A71D81" w:rsidRDefault="00B2572B" w:rsidP="00EF3662">
      <w:pPr>
        <w:rPr>
          <w:rFonts w:ascii="GHEA Grapalat" w:hAnsi="GHEA Grapalat" w:cs="Sylfaen"/>
          <w:i/>
          <w:sz w:val="16"/>
          <w:szCs w:val="16"/>
          <w:lang w:val="hy-AM" w:eastAsia="ru-RU"/>
        </w:rPr>
      </w:pPr>
    </w:p>
    <w:p w:rsidR="00B2572B" w:rsidRPr="00A71D81" w:rsidRDefault="00B2572B" w:rsidP="00EF3662">
      <w:pPr>
        <w:rPr>
          <w:rFonts w:ascii="GHEA Grapalat" w:hAnsi="GHEA Grapalat" w:cs="Sylfaen"/>
          <w:i/>
          <w:sz w:val="16"/>
          <w:szCs w:val="16"/>
          <w:lang w:val="hy-AM" w:eastAsia="ru-RU"/>
        </w:rPr>
      </w:pPr>
    </w:p>
    <w:p w:rsidR="00B2572B" w:rsidRPr="00A71D81" w:rsidRDefault="00B2572B" w:rsidP="00EF3662">
      <w:pPr>
        <w:pStyle w:val="31"/>
        <w:spacing w:line="240" w:lineRule="auto"/>
        <w:jc w:val="right"/>
        <w:rPr>
          <w:rFonts w:ascii="GHEA Grapalat" w:hAnsi="GHEA Grapalat"/>
          <w:i/>
          <w:lang w:val="hy-AM"/>
        </w:rPr>
      </w:pPr>
    </w:p>
    <w:p w:rsidR="00B2572B" w:rsidRPr="00A71D81" w:rsidRDefault="00B2572B" w:rsidP="00EF3662">
      <w:pPr>
        <w:pStyle w:val="31"/>
        <w:spacing w:line="240" w:lineRule="auto"/>
        <w:jc w:val="right"/>
        <w:rPr>
          <w:rFonts w:ascii="GHEA Grapalat" w:hAnsi="GHEA Grapalat"/>
          <w:i/>
          <w:lang w:val="hy-AM"/>
        </w:rPr>
      </w:pPr>
    </w:p>
    <w:p w:rsidR="00B2572B" w:rsidRPr="00A71D81" w:rsidRDefault="00B2572B" w:rsidP="00EF3662">
      <w:pPr>
        <w:pStyle w:val="31"/>
        <w:spacing w:line="240" w:lineRule="auto"/>
        <w:jc w:val="right"/>
        <w:rPr>
          <w:rFonts w:ascii="GHEA Grapalat" w:hAnsi="GHEA Grapalat"/>
          <w:i/>
          <w:lang w:val="hy-AM"/>
        </w:rPr>
      </w:pPr>
    </w:p>
    <w:p w:rsidR="00B2572B" w:rsidRPr="00A71D81" w:rsidRDefault="00B2572B" w:rsidP="00EF3662">
      <w:pPr>
        <w:pStyle w:val="31"/>
        <w:spacing w:line="240" w:lineRule="auto"/>
        <w:jc w:val="right"/>
        <w:rPr>
          <w:rFonts w:ascii="GHEA Grapalat" w:hAnsi="GHEA Grapalat"/>
          <w:i/>
          <w:lang w:val="es-ES" w:eastAsia="ru-RU"/>
        </w:rPr>
      </w:pPr>
    </w:p>
    <w:p w:rsidR="000B1088" w:rsidRPr="00A71D81" w:rsidDel="000B1088" w:rsidRDefault="00B2572B" w:rsidP="000B1088">
      <w:pPr>
        <w:pStyle w:val="31"/>
        <w:spacing w:line="240" w:lineRule="auto"/>
        <w:jc w:val="right"/>
        <w:rPr>
          <w:rFonts w:ascii="GHEA Grapalat" w:hAnsi="GHEA Grapalat"/>
          <w:i/>
          <w:lang w:val="es-ES" w:eastAsia="ru-RU"/>
        </w:rPr>
      </w:pPr>
      <w:r w:rsidRPr="00A71D81">
        <w:rPr>
          <w:rFonts w:ascii="GHEA Grapalat" w:hAnsi="GHEA Grapalat"/>
          <w:i/>
          <w:lang w:val="es-ES" w:eastAsia="ru-RU"/>
        </w:rPr>
        <w:br w:type="page"/>
      </w:r>
    </w:p>
    <w:p w:rsidR="007862B1" w:rsidRPr="00A71D81" w:rsidRDefault="0052053A" w:rsidP="0055152D">
      <w:pPr>
        <w:pStyle w:val="31"/>
        <w:spacing w:line="240" w:lineRule="auto"/>
        <w:jc w:val="right"/>
        <w:rPr>
          <w:rFonts w:ascii="GHEA Grapalat" w:hAnsi="GHEA Grapalat" w:cs="Arial"/>
          <w:b/>
          <w:lang w:val="hy-AM"/>
        </w:rPr>
      </w:pPr>
      <w:r w:rsidRPr="00A71D81">
        <w:rPr>
          <w:rFonts w:ascii="GHEA Grapalat" w:hAnsi="GHEA Grapalat"/>
          <w:b/>
          <w:lang w:val="hy-AM"/>
        </w:rPr>
        <w:lastRenderedPageBreak/>
        <w:br w:type="page"/>
      </w:r>
      <w:r w:rsidR="0055152D" w:rsidRPr="0055152D">
        <w:rPr>
          <w:rFonts w:ascii="GHEA Grapalat" w:hAnsi="GHEA Grapalat" w:cs="Sylfaen"/>
          <w:b/>
          <w:lang w:val="hy-AM"/>
        </w:rPr>
        <w:lastRenderedPageBreak/>
        <w:t>ԿԱՊԱԱՊԿ ՀՄԱԱՊՁԲ 25/01</w:t>
      </w:r>
      <w:r w:rsidR="007862B1" w:rsidRPr="00A71D81">
        <w:rPr>
          <w:rFonts w:ascii="GHEA Grapalat" w:hAnsi="GHEA Grapalat" w:cs="Sylfaen"/>
          <w:b/>
          <w:lang w:val="hy-AM"/>
        </w:rPr>
        <w:t>ծածկագրով</w:t>
      </w:r>
    </w:p>
    <w:p w:rsidR="007862B1" w:rsidRPr="00A71D81" w:rsidRDefault="0055152D" w:rsidP="007862B1">
      <w:pPr>
        <w:pStyle w:val="31"/>
        <w:spacing w:line="240" w:lineRule="auto"/>
        <w:jc w:val="right"/>
        <w:rPr>
          <w:rFonts w:ascii="GHEA Grapalat" w:hAnsi="GHEA Grapalat" w:cs="Sylfaen"/>
          <w:b/>
          <w:lang w:val="hy-AM"/>
        </w:rPr>
      </w:pPr>
      <w:r>
        <w:rPr>
          <w:rFonts w:ascii="GHEA Grapalat" w:hAnsi="GHEA Grapalat" w:cs="Sylfaen"/>
          <w:b/>
          <w:lang w:val="hy-AM"/>
        </w:rPr>
        <w:t>ՀՄԱ</w:t>
      </w:r>
      <w:r w:rsidR="007862B1" w:rsidRPr="00A71D81">
        <w:rPr>
          <w:rFonts w:ascii="GHEA Grapalat" w:hAnsi="GHEA Grapalat" w:cs="Arial"/>
          <w:b/>
          <w:lang w:val="hy-AM"/>
        </w:rPr>
        <w:t xml:space="preserve"> մրցույթի </w:t>
      </w:r>
      <w:r w:rsidR="007862B1" w:rsidRPr="00A71D81">
        <w:rPr>
          <w:rFonts w:ascii="GHEA Grapalat" w:hAnsi="GHEA Grapalat" w:cs="Sylfaen"/>
          <w:b/>
          <w:lang w:val="hy-AM"/>
        </w:rPr>
        <w:t>հրավերի</w:t>
      </w:r>
    </w:p>
    <w:p w:rsidR="007862B1" w:rsidRPr="00A71D81" w:rsidRDefault="007862B1" w:rsidP="007862B1">
      <w:pPr>
        <w:pStyle w:val="31"/>
        <w:spacing w:line="240" w:lineRule="auto"/>
        <w:jc w:val="right"/>
        <w:rPr>
          <w:rFonts w:ascii="GHEA Grapalat" w:hAnsi="GHEA Grapalat" w:cs="Sylfaen"/>
          <w:b/>
          <w:lang w:val="hy-AM"/>
        </w:rPr>
      </w:pPr>
    </w:p>
    <w:p w:rsidR="007862B1" w:rsidRPr="00A71D81" w:rsidRDefault="007862B1" w:rsidP="007862B1">
      <w:pPr>
        <w:jc w:val="center"/>
        <w:rPr>
          <w:rFonts w:ascii="GHEA Grapalat" w:hAnsi="GHEA Grapalat" w:cs="GHEA Grapalat"/>
          <w:b/>
          <w:sz w:val="20"/>
          <w:szCs w:val="20"/>
          <w:lang w:val="hy-AM"/>
        </w:rPr>
      </w:pPr>
      <w:r w:rsidRPr="00A71D81">
        <w:rPr>
          <w:rFonts w:ascii="GHEA Grapalat" w:hAnsi="GHEA Grapalat" w:cs="GHEA Grapalat"/>
          <w:b/>
          <w:sz w:val="20"/>
          <w:szCs w:val="20"/>
          <w:lang w:val="hy-AM"/>
        </w:rPr>
        <w:t xml:space="preserve">ՏՈւԺԱՆՔԻ ՄԱՍԻՆ ՀԱՄԱՁԱՅՆԱԳԻՐ </w:t>
      </w:r>
    </w:p>
    <w:p w:rsidR="00631658" w:rsidRPr="00A71D81" w:rsidRDefault="00631658" w:rsidP="007862B1">
      <w:pPr>
        <w:jc w:val="center"/>
        <w:rPr>
          <w:rFonts w:ascii="GHEA Grapalat" w:hAnsi="GHEA Grapalat" w:cs="GHEA Grapalat"/>
          <w:b/>
          <w:sz w:val="20"/>
          <w:szCs w:val="20"/>
          <w:lang w:val="hy-AM"/>
        </w:rPr>
      </w:pPr>
      <w:r w:rsidRPr="00A71D81">
        <w:rPr>
          <w:rFonts w:ascii="GHEA Grapalat" w:hAnsi="GHEA Grapalat" w:cs="GHEA Grapalat"/>
          <w:b/>
          <w:sz w:val="18"/>
          <w:szCs w:val="18"/>
          <w:lang w:val="hy-AM"/>
        </w:rPr>
        <w:t xml:space="preserve">         (</w:t>
      </w:r>
      <w:r w:rsidR="001C7C1A" w:rsidRPr="00A71D81">
        <w:rPr>
          <w:rFonts w:ascii="GHEA Grapalat" w:hAnsi="GHEA Grapalat" w:cs="GHEA Grapalat"/>
          <w:b/>
          <w:sz w:val="18"/>
          <w:szCs w:val="18"/>
          <w:lang w:val="hy-AM"/>
        </w:rPr>
        <w:t xml:space="preserve">որակավորման </w:t>
      </w:r>
      <w:r w:rsidRPr="00A71D81">
        <w:rPr>
          <w:rFonts w:ascii="GHEA Grapalat" w:hAnsi="GHEA Grapalat" w:cs="GHEA Grapalat"/>
          <w:b/>
          <w:sz w:val="18"/>
          <w:szCs w:val="18"/>
          <w:lang w:val="hy-AM"/>
        </w:rPr>
        <w:t>ապահովում)</w:t>
      </w:r>
    </w:p>
    <w:p w:rsidR="007862B1" w:rsidRPr="00A71D81" w:rsidRDefault="007862B1" w:rsidP="007862B1">
      <w:pPr>
        <w:rPr>
          <w:rFonts w:ascii="GHEA Grapalat" w:hAnsi="GHEA Grapalat" w:cs="GHEA Grapalat"/>
          <w:b/>
          <w:sz w:val="20"/>
          <w:szCs w:val="20"/>
          <w:lang w:val="hy-AM"/>
        </w:rPr>
      </w:pPr>
    </w:p>
    <w:p w:rsidR="007862B1" w:rsidRPr="00A71D81" w:rsidRDefault="0055152D" w:rsidP="007862B1">
      <w:pPr>
        <w:rPr>
          <w:rFonts w:ascii="GHEA Grapalat" w:hAnsi="GHEA Grapalat" w:cs="GHEA Grapalat"/>
          <w:sz w:val="20"/>
          <w:szCs w:val="20"/>
          <w:lang w:val="hy-AM"/>
        </w:rPr>
      </w:pPr>
      <w:r>
        <w:rPr>
          <w:rFonts w:ascii="GHEA Grapalat" w:hAnsi="GHEA Grapalat" w:cs="GHEA Grapalat"/>
          <w:sz w:val="20"/>
          <w:szCs w:val="20"/>
          <w:lang w:val="hy-AM"/>
        </w:rPr>
        <w:t>Գ</w:t>
      </w:r>
      <w:r>
        <w:rPr>
          <w:sz w:val="20"/>
          <w:szCs w:val="20"/>
          <w:lang w:val="hy-AM"/>
        </w:rPr>
        <w:t>․</w:t>
      </w:r>
      <w:r>
        <w:rPr>
          <w:rFonts w:ascii="GHEA Grapalat" w:hAnsi="GHEA Grapalat" w:cs="GHEA Grapalat"/>
          <w:sz w:val="20"/>
          <w:szCs w:val="20"/>
          <w:lang w:val="hy-AM"/>
        </w:rPr>
        <w:t>Կապուտան</w:t>
      </w:r>
      <w:r w:rsidR="007862B1" w:rsidRPr="00A71D81">
        <w:rPr>
          <w:rFonts w:ascii="GHEA Grapalat" w:hAnsi="GHEA Grapalat" w:cs="GHEA Grapalat"/>
          <w:sz w:val="20"/>
          <w:szCs w:val="20"/>
          <w:lang w:val="hy-AM"/>
        </w:rPr>
        <w:tab/>
      </w:r>
      <w:r w:rsidR="007862B1" w:rsidRPr="00A71D81">
        <w:rPr>
          <w:rFonts w:ascii="GHEA Grapalat" w:hAnsi="GHEA Grapalat" w:cs="GHEA Grapalat"/>
          <w:sz w:val="20"/>
          <w:szCs w:val="20"/>
          <w:lang w:val="hy-AM"/>
        </w:rPr>
        <w:tab/>
      </w:r>
      <w:r w:rsidR="007862B1" w:rsidRPr="00A71D81">
        <w:rPr>
          <w:rFonts w:ascii="GHEA Grapalat" w:hAnsi="GHEA Grapalat" w:cs="GHEA Grapalat"/>
          <w:sz w:val="20"/>
          <w:szCs w:val="20"/>
          <w:lang w:val="hy-AM"/>
        </w:rPr>
        <w:tab/>
      </w:r>
      <w:r w:rsidR="007862B1" w:rsidRPr="00A71D81">
        <w:rPr>
          <w:rFonts w:ascii="GHEA Grapalat" w:hAnsi="GHEA Grapalat" w:cs="GHEA Grapalat"/>
          <w:sz w:val="20"/>
          <w:szCs w:val="20"/>
          <w:lang w:val="hy-AM"/>
        </w:rPr>
        <w:tab/>
      </w:r>
      <w:r w:rsidR="007862B1" w:rsidRPr="00A71D81">
        <w:rPr>
          <w:rFonts w:ascii="GHEA Grapalat" w:hAnsi="GHEA Grapalat" w:cs="GHEA Grapalat"/>
          <w:sz w:val="20"/>
          <w:szCs w:val="20"/>
          <w:lang w:val="hy-AM"/>
        </w:rPr>
        <w:tab/>
      </w:r>
      <w:r w:rsidR="007862B1" w:rsidRPr="00A71D81">
        <w:rPr>
          <w:rFonts w:ascii="GHEA Grapalat" w:hAnsi="GHEA Grapalat" w:cs="GHEA Grapalat"/>
          <w:sz w:val="20"/>
          <w:szCs w:val="20"/>
          <w:lang w:val="hy-AM"/>
        </w:rPr>
        <w:tab/>
      </w:r>
      <w:r w:rsidR="007862B1" w:rsidRPr="00A71D81">
        <w:rPr>
          <w:rFonts w:ascii="GHEA Grapalat" w:hAnsi="GHEA Grapalat"/>
          <w:sz w:val="20"/>
          <w:szCs w:val="20"/>
          <w:lang w:val="hy-AM"/>
        </w:rPr>
        <w:t>«»</w:t>
      </w:r>
      <w:r w:rsidR="007862B1" w:rsidRPr="00A71D81">
        <w:rPr>
          <w:rFonts w:ascii="GHEA Grapalat" w:hAnsi="GHEA Grapalat" w:cs="GHEA Grapalat"/>
          <w:sz w:val="20"/>
          <w:szCs w:val="20"/>
          <w:u w:val="single"/>
          <w:lang w:val="hy-AM"/>
        </w:rPr>
        <w:tab/>
      </w:r>
      <w:r w:rsidR="007862B1" w:rsidRPr="00A71D81">
        <w:rPr>
          <w:rFonts w:ascii="GHEA Grapalat" w:hAnsi="GHEA Grapalat" w:cs="GHEA Grapalat"/>
          <w:sz w:val="20"/>
          <w:szCs w:val="20"/>
          <w:u w:val="single"/>
          <w:lang w:val="hy-AM"/>
        </w:rPr>
        <w:tab/>
      </w:r>
      <w:r w:rsidR="007862B1" w:rsidRPr="00A71D81">
        <w:rPr>
          <w:rFonts w:ascii="GHEA Grapalat" w:hAnsi="GHEA Grapalat" w:cs="GHEA Grapalat"/>
          <w:sz w:val="20"/>
          <w:szCs w:val="20"/>
          <w:u w:val="single"/>
          <w:lang w:val="hy-AM"/>
        </w:rPr>
        <w:tab/>
      </w:r>
      <w:r w:rsidR="007862B1" w:rsidRPr="00A71D81">
        <w:rPr>
          <w:rFonts w:ascii="GHEA Grapalat" w:hAnsi="GHEA Grapalat" w:cs="GHEA Grapalat"/>
          <w:sz w:val="20"/>
          <w:szCs w:val="20"/>
          <w:lang w:val="hy-AM"/>
        </w:rPr>
        <w:t xml:space="preserve"> 20   թ.**</w:t>
      </w:r>
    </w:p>
    <w:p w:rsidR="007862B1" w:rsidRPr="00A71D81" w:rsidRDefault="007862B1" w:rsidP="007862B1">
      <w:pPr>
        <w:rPr>
          <w:rFonts w:ascii="GHEA Grapalat" w:hAnsi="GHEA Grapalat" w:cs="GHEA Grapalat"/>
          <w:sz w:val="20"/>
          <w:szCs w:val="20"/>
          <w:lang w:val="hy-AM"/>
        </w:rPr>
      </w:pPr>
    </w:p>
    <w:p w:rsidR="007862B1" w:rsidRPr="00A71D81" w:rsidRDefault="007862B1" w:rsidP="007862B1">
      <w:pPr>
        <w:jc w:val="both"/>
        <w:rPr>
          <w:rFonts w:ascii="GHEA Grapalat" w:hAnsi="GHEA Grapalat" w:cs="GHEA Grapalat"/>
          <w:sz w:val="20"/>
          <w:szCs w:val="20"/>
          <w:u w:val="single"/>
          <w:vertAlign w:val="subscript"/>
          <w:lang w:val="hy-AM"/>
        </w:rPr>
      </w:pP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 xml:space="preserve">ի դեմս Ընկերության տնօրեն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rsidR="007862B1" w:rsidRPr="00A71D81" w:rsidRDefault="007862B1" w:rsidP="007862B1">
      <w:pPr>
        <w:jc w:val="both"/>
        <w:rPr>
          <w:rFonts w:ascii="GHEA Grapalat" w:hAnsi="GHEA Grapalat" w:cs="GHEA Grapalat"/>
          <w:sz w:val="20"/>
          <w:szCs w:val="20"/>
          <w:lang w:val="hy-AM"/>
        </w:rPr>
      </w:pPr>
      <w:r w:rsidRPr="00A71D81">
        <w:rPr>
          <w:rFonts w:ascii="GHEA Grapalat" w:hAnsi="GHEA Grapalat"/>
          <w:sz w:val="20"/>
          <w:szCs w:val="20"/>
          <w:vertAlign w:val="superscript"/>
          <w:lang w:val="hy-AM"/>
        </w:rPr>
        <w:t xml:space="preserve">       Ընկերության անվանումը</w:t>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sz w:val="20"/>
          <w:szCs w:val="20"/>
          <w:vertAlign w:val="superscript"/>
          <w:lang w:val="hy-AM"/>
        </w:rPr>
        <w:t>Ընկերության տնօրենի անուն ազգանունը, անձնագրային տվյալները</w:t>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A71D81" w:rsidRDefault="007862B1" w:rsidP="007862B1">
      <w:pPr>
        <w:ind w:firstLine="708"/>
        <w:jc w:val="both"/>
        <w:rPr>
          <w:rFonts w:ascii="GHEA Grapalat" w:hAnsi="GHEA Grapalat" w:cs="GHEA Grapalat"/>
          <w:sz w:val="20"/>
          <w:szCs w:val="20"/>
          <w:lang w:val="hy-AM"/>
        </w:rPr>
      </w:pPr>
    </w:p>
    <w:p w:rsidR="007862B1" w:rsidRPr="00A71D81" w:rsidRDefault="007862B1" w:rsidP="007862B1">
      <w:pPr>
        <w:numPr>
          <w:ilvl w:val="0"/>
          <w:numId w:val="6"/>
        </w:numPr>
        <w:jc w:val="center"/>
        <w:rPr>
          <w:rFonts w:ascii="GHEA Grapalat" w:hAnsi="GHEA Grapalat" w:cs="GHEA Grapalat"/>
          <w:b/>
          <w:bCs/>
          <w:sz w:val="20"/>
          <w:szCs w:val="20"/>
          <w:lang w:val="pt-BR"/>
        </w:rPr>
      </w:pPr>
      <w:r w:rsidRPr="00A71D81">
        <w:rPr>
          <w:rFonts w:ascii="GHEA Grapalat" w:hAnsi="GHEA Grapalat" w:cs="GHEA Grapalat"/>
          <w:b/>
          <w:sz w:val="20"/>
          <w:szCs w:val="20"/>
          <w:lang w:val="hy-AM"/>
        </w:rPr>
        <w:t xml:space="preserve"> Հ</w:t>
      </w:r>
      <w:r w:rsidRPr="00A71D81">
        <w:rPr>
          <w:rFonts w:ascii="GHEA Grapalat" w:hAnsi="GHEA Grapalat" w:cs="GHEA Grapalat"/>
          <w:b/>
          <w:sz w:val="20"/>
          <w:szCs w:val="20"/>
        </w:rPr>
        <w:t>ամաձայնությանառարկան</w:t>
      </w:r>
    </w:p>
    <w:p w:rsidR="007862B1" w:rsidRPr="00A71D81" w:rsidRDefault="007862B1" w:rsidP="007862B1">
      <w:pPr>
        <w:jc w:val="both"/>
        <w:rPr>
          <w:rFonts w:ascii="GHEA Grapalat" w:hAnsi="GHEA Grapalat" w:cs="GHEA Grapalat"/>
          <w:b/>
          <w:bCs/>
          <w:sz w:val="20"/>
          <w:szCs w:val="20"/>
          <w:lang w:val="pt-BR"/>
        </w:rPr>
      </w:pPr>
      <w:r w:rsidRPr="00A71D81">
        <w:rPr>
          <w:rFonts w:ascii="GHEA Grapalat" w:hAnsi="GHEA Grapalat" w:cs="GHEA Grapalat"/>
          <w:sz w:val="20"/>
          <w:szCs w:val="20"/>
          <w:lang w:val="pt-BR"/>
        </w:rPr>
        <w:tab/>
      </w:r>
      <w:r w:rsidRPr="00A71D81">
        <w:rPr>
          <w:rFonts w:ascii="GHEA Grapalat" w:hAnsi="GHEA Grapalat" w:cs="GHEA Grapalat"/>
          <w:sz w:val="20"/>
          <w:szCs w:val="20"/>
          <w:lang w:val="pt-BR"/>
        </w:rPr>
        <w:tab/>
      </w:r>
    </w:p>
    <w:p w:rsidR="007862B1" w:rsidRPr="00A71D81" w:rsidRDefault="007862B1" w:rsidP="007862B1">
      <w:pPr>
        <w:numPr>
          <w:ilvl w:val="1"/>
          <w:numId w:val="7"/>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Ընկերությունը մասնակցում է </w:t>
      </w:r>
      <w:r w:rsidRPr="00A71D81">
        <w:rPr>
          <w:rFonts w:ascii="GHEA Grapalat" w:hAnsi="GHEA Grapalat" w:cs="GHEA Grapalat"/>
          <w:sz w:val="20"/>
          <w:szCs w:val="20"/>
          <w:u w:val="single"/>
          <w:lang w:val="pt-BR"/>
        </w:rPr>
        <w:tab/>
      </w:r>
      <w:r w:rsidR="003559F4">
        <w:rPr>
          <w:rFonts w:ascii="GHEA Grapalat" w:hAnsi="GHEA Grapalat" w:cs="GHEA Grapalat"/>
          <w:sz w:val="20"/>
          <w:szCs w:val="20"/>
          <w:u w:val="single"/>
          <w:lang w:val="pt-BR"/>
        </w:rPr>
        <w:t>Կ</w:t>
      </w:r>
      <w:r w:rsidR="00B57633">
        <w:rPr>
          <w:rFonts w:ascii="GHEA Grapalat" w:hAnsi="GHEA Grapalat" w:cs="GHEA Grapalat"/>
          <w:sz w:val="20"/>
          <w:szCs w:val="20"/>
          <w:u w:val="single"/>
          <w:lang w:val="hy-AM"/>
        </w:rPr>
        <w:t>ապուտանի</w:t>
      </w:r>
      <w:r w:rsidR="003559F4">
        <w:rPr>
          <w:rFonts w:ascii="GHEA Grapalat" w:hAnsi="GHEA Grapalat" w:cs="GHEA Grapalat"/>
          <w:sz w:val="20"/>
          <w:szCs w:val="20"/>
          <w:u w:val="single"/>
          <w:lang w:val="pt-BR"/>
        </w:rPr>
        <w:t xml:space="preserve"> ԱԱՊԿ </w:t>
      </w:r>
      <w:r w:rsidR="007F31A1" w:rsidRPr="007F31A1">
        <w:rPr>
          <w:rFonts w:ascii="GHEA Grapalat" w:hAnsi="GHEA Grapalat" w:cs="GHEA Grapalat"/>
          <w:sz w:val="20"/>
          <w:szCs w:val="20"/>
          <w:u w:val="single"/>
          <w:lang w:val="pt-BR"/>
        </w:rPr>
        <w:t xml:space="preserve">  ՊՈԱԿ </w:t>
      </w:r>
      <w:r w:rsidRPr="00A71D81">
        <w:rPr>
          <w:rFonts w:ascii="GHEA Grapalat" w:hAnsi="GHEA Grapalat" w:cs="GHEA Grapalat"/>
          <w:sz w:val="20"/>
          <w:szCs w:val="20"/>
          <w:lang w:val="pt-BR"/>
        </w:rPr>
        <w:t xml:space="preserve">(այսուհետ` Պատվիրատու) կողմից </w:t>
      </w:r>
    </w:p>
    <w:p w:rsidR="007862B1" w:rsidRPr="00A71D81" w:rsidRDefault="007862B1" w:rsidP="007862B1">
      <w:pPr>
        <w:ind w:left="426"/>
        <w:jc w:val="both"/>
        <w:rPr>
          <w:rFonts w:ascii="GHEA Grapalat" w:hAnsi="GHEA Grapalat" w:cs="GHEA Grapalat"/>
          <w:sz w:val="20"/>
          <w:szCs w:val="20"/>
          <w:lang w:val="pt-BR"/>
        </w:rPr>
      </w:pPr>
      <w:r w:rsidRPr="00A71D81">
        <w:rPr>
          <w:rFonts w:ascii="GHEA Grapalat" w:hAnsi="GHEA Grapalat"/>
          <w:sz w:val="20"/>
          <w:szCs w:val="20"/>
          <w:vertAlign w:val="superscript"/>
          <w:lang w:val="hy-AM"/>
        </w:rPr>
        <w:t>պատվիրատուի անվանումը</w:t>
      </w:r>
    </w:p>
    <w:p w:rsidR="007862B1" w:rsidRPr="00A71D81" w:rsidRDefault="007862B1" w:rsidP="007862B1">
      <w:pPr>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կազմակերպված` </w:t>
      </w:r>
      <w:r w:rsidR="0055152D" w:rsidRPr="0055152D">
        <w:rPr>
          <w:rFonts w:ascii="GHEA Grapalat" w:hAnsi="GHEA Grapalat"/>
          <w:sz w:val="18"/>
          <w:szCs w:val="18"/>
          <w:u w:val="single"/>
          <w:lang w:val="es-ES"/>
        </w:rPr>
        <w:t>ԿԱՊԱԱՊԿ ՀՄԱԱՊՁԲ 25/01</w:t>
      </w:r>
      <w:r w:rsidR="007F31A1">
        <w:rPr>
          <w:rFonts w:ascii="GHEA Grapalat" w:hAnsi="GHEA Grapalat" w:cs="GHEA Grapalat"/>
          <w:sz w:val="20"/>
          <w:szCs w:val="20"/>
          <w:u w:val="single"/>
          <w:lang w:val="pt-BR"/>
        </w:rPr>
        <w:t>ծ</w:t>
      </w:r>
      <w:r w:rsidRPr="00A71D81">
        <w:rPr>
          <w:rFonts w:ascii="GHEA Grapalat" w:hAnsi="GHEA Grapalat" w:cs="GHEA Grapalat"/>
          <w:sz w:val="20"/>
          <w:szCs w:val="20"/>
          <w:lang w:val="pt-BR"/>
        </w:rPr>
        <w:t>ածկագրով գնման ընթացակարգին:</w:t>
      </w:r>
    </w:p>
    <w:p w:rsidR="007862B1" w:rsidRPr="00A71D81" w:rsidRDefault="007862B1" w:rsidP="007862B1">
      <w:pPr>
        <w:ind w:left="426"/>
        <w:jc w:val="both"/>
        <w:rPr>
          <w:rFonts w:ascii="GHEA Grapalat" w:hAnsi="GHEA Grapalat" w:cs="GHEA Grapalat"/>
          <w:sz w:val="20"/>
          <w:szCs w:val="20"/>
          <w:lang w:val="pt-BR"/>
        </w:rPr>
      </w:pPr>
      <w:r w:rsidRPr="00A71D81">
        <w:rPr>
          <w:rFonts w:ascii="GHEA Grapalat" w:hAnsi="GHEA Grapalat"/>
          <w:sz w:val="20"/>
          <w:szCs w:val="20"/>
          <w:vertAlign w:val="superscript"/>
          <w:lang w:val="hy-AM"/>
        </w:rPr>
        <w:t>ընթացակարգի ծածկագիրը</w:t>
      </w:r>
    </w:p>
    <w:p w:rsidR="007862B1" w:rsidRPr="00A71D81" w:rsidRDefault="006E35C3" w:rsidP="006E35C3">
      <w:pPr>
        <w:ind w:firstLine="360"/>
        <w:jc w:val="both"/>
        <w:rPr>
          <w:rFonts w:ascii="GHEA Grapalat" w:hAnsi="GHEA Grapalat" w:cs="GHEA Grapalat"/>
          <w:color w:val="5B9BD5"/>
          <w:sz w:val="20"/>
          <w:szCs w:val="20"/>
          <w:lang w:val="hy-AM"/>
        </w:rPr>
      </w:pPr>
      <w:r w:rsidRPr="00A71D81">
        <w:rPr>
          <w:rFonts w:ascii="GHEA Grapalat" w:hAnsi="GHEA Grapalat" w:cs="GHEA Grapalat"/>
          <w:sz w:val="20"/>
          <w:szCs w:val="20"/>
          <w:lang w:val="pt-BR"/>
        </w:rPr>
        <w:t>1.</w:t>
      </w:r>
      <w:r w:rsidR="000149F3" w:rsidRPr="00A71D81">
        <w:rPr>
          <w:rFonts w:ascii="GHEA Grapalat" w:hAnsi="GHEA Grapalat" w:cs="GHEA Grapalat"/>
          <w:sz w:val="20"/>
          <w:szCs w:val="20"/>
          <w:lang w:val="pt-BR"/>
        </w:rPr>
        <w:t>2</w:t>
      </w:r>
      <w:r w:rsidR="007862B1" w:rsidRPr="00A71D81">
        <w:rPr>
          <w:rFonts w:ascii="GHEA Grapalat" w:hAnsi="GHEA Grapalat" w:cs="GHEA Grapalat"/>
          <w:sz w:val="20"/>
          <w:szCs w:val="20"/>
          <w:lang w:val="pt-BR"/>
        </w:rPr>
        <w:t xml:space="preserve">Որպես գնման ընթացակարգի արդյունքում </w:t>
      </w:r>
      <w:r w:rsidRPr="00A71D81">
        <w:rPr>
          <w:rFonts w:ascii="GHEA Grapalat" w:hAnsi="GHEA Grapalat" w:cs="GHEA Grapalat"/>
          <w:sz w:val="20"/>
          <w:szCs w:val="20"/>
          <w:lang w:val="pt-BR"/>
        </w:rPr>
        <w:t xml:space="preserve">ընտրված մասնակից, կնքվելիք պայմանագրով նախատեսված պարտավորությունների </w:t>
      </w:r>
      <w:r w:rsidR="007862B1" w:rsidRPr="00A71D81">
        <w:rPr>
          <w:rFonts w:ascii="GHEA Grapalat" w:hAnsi="GHEA Grapalat" w:cs="GHEA Grapalat"/>
          <w:sz w:val="20"/>
          <w:szCs w:val="20"/>
          <w:lang w:val="pt-BR"/>
        </w:rPr>
        <w:t xml:space="preserve">կատարման </w:t>
      </w:r>
      <w:r w:rsidRPr="00A71D81">
        <w:rPr>
          <w:rFonts w:ascii="GHEA Grapalat" w:hAnsi="GHEA Grapalat" w:cs="GHEA Grapalat"/>
          <w:sz w:val="20"/>
          <w:szCs w:val="20"/>
          <w:lang w:val="pt-BR"/>
        </w:rPr>
        <w:t xml:space="preserve">համար անհրաժեշտ որակավորման </w:t>
      </w:r>
      <w:r w:rsidR="007862B1" w:rsidRPr="00A71D81">
        <w:rPr>
          <w:rFonts w:ascii="GHEA Grapalat" w:hAnsi="GHEA Grapalat" w:cs="GHEA Grapalat"/>
          <w:sz w:val="20"/>
          <w:szCs w:val="20"/>
          <w:lang w:val="pt-BR"/>
        </w:rPr>
        <w:t>ապահովում, Ընկերությունը</w:t>
      </w:r>
      <w:r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pt-BR"/>
        </w:rPr>
        <w:t xml:space="preserve">Պատվիրատուին է ներկայացնում սույն տուժանքի համաձայնագիրը և կից վճարման պահանջագիրը` լրացված և հաստատված Ընկերության կողմից: </w:t>
      </w:r>
    </w:p>
    <w:p w:rsidR="007862B1" w:rsidRPr="00A71D81" w:rsidRDefault="000149F3" w:rsidP="000149F3">
      <w:pPr>
        <w:ind w:firstLine="360"/>
        <w:jc w:val="both"/>
        <w:rPr>
          <w:rFonts w:ascii="GHEA Grapalat" w:hAnsi="GHEA Grapalat" w:cs="GHEA Grapalat"/>
          <w:color w:val="000000"/>
          <w:sz w:val="20"/>
          <w:szCs w:val="20"/>
          <w:lang w:val="pt-BR"/>
        </w:rPr>
      </w:pPr>
      <w:r w:rsidRPr="00A71D81">
        <w:rPr>
          <w:rFonts w:ascii="GHEA Grapalat" w:hAnsi="GHEA Grapalat" w:cs="GHEA Grapalat"/>
          <w:color w:val="000000"/>
          <w:sz w:val="20"/>
          <w:szCs w:val="20"/>
          <w:lang w:val="pt-BR"/>
        </w:rPr>
        <w:t xml:space="preserve">1.3 </w:t>
      </w:r>
      <w:r w:rsidR="007862B1" w:rsidRPr="00A71D81">
        <w:rPr>
          <w:rFonts w:ascii="GHEA Grapalat" w:hAnsi="GHEA Grapalat" w:cs="GHEA Grapalat"/>
          <w:color w:val="000000"/>
          <w:sz w:val="20"/>
          <w:szCs w:val="20"/>
          <w:lang w:val="pt-BR"/>
        </w:rPr>
        <w:t>Ընկերությունը</w:t>
      </w:r>
      <w:r w:rsidR="007862B1" w:rsidRPr="00A71D81">
        <w:rPr>
          <w:rFonts w:ascii="GHEA Grapalat" w:hAnsi="GHEA Grapalat" w:cs="GHEA Grapalat"/>
          <w:color w:val="000000"/>
          <w:sz w:val="20"/>
          <w:szCs w:val="20"/>
          <w:lang w:val="hy-AM"/>
        </w:rPr>
        <w:t xml:space="preserve"> սույն </w:t>
      </w:r>
      <w:r w:rsidR="007862B1" w:rsidRPr="00A71D81">
        <w:rPr>
          <w:rFonts w:ascii="GHEA Grapalat" w:hAnsi="GHEA Grapalat" w:cs="GHEA Grapalat"/>
          <w:color w:val="000000"/>
          <w:sz w:val="20"/>
          <w:szCs w:val="20"/>
          <w:lang w:val="pt-BR"/>
        </w:rPr>
        <w:t>տուժանքի համաձայնագ</w:t>
      </w:r>
      <w:r w:rsidR="007862B1" w:rsidRPr="00A71D81">
        <w:rPr>
          <w:rFonts w:ascii="GHEA Grapalat" w:hAnsi="GHEA Grapalat" w:cs="GHEA Grapalat"/>
          <w:color w:val="000000"/>
          <w:sz w:val="20"/>
          <w:szCs w:val="20"/>
          <w:lang w:val="hy-AM"/>
        </w:rPr>
        <w:t>ր</w:t>
      </w:r>
      <w:r w:rsidR="007862B1" w:rsidRPr="00A71D81">
        <w:rPr>
          <w:rFonts w:ascii="GHEA Grapalat" w:hAnsi="GHEA Grapalat" w:cs="GHEA Grapalat"/>
          <w:color w:val="000000"/>
          <w:sz w:val="20"/>
          <w:szCs w:val="20"/>
          <w:lang w:val="pt-BR"/>
        </w:rPr>
        <w:t>ի</w:t>
      </w:r>
      <w:r w:rsidR="007862B1" w:rsidRPr="00A71D81">
        <w:rPr>
          <w:rFonts w:ascii="GHEA Grapalat" w:hAnsi="GHEA Grapalat" w:cs="GHEA Grapalat"/>
          <w:color w:val="000000"/>
          <w:sz w:val="20"/>
          <w:szCs w:val="20"/>
          <w:lang w:val="hy-AM"/>
        </w:rPr>
        <w:t xml:space="preserve">ն կից ներկայացվող վճարման պահանջագրի </w:t>
      </w:r>
      <w:r w:rsidR="006E35C3" w:rsidRPr="00A71D81">
        <w:rPr>
          <w:rFonts w:ascii="GHEA Grapalat" w:hAnsi="GHEA Grapalat" w:cs="GHEA Grapalat"/>
          <w:color w:val="000000"/>
          <w:sz w:val="20"/>
          <w:szCs w:val="20"/>
          <w:lang w:val="hy-AM"/>
        </w:rPr>
        <w:t>(</w:t>
      </w:r>
      <w:r w:rsidR="007862B1" w:rsidRPr="00A71D81">
        <w:rPr>
          <w:rFonts w:ascii="GHEA Grapalat" w:hAnsi="GHEA Grapalat" w:cs="GHEA Grapalat"/>
          <w:color w:val="000000"/>
          <w:sz w:val="20"/>
          <w:szCs w:val="20"/>
          <w:lang w:val="hy-AM"/>
        </w:rPr>
        <w:t>այսուհետ` Պահանջագիր</w:t>
      </w:r>
      <w:r w:rsidR="006E35C3" w:rsidRPr="00A71D81">
        <w:rPr>
          <w:rFonts w:ascii="GHEA Grapalat" w:hAnsi="GHEA Grapalat" w:cs="GHEA Grapalat"/>
          <w:color w:val="000000"/>
          <w:sz w:val="20"/>
          <w:szCs w:val="20"/>
          <w:lang w:val="hy-AM"/>
        </w:rPr>
        <w:t>)</w:t>
      </w:r>
      <w:r w:rsidR="007862B1" w:rsidRPr="00A71D81">
        <w:rPr>
          <w:rFonts w:ascii="GHEA Grapalat" w:hAnsi="GHEA Grapalat" w:cs="GHEA Grapalat"/>
          <w:color w:val="000000"/>
          <w:sz w:val="20"/>
          <w:szCs w:val="20"/>
          <w:lang w:val="hy-AM"/>
        </w:rPr>
        <w:t xml:space="preserve"> ստորագրմամբ անհետկանչելիորեն  համաձայնվում է, որ</w:t>
      </w:r>
      <w:r w:rsidR="006E35C3" w:rsidRPr="00A71D81">
        <w:rPr>
          <w:rFonts w:ascii="GHEA Grapalat" w:hAnsi="GHEA Grapalat" w:cs="GHEA Grapalat"/>
          <w:color w:val="000000"/>
          <w:sz w:val="20"/>
          <w:szCs w:val="20"/>
          <w:lang w:val="hy-AM"/>
        </w:rPr>
        <w:t>՝</w:t>
      </w:r>
    </w:p>
    <w:p w:rsidR="007862B1" w:rsidRPr="00A71D81" w:rsidRDefault="007862B1" w:rsidP="007862B1">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rsidR="007862B1" w:rsidRPr="00A71D81" w:rsidRDefault="007862B1" w:rsidP="007862B1">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բ) Պահանջագիրը հիմք է հանդիսանում Վճարող Բանկի համար` Պահանջագրով նշված ամբողջ գումարը </w:t>
      </w:r>
      <w:r w:rsidRPr="00A71D81">
        <w:rPr>
          <w:rFonts w:ascii="GHEA Grapalat" w:hAnsi="GHEA Grapalat" w:cs="GHEA Grapalat"/>
          <w:color w:val="000000"/>
          <w:sz w:val="20"/>
          <w:szCs w:val="20"/>
          <w:lang w:val="pt-BR"/>
        </w:rPr>
        <w:t>Ընկերության</w:t>
      </w:r>
      <w:r w:rsidRPr="00A71D81">
        <w:rPr>
          <w:rFonts w:ascii="GHEA Grapalat" w:hAnsi="GHEA Grapalat" w:cs="GHEA Grapalat"/>
          <w:color w:val="000000"/>
          <w:sz w:val="20"/>
          <w:szCs w:val="20"/>
          <w:lang w:val="hy-AM"/>
        </w:rPr>
        <w:t xml:space="preserve"> հաշվից  գանձելու համար՝ առանց լրացուցիչ ակցեպտավորման: </w:t>
      </w:r>
    </w:p>
    <w:p w:rsidR="007862B1" w:rsidRPr="00A71D81" w:rsidRDefault="007862B1" w:rsidP="007862B1">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գ)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rsidR="007862B1" w:rsidRPr="00A71D81" w:rsidRDefault="007862B1" w:rsidP="007862B1">
      <w:pPr>
        <w:ind w:left="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դ)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rsidR="007862B1" w:rsidRPr="00A71D81" w:rsidRDefault="007862B1" w:rsidP="007862B1">
      <w:pPr>
        <w:ind w:firstLine="426"/>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rsidR="007862B1" w:rsidRPr="00A71D81" w:rsidRDefault="000149F3" w:rsidP="000149F3">
      <w:pPr>
        <w:ind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1.4</w:t>
      </w:r>
      <w:r w:rsidR="007862B1" w:rsidRPr="00A71D81">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w:t>
      </w:r>
      <w:r w:rsidR="006E35C3" w:rsidRPr="00A71D81">
        <w:rPr>
          <w:rFonts w:ascii="GHEA Grapalat" w:hAnsi="GHEA Grapalat" w:cs="GHEA Grapalat"/>
          <w:sz w:val="20"/>
          <w:szCs w:val="20"/>
          <w:lang w:val="pt-BR"/>
        </w:rPr>
        <w:t>, եթե այն հանգեցնում է Պատվիրատուի կողմից պայմանագրի միակողմանի լուծման,</w:t>
      </w:r>
      <w:r w:rsidR="007862B1" w:rsidRPr="00A71D81">
        <w:rPr>
          <w:rFonts w:ascii="GHEA Grapalat" w:hAnsi="GHEA Grapalat" w:cs="GHEA Grapalat"/>
          <w:sz w:val="20"/>
          <w:szCs w:val="20"/>
          <w:lang w:val="pt-BR"/>
        </w:rPr>
        <w:t xml:space="preserve"> Պատվիրատուն սույն տուժանքի համաձայնագիրը և կից </w:t>
      </w:r>
      <w:r w:rsidR="007862B1" w:rsidRPr="00A71D81">
        <w:rPr>
          <w:rFonts w:ascii="GHEA Grapalat" w:hAnsi="GHEA Grapalat" w:cs="GHEA Grapalat"/>
          <w:sz w:val="20"/>
          <w:szCs w:val="20"/>
          <w:lang w:val="hy-AM"/>
        </w:rPr>
        <w:t xml:space="preserve">Պահանջագիրը բնօրինակներով </w:t>
      </w:r>
      <w:r w:rsidR="007862B1" w:rsidRPr="00A71D81">
        <w:rPr>
          <w:rFonts w:ascii="GHEA Grapalat" w:hAnsi="GHEA Grapalat" w:cs="GHEA Grapalat"/>
          <w:sz w:val="20"/>
          <w:szCs w:val="20"/>
          <w:lang w:val="pt-BR"/>
        </w:rPr>
        <w:t xml:space="preserve">ներկայացնում է </w:t>
      </w:r>
      <w:r w:rsidR="007862B1" w:rsidRPr="00A71D81">
        <w:rPr>
          <w:rFonts w:ascii="GHEA Grapalat" w:hAnsi="GHEA Grapalat" w:cs="GHEA Grapalat"/>
          <w:sz w:val="20"/>
          <w:szCs w:val="20"/>
          <w:lang w:val="hy-AM"/>
        </w:rPr>
        <w:t>Վճարող Բանկին</w:t>
      </w:r>
      <w:r w:rsidR="007862B1" w:rsidRPr="00A71D81">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007862B1" w:rsidRPr="00A71D81">
        <w:rPr>
          <w:rFonts w:ascii="GHEA Grapalat" w:hAnsi="GHEA Grapalat" w:cs="GHEA Grapalat"/>
          <w:sz w:val="20"/>
          <w:szCs w:val="20"/>
          <w:lang w:val="hy-AM"/>
        </w:rPr>
        <w:t>ՊահանջագիրըէլեկտրոնայինթվայինստորագրությամբհաստատվածլինելուդեպքումդրանքՎճարողԲանկինեններկայացվումէլեկտրոնայինկրիչներով</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ինչպեսնաևդրանցիցարտատպվածթղթայինտարբերակներով</w:t>
      </w:r>
      <w:r w:rsidR="007862B1" w:rsidRPr="00A71D81">
        <w:rPr>
          <w:rFonts w:ascii="GHEA Grapalat" w:hAnsi="GHEA Grapalat" w:cs="GHEA Grapalat"/>
          <w:sz w:val="20"/>
          <w:szCs w:val="20"/>
          <w:lang w:val="pt-BR"/>
        </w:rPr>
        <w:t>:</w:t>
      </w:r>
    </w:p>
    <w:p w:rsidR="007862B1" w:rsidRPr="00A71D81" w:rsidRDefault="007862B1" w:rsidP="000149F3">
      <w:pPr>
        <w:numPr>
          <w:ilvl w:val="1"/>
          <w:numId w:val="25"/>
        </w:numPr>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Պատվիրատուն Վճարող բանկին կարող է ներկայացնել այլ լրացուցիչ փաստաթղթեր:</w:t>
      </w:r>
    </w:p>
    <w:p w:rsidR="007862B1" w:rsidRPr="00A71D81" w:rsidRDefault="000149F3" w:rsidP="000149F3">
      <w:pPr>
        <w:ind w:firstLine="426"/>
        <w:jc w:val="both"/>
        <w:rPr>
          <w:rFonts w:ascii="GHEA Grapalat" w:hAnsi="GHEA Grapalat" w:cs="GHEA Grapalat"/>
          <w:sz w:val="20"/>
          <w:szCs w:val="20"/>
          <w:lang w:val="pt-BR"/>
        </w:rPr>
      </w:pPr>
      <w:r w:rsidRPr="00A71D81">
        <w:rPr>
          <w:rFonts w:ascii="GHEA Grapalat" w:hAnsi="GHEA Grapalat" w:cs="GHEA Grapalat"/>
          <w:sz w:val="20"/>
          <w:szCs w:val="20"/>
          <w:lang w:val="hy-AM"/>
        </w:rPr>
        <w:t xml:space="preserve">1.6 </w:t>
      </w:r>
      <w:r w:rsidR="007862B1" w:rsidRPr="00A71D81">
        <w:rPr>
          <w:rFonts w:ascii="GHEA Grapalat" w:hAnsi="GHEA Grapalat" w:cs="GHEA Grapalat"/>
          <w:sz w:val="20"/>
          <w:szCs w:val="20"/>
          <w:lang w:val="hy-AM"/>
        </w:rPr>
        <w:t>Վճարող Բանկի կողմից Պ</w:t>
      </w:r>
      <w:r w:rsidR="007862B1" w:rsidRPr="00A71D81">
        <w:rPr>
          <w:rFonts w:ascii="GHEA Grapalat" w:hAnsi="GHEA Grapalat" w:cs="GHEA Grapalat"/>
          <w:sz w:val="20"/>
          <w:szCs w:val="20"/>
          <w:lang w:val="pt-BR"/>
        </w:rPr>
        <w:t xml:space="preserve">ահանջագրում նշված գումարի վճարման հետևանքով </w:t>
      </w:r>
      <w:r w:rsidR="007862B1" w:rsidRPr="00A71D81">
        <w:rPr>
          <w:rFonts w:ascii="GHEA Grapalat" w:hAnsi="GHEA Grapalat" w:cs="GHEA Grapalat"/>
          <w:sz w:val="20"/>
          <w:szCs w:val="20"/>
          <w:lang w:val="hy-AM"/>
        </w:rPr>
        <w:t xml:space="preserve">Ընկերության </w:t>
      </w:r>
      <w:r w:rsidR="007862B1" w:rsidRPr="00A71D81">
        <w:rPr>
          <w:rFonts w:ascii="GHEA Grapalat" w:hAnsi="GHEA Grapalat" w:cs="GHEA Grapalat"/>
          <w:sz w:val="20"/>
          <w:szCs w:val="20"/>
          <w:lang w:val="pt-BR"/>
        </w:rPr>
        <w:t xml:space="preserve">առաջացած ռիսկերի (Ընկերության կրած վնասների) </w:t>
      </w:r>
      <w:r w:rsidR="007862B1" w:rsidRPr="00A71D81">
        <w:rPr>
          <w:rFonts w:ascii="GHEA Grapalat" w:hAnsi="GHEA Grapalat" w:cs="GHEA Grapalat"/>
          <w:sz w:val="20"/>
          <w:szCs w:val="20"/>
          <w:lang w:val="hy-AM"/>
        </w:rPr>
        <w:t xml:space="preserve">և բացասական հետևանքների </w:t>
      </w:r>
      <w:r w:rsidR="007862B1" w:rsidRPr="00A71D81">
        <w:rPr>
          <w:rFonts w:ascii="GHEA Grapalat" w:hAnsi="GHEA Grapalat" w:cs="GHEA Grapalat"/>
          <w:sz w:val="20"/>
          <w:szCs w:val="20"/>
          <w:lang w:val="pt-BR"/>
        </w:rPr>
        <w:t>համար Բանկը</w:t>
      </w:r>
      <w:r w:rsidR="007862B1" w:rsidRPr="00A71D81">
        <w:rPr>
          <w:rFonts w:ascii="GHEA Grapalat" w:hAnsi="GHEA Grapalat" w:cs="GHEA Grapalat"/>
          <w:sz w:val="20"/>
          <w:szCs w:val="20"/>
          <w:lang w:val="hy-AM"/>
        </w:rPr>
        <w:t xml:space="preserve"> որևէ</w:t>
      </w:r>
      <w:r w:rsidR="007862B1" w:rsidRPr="00A71D81">
        <w:rPr>
          <w:rFonts w:ascii="GHEA Grapalat" w:hAnsi="GHEA Grapalat" w:cs="GHEA Grapalat"/>
          <w:sz w:val="20"/>
          <w:szCs w:val="20"/>
          <w:lang w:val="pt-BR"/>
        </w:rPr>
        <w:t xml:space="preserve"> պատասխանատվություն չի կրում</w:t>
      </w:r>
      <w:r w:rsidR="007862B1" w:rsidRPr="00A71D81">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rsidR="007862B1" w:rsidRPr="00A71D81" w:rsidRDefault="000149F3" w:rsidP="000149F3">
      <w:pPr>
        <w:ind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1.7 </w:t>
      </w:r>
      <w:r w:rsidR="007862B1" w:rsidRPr="00A71D81">
        <w:rPr>
          <w:rFonts w:ascii="GHEA Grapalat" w:hAnsi="GHEA Grapalat" w:cs="GHEA Grapalat"/>
          <w:sz w:val="20"/>
          <w:szCs w:val="20"/>
          <w:lang w:val="hy-AM"/>
        </w:rPr>
        <w:t>Այն դեպքում</w:t>
      </w:r>
      <w:r w:rsidR="007862B1" w:rsidRPr="00A71D81">
        <w:rPr>
          <w:rFonts w:ascii="GHEA Grapalat" w:hAnsi="GHEA Grapalat" w:cs="GHEA Grapalat"/>
          <w:sz w:val="20"/>
          <w:szCs w:val="20"/>
          <w:lang w:val="pt-BR"/>
        </w:rPr>
        <w:t>,</w:t>
      </w:r>
      <w:r w:rsidR="007862B1" w:rsidRPr="00A71D81">
        <w:rPr>
          <w:rFonts w:ascii="GHEA Grapalat" w:hAnsi="GHEA Grapalat" w:cs="GHEA Grapalat"/>
          <w:sz w:val="20"/>
          <w:szCs w:val="20"/>
          <w:lang w:val="hy-AM"/>
        </w:rPr>
        <w:t xml:space="preserve"> երբ Ընկերության հաշվի միջոցները չեն բավարարում</w:t>
      </w:r>
      <w:r w:rsidR="007862B1" w:rsidRPr="00A71D81">
        <w:rPr>
          <w:rFonts w:ascii="GHEA Grapalat" w:hAnsi="GHEA Grapalat" w:cs="GHEA Grapalat"/>
          <w:sz w:val="20"/>
          <w:szCs w:val="20"/>
        </w:rPr>
        <w:t>՝Վճարողբանկըվճարմանպահանջագիրըստանալուցհետո՝</w:t>
      </w:r>
      <w:r w:rsidR="007862B1" w:rsidRPr="00A71D81">
        <w:rPr>
          <w:rFonts w:ascii="GHEA Grapalat" w:hAnsi="GHEA Grapalat" w:cs="GHEA Grapalat"/>
          <w:sz w:val="20"/>
          <w:szCs w:val="20"/>
          <w:lang w:val="pt-BR"/>
        </w:rPr>
        <w:t xml:space="preserve"> 2 (</w:t>
      </w:r>
      <w:r w:rsidR="007862B1" w:rsidRPr="00A71D81">
        <w:rPr>
          <w:rFonts w:ascii="GHEA Grapalat" w:hAnsi="GHEA Grapalat" w:cs="GHEA Grapalat"/>
          <w:sz w:val="20"/>
          <w:szCs w:val="20"/>
        </w:rPr>
        <w:t>երկու</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աշխատանքայինօրվաընթացքումպետքէտեղեկացնիՊատվիրատուին՝գրավորձևով</w:t>
      </w:r>
      <w:r w:rsidR="007862B1" w:rsidRPr="00A71D81">
        <w:rPr>
          <w:rFonts w:ascii="GHEA Grapalat" w:hAnsi="GHEA Grapalat" w:cs="GHEA Grapalat"/>
          <w:sz w:val="20"/>
          <w:szCs w:val="20"/>
          <w:lang w:val="pt-BR"/>
        </w:rPr>
        <w:t>:</w:t>
      </w:r>
    </w:p>
    <w:p w:rsidR="007862B1" w:rsidRPr="00A71D81" w:rsidRDefault="000149F3" w:rsidP="000149F3">
      <w:pPr>
        <w:ind w:firstLine="360"/>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1.8 </w:t>
      </w:r>
      <w:r w:rsidR="007862B1" w:rsidRPr="00A71D81">
        <w:rPr>
          <w:rFonts w:ascii="GHEA Grapalat" w:hAnsi="GHEA Grapalat" w:cs="GHEA Grapalat"/>
          <w:sz w:val="20"/>
          <w:szCs w:val="20"/>
          <w:lang w:val="pt-BR"/>
        </w:rPr>
        <w:t xml:space="preserve">Սույն համաձայնագիրը և կից </w:t>
      </w:r>
      <w:r w:rsidR="007862B1" w:rsidRPr="00A71D81">
        <w:rPr>
          <w:rFonts w:ascii="GHEA Grapalat" w:hAnsi="GHEA Grapalat" w:cs="GHEA Grapalat"/>
          <w:sz w:val="20"/>
          <w:szCs w:val="20"/>
          <w:lang w:val="hy-AM"/>
        </w:rPr>
        <w:t>Պ</w:t>
      </w:r>
      <w:r w:rsidR="007862B1" w:rsidRPr="00A71D81">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rsidR="007862B1" w:rsidRPr="00A71D81" w:rsidRDefault="007862B1" w:rsidP="007862B1">
      <w:pPr>
        <w:jc w:val="both"/>
        <w:rPr>
          <w:rFonts w:ascii="GHEA Grapalat" w:hAnsi="GHEA Grapalat" w:cs="GHEA Grapalat"/>
          <w:sz w:val="20"/>
          <w:szCs w:val="20"/>
          <w:lang w:val="hy-AM"/>
        </w:rPr>
      </w:pPr>
    </w:p>
    <w:p w:rsidR="007862B1" w:rsidRPr="00A71D81" w:rsidRDefault="007862B1" w:rsidP="007862B1">
      <w:pPr>
        <w:numPr>
          <w:ilvl w:val="0"/>
          <w:numId w:val="6"/>
        </w:numPr>
        <w:jc w:val="center"/>
        <w:rPr>
          <w:rFonts w:ascii="GHEA Grapalat" w:hAnsi="GHEA Grapalat" w:cs="GHEA Grapalat"/>
          <w:b/>
          <w:bCs/>
          <w:sz w:val="20"/>
          <w:szCs w:val="20"/>
        </w:rPr>
      </w:pPr>
      <w:r w:rsidRPr="00A71D81">
        <w:rPr>
          <w:rFonts w:ascii="GHEA Grapalat" w:hAnsi="GHEA Grapalat" w:cs="GHEA Grapalat"/>
          <w:b/>
          <w:bCs/>
          <w:sz w:val="20"/>
          <w:szCs w:val="20"/>
        </w:rPr>
        <w:lastRenderedPageBreak/>
        <w:t>Այլպայմաններ</w:t>
      </w:r>
    </w:p>
    <w:p w:rsidR="007862B1" w:rsidRPr="00A71D81"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rPr>
        <w:t>2.1 Սույնհամաձայնագիրը</w:t>
      </w:r>
      <w:r w:rsidRPr="00A71D81">
        <w:rPr>
          <w:rFonts w:ascii="GHEA Grapalat" w:hAnsi="GHEA Grapalat" w:cs="GHEA Grapalat"/>
          <w:sz w:val="20"/>
          <w:szCs w:val="20"/>
          <w:lang w:val="hy-AM"/>
        </w:rPr>
        <w:t xml:space="preserve"> և Պահանջագիրը անհետկանչելի են,</w:t>
      </w:r>
      <w:r w:rsidRPr="00A71D81">
        <w:rPr>
          <w:rFonts w:ascii="GHEA Grapalat" w:hAnsi="GHEA Grapalat" w:cs="GHEA Grapalat"/>
          <w:sz w:val="20"/>
          <w:szCs w:val="20"/>
        </w:rPr>
        <w:t>ուժիմեջ</w:t>
      </w:r>
      <w:r w:rsidRPr="00A71D81">
        <w:rPr>
          <w:rFonts w:ascii="GHEA Grapalat" w:hAnsi="GHEA Grapalat" w:cs="GHEA Grapalat"/>
          <w:sz w:val="20"/>
          <w:szCs w:val="20"/>
          <w:lang w:val="hy-AM"/>
        </w:rPr>
        <w:t>են</w:t>
      </w:r>
      <w:r w:rsidRPr="00A71D81">
        <w:rPr>
          <w:rFonts w:ascii="GHEA Grapalat" w:hAnsi="GHEA Grapalat" w:cs="GHEA Grapalat"/>
          <w:sz w:val="20"/>
          <w:szCs w:val="20"/>
        </w:rPr>
        <w:t>մտնումԸնկերությանկողմիցվավերացմանպահից և ուժիմեջ</w:t>
      </w:r>
      <w:r w:rsidRPr="00A71D81">
        <w:rPr>
          <w:rFonts w:ascii="GHEA Grapalat" w:hAnsi="GHEA Grapalat" w:cs="GHEA Grapalat"/>
          <w:sz w:val="20"/>
          <w:szCs w:val="20"/>
          <w:lang w:val="hy-AM"/>
        </w:rPr>
        <w:t xml:space="preserve"> են մինչև </w:t>
      </w:r>
      <w:r w:rsidR="00595213" w:rsidRPr="00A71D81">
        <w:rPr>
          <w:rFonts w:ascii="GHEA Grapalat" w:hAnsi="GHEA Grapalat" w:cs="GHEA Grapalat"/>
          <w:sz w:val="20"/>
          <w:szCs w:val="20"/>
        </w:rPr>
        <w:t>Պատվիրատուիկողմիցկնքվածպայմանագրիկատարմանարդյունքըամբողջականընդունվելուօրվանհաջորդողքսաներորդաշխատանքայինօրըներառյալ</w:t>
      </w:r>
      <w:r w:rsidRPr="00A71D81">
        <w:rPr>
          <w:rFonts w:ascii="GHEA Grapalat" w:hAnsi="GHEA Grapalat" w:cs="GHEA Grapalat"/>
          <w:sz w:val="20"/>
          <w:szCs w:val="20"/>
        </w:rPr>
        <w:t xml:space="preserve">։ </w:t>
      </w:r>
    </w:p>
    <w:p w:rsidR="007862B1" w:rsidRPr="00A71D81"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rsidR="007862B1" w:rsidRPr="00A71D81"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A71D81" w:rsidDel="00A13215"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A71D81"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A71D81" w:rsidRDefault="007862B1" w:rsidP="007862B1">
      <w:pPr>
        <w:ind w:firstLine="567"/>
        <w:jc w:val="both"/>
        <w:rPr>
          <w:rFonts w:ascii="GHEA Grapalat" w:hAnsi="GHEA Grapalat" w:cs="GHEA Grapalat"/>
          <w:sz w:val="20"/>
          <w:szCs w:val="20"/>
          <w:lang w:val="hy-AM"/>
        </w:rPr>
      </w:pPr>
    </w:p>
    <w:p w:rsidR="007862B1" w:rsidRPr="00A71D81" w:rsidRDefault="007862B1" w:rsidP="007862B1">
      <w:pPr>
        <w:ind w:firstLine="567"/>
        <w:jc w:val="center"/>
        <w:rPr>
          <w:rFonts w:ascii="GHEA Grapalat" w:hAnsi="GHEA Grapalat" w:cs="GHEA Grapalat"/>
          <w:sz w:val="20"/>
          <w:szCs w:val="20"/>
          <w:lang w:val="hy-AM"/>
        </w:rPr>
      </w:pPr>
      <w:r w:rsidRPr="00A71D81">
        <w:rPr>
          <w:rFonts w:ascii="GHEA Grapalat" w:hAnsi="GHEA Grapalat" w:cs="GHEA Grapalat"/>
          <w:b/>
          <w:sz w:val="20"/>
          <w:szCs w:val="20"/>
          <w:lang w:val="hy-AM"/>
        </w:rPr>
        <w:t>3. Ընկերության հասցեն, բանկային վավերապայմանները`</w:t>
      </w:r>
    </w:p>
    <w:p w:rsidR="007862B1" w:rsidRPr="00A71D81" w:rsidRDefault="007862B1" w:rsidP="007862B1">
      <w:pPr>
        <w:jc w:val="both"/>
        <w:rPr>
          <w:rFonts w:ascii="GHEA Grapalat" w:hAnsi="GHEA Grapalat" w:cs="GHEA Grapalat"/>
          <w:sz w:val="20"/>
          <w:szCs w:val="20"/>
          <w:u w:val="single"/>
          <w:lang w:val="hy-AM"/>
        </w:rPr>
      </w:pP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rsidR="007862B1" w:rsidRPr="00A71D81" w:rsidRDefault="007862B1" w:rsidP="007862B1">
      <w:pPr>
        <w:jc w:val="both"/>
        <w:rPr>
          <w:rFonts w:ascii="GHEA Grapalat" w:hAnsi="GHEA Grapalat"/>
          <w:sz w:val="18"/>
          <w:szCs w:val="18"/>
          <w:vertAlign w:val="superscript"/>
          <w:lang w:val="hy-AM"/>
        </w:rPr>
      </w:pPr>
      <w:r w:rsidRPr="00A71D81">
        <w:rPr>
          <w:rFonts w:ascii="GHEA Grapalat" w:hAnsi="GHEA Grapalat"/>
          <w:sz w:val="18"/>
          <w:szCs w:val="18"/>
          <w:vertAlign w:val="superscript"/>
          <w:lang w:val="hy-AM"/>
        </w:rPr>
        <w:t xml:space="preserve">                               ընկերության անվանումը</w:t>
      </w:r>
    </w:p>
    <w:p w:rsidR="007862B1" w:rsidRPr="00A71D81" w:rsidRDefault="007862B1" w:rsidP="007862B1">
      <w:pPr>
        <w:jc w:val="both"/>
        <w:rPr>
          <w:rFonts w:ascii="GHEA Grapalat" w:hAnsi="GHEA Grapalat"/>
          <w:sz w:val="18"/>
          <w:szCs w:val="18"/>
          <w:u w:val="single"/>
          <w:vertAlign w:val="superscript"/>
          <w:lang w:val="hy-AM"/>
        </w:rPr>
      </w:pP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p>
    <w:p w:rsidR="007862B1" w:rsidRPr="00A71D81" w:rsidRDefault="007862B1" w:rsidP="007862B1">
      <w:pPr>
        <w:jc w:val="both"/>
        <w:rPr>
          <w:rFonts w:ascii="GHEA Grapalat" w:hAnsi="GHEA Grapalat"/>
          <w:sz w:val="18"/>
          <w:szCs w:val="18"/>
          <w:vertAlign w:val="superscript"/>
          <w:lang w:val="hy-AM"/>
        </w:rPr>
      </w:pPr>
      <w:r w:rsidRPr="00A71D81">
        <w:rPr>
          <w:rFonts w:ascii="GHEA Grapalat" w:hAnsi="GHEA Grapalat"/>
          <w:sz w:val="18"/>
          <w:szCs w:val="18"/>
          <w:vertAlign w:val="superscript"/>
          <w:lang w:val="hy-AM"/>
        </w:rPr>
        <w:t xml:space="preserve">                              ընկերության հասցեն</w:t>
      </w:r>
    </w:p>
    <w:p w:rsidR="007862B1" w:rsidRPr="00A71D81" w:rsidRDefault="007862B1" w:rsidP="007862B1">
      <w:pPr>
        <w:jc w:val="both"/>
        <w:rPr>
          <w:rFonts w:ascii="GHEA Grapalat" w:hAnsi="GHEA Grapalat"/>
          <w:sz w:val="18"/>
          <w:szCs w:val="18"/>
          <w:u w:val="single"/>
          <w:vertAlign w:val="superscript"/>
          <w:lang w:val="hy-AM"/>
        </w:rPr>
      </w:pP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p>
    <w:p w:rsidR="007862B1" w:rsidRPr="00A71D81" w:rsidRDefault="007862B1" w:rsidP="007862B1">
      <w:pPr>
        <w:jc w:val="both"/>
        <w:rPr>
          <w:rFonts w:ascii="GHEA Grapalat" w:hAnsi="GHEA Grapalat"/>
          <w:sz w:val="18"/>
          <w:szCs w:val="18"/>
          <w:vertAlign w:val="superscript"/>
          <w:lang w:val="hy-AM"/>
        </w:rPr>
      </w:pPr>
      <w:r w:rsidRPr="00A71D81">
        <w:rPr>
          <w:rFonts w:ascii="GHEA Grapalat" w:hAnsi="GHEA Grapalat"/>
          <w:sz w:val="18"/>
          <w:szCs w:val="18"/>
          <w:vertAlign w:val="superscript"/>
          <w:lang w:val="hy-AM"/>
        </w:rPr>
        <w:t xml:space="preserve">              ընկերությանը սպասարկող բանկի անվանումը</w:t>
      </w:r>
    </w:p>
    <w:p w:rsidR="007862B1" w:rsidRPr="00A71D81" w:rsidRDefault="007862B1" w:rsidP="007862B1">
      <w:pPr>
        <w:jc w:val="both"/>
        <w:rPr>
          <w:rFonts w:ascii="GHEA Grapalat" w:hAnsi="GHEA Grapalat"/>
          <w:sz w:val="18"/>
          <w:szCs w:val="18"/>
          <w:u w:val="single"/>
          <w:vertAlign w:val="superscript"/>
          <w:lang w:val="hy-AM"/>
        </w:rPr>
      </w:pP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p>
    <w:p w:rsidR="006E35C3" w:rsidRPr="00A71D81" w:rsidRDefault="006E35C3" w:rsidP="007862B1">
      <w:pPr>
        <w:jc w:val="both"/>
        <w:rPr>
          <w:rFonts w:ascii="GHEA Grapalat" w:hAnsi="GHEA Grapalat"/>
          <w:sz w:val="18"/>
          <w:szCs w:val="18"/>
          <w:u w:val="single"/>
          <w:vertAlign w:val="superscript"/>
          <w:lang w:val="hy-AM"/>
        </w:rPr>
      </w:pPr>
    </w:p>
    <w:p w:rsidR="00334B2F" w:rsidRPr="00A71D81" w:rsidRDefault="00334B2F" w:rsidP="00334B2F">
      <w:pPr>
        <w:jc w:val="both"/>
        <w:rPr>
          <w:rFonts w:ascii="GHEA Grapalat" w:hAnsi="GHEA Grapalat"/>
          <w:sz w:val="20"/>
          <w:szCs w:val="20"/>
          <w:lang w:val="hy-AM"/>
        </w:rPr>
      </w:pPr>
      <w:r w:rsidRPr="00A71D81">
        <w:rPr>
          <w:rFonts w:ascii="GHEA Grapalat" w:hAnsi="GHEA Grapalat"/>
          <w:sz w:val="20"/>
          <w:szCs w:val="20"/>
          <w:lang w:val="hy-AM"/>
        </w:rPr>
        <w:t>Կ.Տ</w:t>
      </w:r>
    </w:p>
    <w:p w:rsidR="00334B2F" w:rsidRPr="00A71D81" w:rsidRDefault="00334B2F" w:rsidP="00334B2F">
      <w:pPr>
        <w:jc w:val="both"/>
        <w:rPr>
          <w:rFonts w:ascii="GHEA Grapalat" w:hAnsi="GHEA Grapalat"/>
          <w:sz w:val="20"/>
          <w:szCs w:val="20"/>
          <w:lang w:val="hy-AM"/>
        </w:rPr>
      </w:pPr>
    </w:p>
    <w:p w:rsidR="00334B2F" w:rsidRPr="00A71D81" w:rsidRDefault="00334B2F" w:rsidP="00334B2F">
      <w:pPr>
        <w:jc w:val="both"/>
        <w:rPr>
          <w:rFonts w:ascii="GHEA Grapalat" w:hAnsi="GHEA Grapalat"/>
          <w:sz w:val="20"/>
          <w:szCs w:val="20"/>
          <w:lang w:val="hy-AM"/>
        </w:rPr>
      </w:pPr>
      <w:r w:rsidRPr="00A71D81">
        <w:rPr>
          <w:rFonts w:ascii="GHEA Grapalat" w:hAnsi="GHEA Grapalat"/>
          <w:sz w:val="20"/>
          <w:szCs w:val="20"/>
          <w:lang w:val="hy-AM"/>
        </w:rPr>
        <w:t>Օր/ամիս/տարի</w:t>
      </w:r>
    </w:p>
    <w:p w:rsidR="006E35C3" w:rsidRPr="00A71D81" w:rsidRDefault="006E35C3" w:rsidP="007862B1">
      <w:pPr>
        <w:jc w:val="both"/>
        <w:rPr>
          <w:rFonts w:ascii="GHEA Grapalat" w:hAnsi="GHEA Grapalat"/>
          <w:sz w:val="18"/>
          <w:szCs w:val="18"/>
          <w:vertAlign w:val="superscript"/>
          <w:lang w:val="hy-AM"/>
        </w:rPr>
      </w:pPr>
    </w:p>
    <w:p w:rsidR="007862B1" w:rsidRPr="00A71D81" w:rsidRDefault="007862B1" w:rsidP="007862B1">
      <w:pPr>
        <w:jc w:val="both"/>
        <w:rPr>
          <w:rFonts w:ascii="GHEA Grapalat" w:hAnsi="GHEA Grapalat" w:cs="GHEA Grapalat"/>
          <w:i/>
          <w:sz w:val="18"/>
          <w:szCs w:val="18"/>
          <w:lang w:val="hy-AM"/>
        </w:rPr>
      </w:pPr>
    </w:p>
    <w:p w:rsidR="006E35C3" w:rsidRPr="00A71D81" w:rsidRDefault="006E35C3" w:rsidP="006E35C3">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r w:rsidRPr="00A71D81">
        <w:rPr>
          <w:rFonts w:ascii="GHEA Grapalat" w:hAnsi="GHEA Grapalat" w:cs="Sylfaen"/>
          <w:i/>
          <w:sz w:val="16"/>
          <w:szCs w:val="16"/>
          <w:lang w:val="hy-AM"/>
        </w:rPr>
        <w:t xml:space="preserve">* </w:t>
      </w:r>
      <w:r w:rsidRPr="00A71D81">
        <w:rPr>
          <w:rFonts w:ascii="GHEA Grapalat" w:hAnsi="GHEA Grapalat"/>
          <w:i/>
          <w:sz w:val="16"/>
          <w:szCs w:val="16"/>
          <w:lang w:val="hy-AM"/>
        </w:rPr>
        <w:t>լրացվում է հանձնաժողովի քարտուղարի կողմից` մինչև հրավերը տեղեկագրում հրապարակելը:</w:t>
      </w:r>
    </w:p>
    <w:p w:rsidR="00595213" w:rsidRPr="00A71D81" w:rsidRDefault="007862B1" w:rsidP="00091EBC">
      <w:pPr>
        <w:pStyle w:val="31"/>
        <w:spacing w:line="240" w:lineRule="auto"/>
        <w:jc w:val="right"/>
        <w:rPr>
          <w:rFonts w:ascii="GHEA Grapalat" w:hAnsi="GHEA Grapalat"/>
          <w:b/>
          <w:lang w:val="hy-AM"/>
        </w:rPr>
      </w:pPr>
      <w:r w:rsidRPr="00A71D81">
        <w:rPr>
          <w:rFonts w:ascii="GHEA Grapalat" w:hAnsi="GHEA Grapalat"/>
          <w:b/>
          <w:lang w:val="hy-AM"/>
        </w:rPr>
        <w:br w:type="page"/>
      </w:r>
    </w:p>
    <w:tbl>
      <w:tblPr>
        <w:tblpPr w:leftFromText="180" w:rightFromText="180" w:vertAnchor="page" w:horzAnchor="margin" w:tblpXSpec="center" w:tblpY="1003"/>
        <w:tblW w:w="10980" w:type="dxa"/>
        <w:tblLook w:val="0000"/>
      </w:tblPr>
      <w:tblGrid>
        <w:gridCol w:w="5616"/>
        <w:gridCol w:w="5364"/>
      </w:tblGrid>
      <w:tr w:rsidR="00595213" w:rsidRPr="00A71D81"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A71D81" w:rsidRDefault="00595213" w:rsidP="00CB0ADE">
            <w:pPr>
              <w:rPr>
                <w:rFonts w:ascii="GHEA Grapalat" w:hAnsi="GHEA Grapalat" w:cs="Sylfaen"/>
                <w:b/>
                <w:bCs/>
                <w:sz w:val="20"/>
                <w:szCs w:val="20"/>
                <w:lang w:val="hy-AM"/>
              </w:rPr>
            </w:pPr>
            <w:r w:rsidRPr="00A71D81">
              <w:rPr>
                <w:rFonts w:ascii="GHEA Grapalat" w:hAnsi="GHEA Grapalat" w:cs="Sylfaen"/>
                <w:sz w:val="20"/>
                <w:szCs w:val="20"/>
              </w:rPr>
              <w:lastRenderedPageBreak/>
              <w:t xml:space="preserve">1.                                                              </w:t>
            </w:r>
            <w:r w:rsidRPr="00A71D81">
              <w:rPr>
                <w:rFonts w:ascii="GHEA Grapalat" w:hAnsi="GHEA Grapalat" w:cs="Sylfaen"/>
                <w:b/>
                <w:bCs/>
                <w:sz w:val="20"/>
                <w:szCs w:val="20"/>
              </w:rPr>
              <w:t xml:space="preserve">ՎՃԱՐՄԱՆՊԱՀԱՆՋԱԳԻՐ* </w:t>
            </w:r>
          </w:p>
          <w:p w:rsidR="00595213" w:rsidRPr="00A71D81" w:rsidRDefault="00595213" w:rsidP="00CB0ADE">
            <w:pPr>
              <w:jc w:val="center"/>
              <w:rPr>
                <w:rFonts w:ascii="GHEA Grapalat" w:hAnsi="GHEA Grapalat" w:cs="Arial"/>
                <w:bCs/>
                <w:i/>
                <w:sz w:val="20"/>
                <w:szCs w:val="20"/>
              </w:rPr>
            </w:pPr>
          </w:p>
        </w:tc>
      </w:tr>
      <w:tr w:rsidR="00595213" w:rsidRPr="00A71D81"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A71D81" w:rsidRDefault="00595213" w:rsidP="00CB0ADE">
            <w:pPr>
              <w:rPr>
                <w:rFonts w:ascii="GHEA Grapalat" w:hAnsi="GHEA Grapalat" w:cs="Sylfaen"/>
                <w:sz w:val="20"/>
                <w:szCs w:val="20"/>
                <w:lang w:val="hy-AM"/>
              </w:rPr>
            </w:pPr>
            <w:r w:rsidRPr="00A71D81">
              <w:rPr>
                <w:rFonts w:ascii="GHEA Grapalat" w:hAnsi="GHEA Grapalat" w:cs="Sylfaen"/>
                <w:sz w:val="20"/>
                <w:szCs w:val="20"/>
                <w:lang w:val="hy-AM"/>
              </w:rPr>
              <w:t>2</w:t>
            </w:r>
            <w:r w:rsidRPr="00A71D81">
              <w:rPr>
                <w:rFonts w:ascii="GHEA Grapalat" w:hAnsi="GHEA Grapalat" w:cs="Sylfaen"/>
                <w:sz w:val="20"/>
                <w:szCs w:val="20"/>
              </w:rPr>
              <w:t>.</w:t>
            </w:r>
            <w:r w:rsidRPr="00A71D81">
              <w:rPr>
                <w:rFonts w:ascii="GHEA Grapalat" w:hAnsi="GHEA Grapalat" w:cs="Sylfaen"/>
                <w:sz w:val="20"/>
                <w:szCs w:val="20"/>
                <w:lang w:val="hy-AM"/>
              </w:rPr>
              <w:t xml:space="preserve"> Թիվ </w:t>
            </w:r>
          </w:p>
        </w:tc>
      </w:tr>
      <w:tr w:rsidR="00595213" w:rsidRPr="00A71D81"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lang w:val="hy-AM"/>
              </w:rPr>
              <w:t>3</w:t>
            </w:r>
            <w:r w:rsidRPr="00A71D81">
              <w:rPr>
                <w:rFonts w:ascii="GHEA Grapalat" w:hAnsi="GHEA Grapalat" w:cs="Sylfaen"/>
                <w:sz w:val="20"/>
                <w:szCs w:val="20"/>
              </w:rPr>
              <w:t>.                                                         Ներկայացմանամսաթիվը</w:t>
            </w:r>
            <w:r w:rsidRPr="00A71D81">
              <w:rPr>
                <w:rFonts w:ascii="GHEA Grapalat" w:hAnsi="GHEA Grapalat" w:cs="Arial"/>
                <w:sz w:val="20"/>
                <w:szCs w:val="20"/>
              </w:rPr>
              <w:t xml:space="preserve">`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tc>
      </w:tr>
      <w:tr w:rsidR="00595213" w:rsidRPr="00A71D81"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4</w:t>
            </w:r>
            <w:r w:rsidRPr="00A71D81">
              <w:rPr>
                <w:rFonts w:ascii="GHEA Grapalat" w:hAnsi="GHEA Grapalat" w:cs="Sylfaen"/>
                <w:sz w:val="20"/>
                <w:szCs w:val="20"/>
              </w:rPr>
              <w:t xml:space="preserve">. </w:t>
            </w: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 </w:t>
            </w:r>
            <w:r w:rsidRPr="00A71D81">
              <w:rPr>
                <w:rFonts w:ascii="GHEA Grapalat" w:hAnsi="GHEA Grapalat" w:cs="Sylfaen"/>
                <w:sz w:val="20"/>
                <w:szCs w:val="20"/>
              </w:rPr>
              <w:t>(Ընկերություն</w:t>
            </w:r>
            <w:r w:rsidRPr="00A71D81">
              <w:rPr>
                <w:rFonts w:ascii="GHEA Grapalat" w:hAnsi="GHEA Grapalat" w:cs="Arial"/>
                <w:sz w:val="20"/>
                <w:szCs w:val="20"/>
              </w:rPr>
              <w:t>`</w:t>
            </w:r>
          </w:p>
        </w:tc>
      </w:tr>
      <w:tr w:rsidR="00595213" w:rsidRPr="00A71D81"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5</w:t>
            </w:r>
            <w:r w:rsidRPr="00A71D81">
              <w:rPr>
                <w:rFonts w:ascii="GHEA Grapalat" w:hAnsi="GHEA Grapalat" w:cs="Sylfaen"/>
                <w:sz w:val="20"/>
                <w:szCs w:val="20"/>
              </w:rPr>
              <w:t>. Վճարողի</w:t>
            </w:r>
            <w:r w:rsidRPr="00A71D81">
              <w:rPr>
                <w:rFonts w:ascii="GHEA Grapalat" w:hAnsi="GHEA Grapalat" w:cs="Sylfaen"/>
                <w:sz w:val="20"/>
                <w:szCs w:val="20"/>
                <w:lang w:val="hy-AM"/>
              </w:rPr>
              <w:t xml:space="preserve">ն սպասարկող Ֆինանսական կազմակերպություն </w:t>
            </w:r>
            <w:r w:rsidRPr="00A71D81">
              <w:rPr>
                <w:rFonts w:ascii="GHEA Grapalat" w:hAnsi="GHEA Grapalat" w:cs="Sylfaen"/>
                <w:sz w:val="20"/>
                <w:szCs w:val="20"/>
              </w:rPr>
              <w:t>(բանկ)</w:t>
            </w:r>
            <w:r w:rsidRPr="00A71D81">
              <w:rPr>
                <w:rFonts w:ascii="GHEA Grapalat" w:hAnsi="GHEA Grapalat" w:cs="Arial"/>
                <w:sz w:val="20"/>
                <w:szCs w:val="20"/>
              </w:rPr>
              <w:t>`</w:t>
            </w:r>
          </w:p>
        </w:tc>
      </w:tr>
      <w:tr w:rsidR="00595213" w:rsidRPr="00A71D81"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6</w:t>
            </w:r>
            <w:r w:rsidRPr="00A71D81">
              <w:rPr>
                <w:rFonts w:ascii="GHEA Grapalat" w:hAnsi="GHEA Grapalat" w:cs="Sylfaen"/>
                <w:sz w:val="20"/>
                <w:szCs w:val="20"/>
              </w:rPr>
              <w:t>. Վճարողիհաշվիհամարը</w:t>
            </w:r>
            <w:r w:rsidRPr="00A71D81">
              <w:rPr>
                <w:rFonts w:ascii="GHEA Grapalat" w:hAnsi="GHEA Grapalat" w:cs="Arial"/>
                <w:sz w:val="20"/>
                <w:szCs w:val="20"/>
              </w:rPr>
              <w:t>`</w:t>
            </w:r>
          </w:p>
        </w:tc>
      </w:tr>
      <w:tr w:rsidR="00595213" w:rsidRPr="00A71D81"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7</w:t>
            </w:r>
            <w:r w:rsidRPr="00A71D81">
              <w:rPr>
                <w:rFonts w:ascii="GHEA Grapalat" w:hAnsi="GHEA Grapalat" w:cs="Sylfaen"/>
                <w:sz w:val="20"/>
                <w:szCs w:val="20"/>
              </w:rPr>
              <w:t>. ՎճարողիՀՎՀՀ</w:t>
            </w:r>
            <w:r w:rsidRPr="00A71D81">
              <w:rPr>
                <w:rFonts w:ascii="GHEA Grapalat" w:hAnsi="GHEA Grapalat" w:cs="Arial"/>
                <w:sz w:val="20"/>
                <w:szCs w:val="20"/>
              </w:rPr>
              <w:t>`</w:t>
            </w:r>
          </w:p>
        </w:tc>
      </w:tr>
      <w:tr w:rsidR="00595213" w:rsidRPr="00A71D81"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8</w:t>
            </w:r>
            <w:r w:rsidRPr="00A71D81">
              <w:rPr>
                <w:rFonts w:ascii="GHEA Grapalat" w:hAnsi="GHEA Grapalat" w:cs="Sylfaen"/>
                <w:sz w:val="20"/>
                <w:szCs w:val="20"/>
              </w:rPr>
              <w:t>. ՎճարողիՀԾՀ</w:t>
            </w:r>
            <w:r w:rsidRPr="00A71D81">
              <w:rPr>
                <w:rFonts w:ascii="GHEA Grapalat" w:hAnsi="GHEA Grapalat" w:cs="Arial"/>
                <w:sz w:val="20"/>
                <w:szCs w:val="20"/>
              </w:rPr>
              <w:t>`</w:t>
            </w:r>
          </w:p>
        </w:tc>
      </w:tr>
      <w:tr w:rsidR="00595213" w:rsidRPr="00A71D81"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9</w:t>
            </w:r>
            <w:r w:rsidRPr="00A71D81">
              <w:rPr>
                <w:rFonts w:ascii="GHEA Grapalat" w:hAnsi="GHEA Grapalat" w:cs="Sylfaen"/>
                <w:sz w:val="20"/>
                <w:szCs w:val="20"/>
              </w:rPr>
              <w:t>. Շահառու</w:t>
            </w:r>
            <w:r w:rsidRPr="00A71D81">
              <w:rPr>
                <w:rFonts w:ascii="GHEA Grapalat" w:hAnsi="GHEA Grapalat" w:cs="Sylfaen"/>
                <w:sz w:val="20"/>
                <w:szCs w:val="20"/>
                <w:lang w:val="hy-AM"/>
              </w:rPr>
              <w:t>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 </w:t>
            </w:r>
            <w:r w:rsidRPr="00A71D81">
              <w:rPr>
                <w:rFonts w:ascii="GHEA Grapalat" w:hAnsi="GHEA Grapalat" w:cs="Arial"/>
                <w:sz w:val="20"/>
                <w:szCs w:val="20"/>
              </w:rPr>
              <w:t>`</w:t>
            </w:r>
          </w:p>
        </w:tc>
      </w:tr>
      <w:tr w:rsidR="00595213" w:rsidRPr="00A71D81" w:rsidTr="00845084">
        <w:trPr>
          <w:trHeight w:val="47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A71D81" w:rsidRDefault="00595213" w:rsidP="00CB0ADE">
            <w:pPr>
              <w:rPr>
                <w:rFonts w:ascii="GHEA Grapalat" w:hAnsi="GHEA Grapalat" w:cs="Sylfaen"/>
                <w:sz w:val="20"/>
                <w:szCs w:val="20"/>
                <w:lang w:val="ru-RU"/>
              </w:rPr>
            </w:pPr>
            <w:r w:rsidRPr="00A71D81">
              <w:rPr>
                <w:rFonts w:ascii="GHEA Grapalat" w:hAnsi="GHEA Grapalat" w:cs="Sylfaen"/>
                <w:sz w:val="20"/>
                <w:szCs w:val="20"/>
                <w:lang w:val="ru-RU"/>
              </w:rPr>
              <w:t xml:space="preserve">10. </w:t>
            </w:r>
            <w:r w:rsidRPr="00A71D81">
              <w:rPr>
                <w:rFonts w:ascii="GHEA Grapalat" w:hAnsi="GHEA Grapalat" w:cs="Sylfaen"/>
                <w:sz w:val="20"/>
                <w:szCs w:val="20"/>
              </w:rPr>
              <w:t>Շահառուի ՀԾՀ</w:t>
            </w:r>
            <w:r w:rsidRPr="00A71D81">
              <w:rPr>
                <w:rFonts w:ascii="GHEA Grapalat" w:hAnsi="GHEA Grapalat" w:cs="Sylfaen"/>
                <w:sz w:val="20"/>
                <w:szCs w:val="20"/>
                <w:lang w:val="ru-RU"/>
              </w:rPr>
              <w:t xml:space="preserve"> (</w:t>
            </w:r>
            <w:r w:rsidRPr="00A71D81">
              <w:rPr>
                <w:rFonts w:ascii="GHEA Grapalat" w:hAnsi="GHEA Grapalat" w:cs="Sylfaen"/>
                <w:sz w:val="20"/>
                <w:szCs w:val="20"/>
                <w:lang w:val="hy-AM"/>
              </w:rPr>
              <w:t>չի լրացվում</w:t>
            </w:r>
            <w:r w:rsidRPr="00A71D81">
              <w:rPr>
                <w:rFonts w:ascii="GHEA Grapalat" w:hAnsi="GHEA Grapalat" w:cs="Sylfaen"/>
                <w:sz w:val="20"/>
                <w:szCs w:val="20"/>
                <w:lang w:val="ru-RU"/>
              </w:rPr>
              <w:t>)</w:t>
            </w:r>
          </w:p>
        </w:tc>
      </w:tr>
      <w:tr w:rsidR="00595213" w:rsidRPr="00A71D81"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B57633" w:rsidRDefault="00595213" w:rsidP="003559F4">
            <w:pPr>
              <w:rPr>
                <w:rFonts w:ascii="GHEA Grapalat" w:hAnsi="GHEA Grapalat" w:cs="Arial"/>
                <w:sz w:val="20"/>
                <w:szCs w:val="20"/>
                <w:lang w:val="hy-AM"/>
              </w:rPr>
            </w:pPr>
            <w:r w:rsidRPr="00A45794">
              <w:rPr>
                <w:rFonts w:ascii="GHEA Grapalat" w:hAnsi="GHEA Grapalat" w:cs="Sylfaen"/>
                <w:sz w:val="20"/>
                <w:szCs w:val="20"/>
                <w:lang w:val="hy-AM"/>
              </w:rPr>
              <w:t>11</w:t>
            </w:r>
            <w:r w:rsidRPr="00A45794">
              <w:rPr>
                <w:rFonts w:ascii="GHEA Grapalat" w:hAnsi="GHEA Grapalat" w:cs="Sylfaen"/>
                <w:sz w:val="20"/>
                <w:szCs w:val="20"/>
              </w:rPr>
              <w:t>. ՇահառուիՀՎՀՀ</w:t>
            </w:r>
            <w:r w:rsidRPr="00A45794">
              <w:rPr>
                <w:rFonts w:ascii="GHEA Grapalat" w:hAnsi="GHEA Grapalat" w:cs="Arial"/>
                <w:sz w:val="20"/>
                <w:szCs w:val="20"/>
              </w:rPr>
              <w:t>`</w:t>
            </w:r>
            <w:r w:rsidR="00845084" w:rsidRPr="00A45794">
              <w:rPr>
                <w:rFonts w:ascii="GHEA Grapalat" w:hAnsi="GHEA Grapalat" w:cs="Arial"/>
                <w:sz w:val="20"/>
                <w:szCs w:val="20"/>
                <w:lang w:val="hy-AM"/>
              </w:rPr>
              <w:t xml:space="preserve"> 035</w:t>
            </w:r>
            <w:r w:rsidR="003559F4">
              <w:rPr>
                <w:rFonts w:ascii="GHEA Grapalat" w:hAnsi="GHEA Grapalat" w:cs="Arial"/>
                <w:sz w:val="20"/>
                <w:szCs w:val="20"/>
              </w:rPr>
              <w:t>31</w:t>
            </w:r>
            <w:r w:rsidR="00B57633">
              <w:rPr>
                <w:rFonts w:ascii="GHEA Grapalat" w:hAnsi="GHEA Grapalat" w:cs="Arial"/>
                <w:sz w:val="20"/>
                <w:szCs w:val="20"/>
                <w:lang w:val="hy-AM"/>
              </w:rPr>
              <w:t>819</w:t>
            </w:r>
          </w:p>
        </w:tc>
      </w:tr>
      <w:tr w:rsidR="00595213" w:rsidRPr="00A71D81"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3559F4" w:rsidRDefault="00595213" w:rsidP="003559F4">
            <w:pPr>
              <w:rPr>
                <w:rFonts w:ascii="GHEA Grapalat" w:hAnsi="GHEA Grapalat" w:cs="Arial"/>
                <w:sz w:val="20"/>
                <w:szCs w:val="20"/>
              </w:rPr>
            </w:pPr>
            <w:r w:rsidRPr="00A45794">
              <w:rPr>
                <w:rFonts w:ascii="GHEA Grapalat" w:hAnsi="GHEA Grapalat" w:cs="Sylfaen"/>
                <w:sz w:val="20"/>
                <w:szCs w:val="20"/>
              </w:rPr>
              <w:t>1</w:t>
            </w:r>
            <w:r w:rsidRPr="00A45794">
              <w:rPr>
                <w:rFonts w:ascii="GHEA Grapalat" w:hAnsi="GHEA Grapalat" w:cs="Sylfaen"/>
                <w:sz w:val="20"/>
                <w:szCs w:val="20"/>
                <w:lang w:val="hy-AM"/>
              </w:rPr>
              <w:t>2</w:t>
            </w:r>
            <w:r w:rsidRPr="00A45794">
              <w:rPr>
                <w:rFonts w:ascii="GHEA Grapalat" w:hAnsi="GHEA Grapalat" w:cs="Sylfaen"/>
                <w:sz w:val="20"/>
                <w:szCs w:val="20"/>
              </w:rPr>
              <w:t>.Շահառուի</w:t>
            </w:r>
            <w:r w:rsidRPr="00A45794">
              <w:rPr>
                <w:rFonts w:ascii="GHEA Grapalat" w:hAnsi="GHEA Grapalat" w:cs="Sylfaen"/>
                <w:sz w:val="20"/>
                <w:szCs w:val="20"/>
                <w:lang w:val="hy-AM"/>
              </w:rPr>
              <w:t>ն սպասարկող Ֆինանսական կազմակերպություն</w:t>
            </w:r>
            <w:r w:rsidRPr="00A45794">
              <w:rPr>
                <w:rFonts w:ascii="GHEA Grapalat" w:hAnsi="GHEA Grapalat" w:cs="Sylfaen"/>
                <w:sz w:val="20"/>
                <w:szCs w:val="20"/>
              </w:rPr>
              <w:t xml:space="preserve"> (բանկ)</w:t>
            </w:r>
            <w:r w:rsidRPr="00A45794">
              <w:rPr>
                <w:rFonts w:ascii="GHEA Grapalat" w:hAnsi="GHEA Grapalat" w:cs="Arial"/>
                <w:sz w:val="20"/>
                <w:szCs w:val="20"/>
              </w:rPr>
              <w:t>`</w:t>
            </w:r>
            <w:r w:rsidR="00A45794" w:rsidRPr="00A45794">
              <w:rPr>
                <w:rFonts w:ascii="GHEA Grapalat" w:hAnsi="GHEA Grapalat" w:cs="Arial"/>
                <w:sz w:val="20"/>
                <w:szCs w:val="20"/>
                <w:lang w:val="hy-AM"/>
              </w:rPr>
              <w:t xml:space="preserve"> ՀՀ ՖՆ Գ</w:t>
            </w:r>
            <w:r w:rsidR="003559F4">
              <w:rPr>
                <w:rFonts w:ascii="GHEA Grapalat" w:hAnsi="GHEA Grapalat" w:cs="Arial"/>
                <w:sz w:val="20"/>
                <w:szCs w:val="20"/>
              </w:rPr>
              <w:t>ործառնականվարչություն</w:t>
            </w:r>
          </w:p>
        </w:tc>
      </w:tr>
      <w:tr w:rsidR="00595213" w:rsidRPr="00A71D81"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3559F4" w:rsidRDefault="00595213" w:rsidP="003559F4">
            <w:pPr>
              <w:rPr>
                <w:rFonts w:ascii="GHEA Grapalat" w:hAnsi="GHEA Grapalat" w:cs="Arial"/>
                <w:sz w:val="20"/>
                <w:szCs w:val="20"/>
              </w:rPr>
            </w:pPr>
            <w:r w:rsidRPr="0061718F">
              <w:rPr>
                <w:rFonts w:ascii="GHEA Grapalat" w:hAnsi="GHEA Grapalat" w:cs="Sylfaen"/>
                <w:sz w:val="20"/>
                <w:szCs w:val="20"/>
              </w:rPr>
              <w:t>1</w:t>
            </w:r>
            <w:r w:rsidRPr="0061718F">
              <w:rPr>
                <w:rFonts w:ascii="GHEA Grapalat" w:hAnsi="GHEA Grapalat" w:cs="Sylfaen"/>
                <w:sz w:val="20"/>
                <w:szCs w:val="20"/>
                <w:lang w:val="hy-AM"/>
              </w:rPr>
              <w:t>3</w:t>
            </w:r>
            <w:r w:rsidRPr="0061718F">
              <w:rPr>
                <w:rFonts w:ascii="GHEA Grapalat" w:hAnsi="GHEA Grapalat" w:cs="Sylfaen"/>
                <w:sz w:val="20"/>
                <w:szCs w:val="20"/>
              </w:rPr>
              <w:t>.Շահառուիհաշվիհամարը</w:t>
            </w:r>
            <w:r w:rsidRPr="0061718F">
              <w:rPr>
                <w:rFonts w:ascii="GHEA Grapalat" w:hAnsi="GHEA Grapalat" w:cs="Arial"/>
                <w:sz w:val="20"/>
                <w:szCs w:val="20"/>
              </w:rPr>
              <w:t xml:space="preserve"> (</w:t>
            </w:r>
            <w:r w:rsidRPr="0061718F">
              <w:rPr>
                <w:rFonts w:ascii="GHEA Grapalat" w:hAnsi="GHEA Grapalat" w:cs="Sylfaen"/>
                <w:sz w:val="20"/>
                <w:szCs w:val="20"/>
              </w:rPr>
              <w:t>հշ</w:t>
            </w:r>
            <w:r w:rsidRPr="0061718F">
              <w:rPr>
                <w:rFonts w:ascii="GHEA Grapalat" w:hAnsi="GHEA Grapalat" w:cs="Arial"/>
                <w:sz w:val="20"/>
                <w:szCs w:val="20"/>
              </w:rPr>
              <w:t>.N)</w:t>
            </w:r>
            <w:r w:rsidR="0061718F" w:rsidRPr="0061718F">
              <w:rPr>
                <w:rFonts w:ascii="GHEA Grapalat" w:hAnsi="GHEA Grapalat" w:cs="Arial"/>
                <w:sz w:val="20"/>
                <w:szCs w:val="20"/>
                <w:lang w:val="hy-AM"/>
              </w:rPr>
              <w:t>հ/հ</w:t>
            </w:r>
            <w:r w:rsidR="00B57633">
              <w:rPr>
                <w:rFonts w:ascii="GHEA Grapalat" w:hAnsi="GHEA Grapalat" w:cs="Arial"/>
                <w:sz w:val="20"/>
                <w:szCs w:val="20"/>
                <w:lang w:val="hy-AM"/>
              </w:rPr>
              <w:t>900108000630</w:t>
            </w:r>
          </w:p>
        </w:tc>
      </w:tr>
      <w:tr w:rsidR="00595213" w:rsidRPr="00A71D81"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4</w:t>
            </w:r>
            <w:r w:rsidRPr="00A71D81">
              <w:rPr>
                <w:rFonts w:ascii="GHEA Grapalat" w:hAnsi="GHEA Grapalat" w:cs="Sylfaen"/>
                <w:sz w:val="20"/>
                <w:szCs w:val="20"/>
              </w:rPr>
              <w:t>.Գումարը</w:t>
            </w:r>
            <w:r w:rsidRPr="00A71D81">
              <w:rPr>
                <w:rFonts w:ascii="GHEA Grapalat" w:hAnsi="GHEA Grapalat" w:cs="Arial"/>
                <w:sz w:val="20"/>
                <w:szCs w:val="20"/>
                <w:lang w:val="ru-RU"/>
              </w:rPr>
              <w:t>(</w:t>
            </w:r>
            <w:r w:rsidRPr="00A71D81">
              <w:rPr>
                <w:rFonts w:ascii="GHEA Grapalat" w:hAnsi="GHEA Grapalat" w:cs="Sylfaen"/>
                <w:sz w:val="20"/>
                <w:szCs w:val="20"/>
              </w:rPr>
              <w:t>թվերովևբառերով</w:t>
            </w:r>
            <w:r w:rsidRPr="00A71D81">
              <w:rPr>
                <w:rFonts w:ascii="GHEA Grapalat" w:hAnsi="GHEA Grapalat" w:cs="Sylfaen"/>
                <w:sz w:val="20"/>
                <w:szCs w:val="20"/>
                <w:lang w:val="ru-RU"/>
              </w:rPr>
              <w:t>)</w:t>
            </w:r>
            <w:r w:rsidRPr="00A71D81">
              <w:rPr>
                <w:rFonts w:ascii="GHEA Grapalat" w:hAnsi="GHEA Grapalat" w:cs="Arial"/>
                <w:sz w:val="20"/>
                <w:szCs w:val="20"/>
              </w:rPr>
              <w:t>`</w:t>
            </w:r>
          </w:p>
        </w:tc>
      </w:tr>
      <w:tr w:rsidR="00595213" w:rsidRPr="00A71D81"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15. </w:t>
            </w:r>
            <w:r w:rsidRPr="00A71D81">
              <w:rPr>
                <w:rFonts w:ascii="GHEA Grapalat" w:hAnsi="GHEA Grapalat" w:cs="Sylfaen"/>
                <w:sz w:val="20"/>
                <w:szCs w:val="20"/>
                <w:lang w:val="hy-AM"/>
              </w:rPr>
              <w:t xml:space="preserve">Ակցեպտավորված գումարը՝ </w:t>
            </w:r>
            <w:r w:rsidRPr="00A71D81">
              <w:rPr>
                <w:rFonts w:ascii="GHEA Grapalat" w:hAnsi="GHEA Grapalat" w:cs="Sylfaen"/>
                <w:sz w:val="20"/>
                <w:szCs w:val="20"/>
              </w:rPr>
              <w:t xml:space="preserve"> (թվերովևբառերով)(</w:t>
            </w:r>
            <w:r w:rsidRPr="00A71D81">
              <w:rPr>
                <w:rFonts w:ascii="GHEA Grapalat" w:hAnsi="GHEA Grapalat" w:cs="Sylfaen"/>
                <w:sz w:val="20"/>
                <w:szCs w:val="20"/>
                <w:lang w:val="hy-AM"/>
              </w:rPr>
              <w:t>նախատեսված է նշված գումարի մասնակի ակցեպտի համար, որը չի կիրառվում</w:t>
            </w:r>
            <w:r w:rsidRPr="00A71D81">
              <w:rPr>
                <w:rFonts w:ascii="GHEA Grapalat" w:hAnsi="GHEA Grapalat" w:cs="Sylfaen"/>
                <w:sz w:val="20"/>
                <w:szCs w:val="20"/>
              </w:rPr>
              <w:t>)</w:t>
            </w:r>
          </w:p>
        </w:tc>
      </w:tr>
      <w:tr w:rsidR="00595213" w:rsidRPr="00A71D81"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ru-RU"/>
              </w:rPr>
              <w:t>6</w:t>
            </w:r>
            <w:r w:rsidRPr="00A71D81">
              <w:rPr>
                <w:rFonts w:ascii="GHEA Grapalat" w:hAnsi="GHEA Grapalat" w:cs="Sylfaen"/>
                <w:sz w:val="20"/>
                <w:szCs w:val="20"/>
              </w:rPr>
              <w:t>.Արժույթը</w:t>
            </w:r>
            <w:r w:rsidRPr="00A71D81">
              <w:rPr>
                <w:rFonts w:ascii="GHEA Grapalat" w:hAnsi="GHEA Grapalat" w:cs="Arial"/>
                <w:sz w:val="20"/>
                <w:szCs w:val="20"/>
              </w:rPr>
              <w:t xml:space="preserve"> (</w:t>
            </w:r>
            <w:r w:rsidRPr="00A71D81">
              <w:rPr>
                <w:rFonts w:ascii="GHEA Grapalat" w:hAnsi="GHEA Grapalat" w:cs="Sylfaen"/>
                <w:sz w:val="20"/>
                <w:szCs w:val="20"/>
              </w:rPr>
              <w:t>բառերովևկոդով</w:t>
            </w:r>
            <w:r w:rsidRPr="00A71D81">
              <w:rPr>
                <w:rFonts w:ascii="GHEA Grapalat" w:hAnsi="GHEA Grapalat" w:cs="Arial"/>
                <w:sz w:val="20"/>
                <w:szCs w:val="20"/>
              </w:rPr>
              <w:t>)`</w:t>
            </w:r>
          </w:p>
        </w:tc>
      </w:tr>
      <w:tr w:rsidR="00595213" w:rsidRPr="00A71D81"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A71D81" w:rsidRDefault="00595213" w:rsidP="00CB0ADE">
            <w:pPr>
              <w:rPr>
                <w:rFonts w:ascii="GHEA Grapalat" w:hAnsi="GHEA Grapalat" w:cs="Arial"/>
                <w:sz w:val="20"/>
                <w:szCs w:val="20"/>
                <w:lang w:val="hy-AM"/>
              </w:rPr>
            </w:pPr>
            <w:r w:rsidRPr="00A71D81">
              <w:rPr>
                <w:rFonts w:ascii="GHEA Grapalat" w:hAnsi="GHEA Grapalat" w:cs="Sylfaen"/>
                <w:sz w:val="20"/>
                <w:szCs w:val="20"/>
              </w:rPr>
              <w:t>1</w:t>
            </w:r>
            <w:r w:rsidRPr="00A71D81">
              <w:rPr>
                <w:rFonts w:ascii="GHEA Grapalat" w:hAnsi="GHEA Grapalat" w:cs="Sylfaen"/>
                <w:sz w:val="20"/>
                <w:szCs w:val="20"/>
                <w:lang w:val="hy-AM"/>
              </w:rPr>
              <w:t>7</w:t>
            </w:r>
            <w:r w:rsidRPr="00A71D81">
              <w:rPr>
                <w:rFonts w:ascii="GHEA Grapalat" w:hAnsi="GHEA Grapalat" w:cs="Sylfaen"/>
                <w:sz w:val="20"/>
                <w:szCs w:val="20"/>
              </w:rPr>
              <w:t>.Գործարքի</w:t>
            </w:r>
            <w:r w:rsidRPr="00A71D81">
              <w:rPr>
                <w:rFonts w:ascii="GHEA Grapalat" w:hAnsi="GHEA Grapalat" w:cs="Arial"/>
                <w:sz w:val="20"/>
                <w:szCs w:val="20"/>
              </w:rPr>
              <w:t xml:space="preserve"> (</w:t>
            </w:r>
            <w:r w:rsidRPr="00A71D81">
              <w:rPr>
                <w:rFonts w:ascii="GHEA Grapalat" w:hAnsi="GHEA Grapalat" w:cs="Sylfaen"/>
                <w:sz w:val="20"/>
                <w:szCs w:val="20"/>
              </w:rPr>
              <w:t>վճարման</w:t>
            </w:r>
            <w:r w:rsidRPr="00A71D81">
              <w:rPr>
                <w:rFonts w:ascii="GHEA Grapalat" w:hAnsi="GHEA Grapalat" w:cs="Arial"/>
                <w:sz w:val="20"/>
                <w:szCs w:val="20"/>
              </w:rPr>
              <w:t xml:space="preserve">) </w:t>
            </w:r>
            <w:r w:rsidRPr="00A71D81">
              <w:rPr>
                <w:rFonts w:ascii="GHEA Grapalat" w:hAnsi="GHEA Grapalat" w:cs="Sylfaen"/>
                <w:sz w:val="20"/>
                <w:szCs w:val="20"/>
              </w:rPr>
              <w:t>նպատակը</w:t>
            </w:r>
            <w:r w:rsidRPr="00A71D81">
              <w:rPr>
                <w:rFonts w:ascii="GHEA Grapalat" w:hAnsi="GHEA Grapalat" w:cs="Arial"/>
                <w:sz w:val="20"/>
                <w:szCs w:val="20"/>
              </w:rPr>
              <w:t>`</w:t>
            </w:r>
            <w:r w:rsidRPr="00A71D81">
              <w:rPr>
                <w:rFonts w:ascii="GHEA Grapalat" w:hAnsi="GHEA Grapalat" w:cs="Sylfaen"/>
                <w:bCs/>
                <w:i/>
                <w:sz w:val="20"/>
                <w:szCs w:val="20"/>
              </w:rPr>
              <w:t>(</w:t>
            </w:r>
            <w:r w:rsidR="00631658" w:rsidRPr="00A71D81">
              <w:rPr>
                <w:rFonts w:ascii="GHEA Grapalat" w:hAnsi="GHEA Grapalat" w:cs="Sylfaen"/>
                <w:bCs/>
                <w:i/>
                <w:sz w:val="20"/>
                <w:szCs w:val="20"/>
              </w:rPr>
              <w:t>որակավորմանա</w:t>
            </w:r>
            <w:r w:rsidRPr="00A71D81">
              <w:rPr>
                <w:rFonts w:ascii="GHEA Grapalat" w:hAnsi="GHEA Grapalat" w:cs="Sylfaen"/>
                <w:bCs/>
                <w:i/>
                <w:sz w:val="20"/>
                <w:szCs w:val="20"/>
              </w:rPr>
              <w:t>պահովմ</w:t>
            </w:r>
            <w:r w:rsidRPr="00A71D81">
              <w:rPr>
                <w:rFonts w:ascii="GHEA Grapalat" w:hAnsi="GHEA Grapalat" w:cs="Sylfaen"/>
                <w:bCs/>
                <w:i/>
                <w:sz w:val="20"/>
                <w:szCs w:val="20"/>
                <w:lang w:val="hy-AM"/>
              </w:rPr>
              <w:t>ան համար</w:t>
            </w:r>
            <w:r w:rsidRPr="00A71D81">
              <w:rPr>
                <w:rFonts w:ascii="GHEA Grapalat" w:hAnsi="GHEA Grapalat" w:cs="Sylfaen"/>
                <w:bCs/>
                <w:i/>
                <w:sz w:val="20"/>
                <w:szCs w:val="20"/>
              </w:rPr>
              <w:t>)</w:t>
            </w:r>
          </w:p>
        </w:tc>
      </w:tr>
      <w:tr w:rsidR="00595213" w:rsidRPr="00A71D81" w:rsidTr="00CB0ADE">
        <w:trPr>
          <w:trHeight w:val="424"/>
        </w:trPr>
        <w:tc>
          <w:tcPr>
            <w:tcW w:w="10980" w:type="dxa"/>
            <w:gridSpan w:val="2"/>
            <w:tcBorders>
              <w:top w:val="single" w:sz="4" w:space="0" w:color="auto"/>
              <w:left w:val="single" w:sz="4" w:space="0" w:color="auto"/>
              <w:right w:val="single" w:sz="4" w:space="0" w:color="000000"/>
            </w:tcBorders>
            <w:noWrap/>
            <w:vAlign w:val="bottom"/>
          </w:tcPr>
          <w:p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8</w:t>
            </w:r>
            <w:r w:rsidRPr="00A71D81">
              <w:rPr>
                <w:rFonts w:ascii="GHEA Grapalat" w:hAnsi="GHEA Grapalat" w:cs="Sylfaen"/>
                <w:sz w:val="20"/>
                <w:szCs w:val="20"/>
              </w:rPr>
              <w:t xml:space="preserve">. </w:t>
            </w:r>
            <w:r w:rsidRPr="00A71D81">
              <w:rPr>
                <w:rFonts w:ascii="GHEA Grapalat" w:hAnsi="GHEA Grapalat" w:cs="Sylfaen"/>
                <w:sz w:val="20"/>
                <w:szCs w:val="20"/>
                <w:lang w:val="hy-AM"/>
              </w:rPr>
              <w:t xml:space="preserve">Վճարման կատարման հիմքերը՝ </w:t>
            </w:r>
            <w:r w:rsidRPr="00A71D81">
              <w:rPr>
                <w:rFonts w:ascii="GHEA Grapalat" w:hAnsi="GHEA Grapalat" w:cs="Sylfaen"/>
                <w:sz w:val="20"/>
                <w:szCs w:val="20"/>
              </w:rPr>
              <w:t>(</w:t>
            </w:r>
            <w:r w:rsidRPr="00A71D81">
              <w:rPr>
                <w:rFonts w:ascii="GHEA Grapalat" w:hAnsi="GHEA Grapalat" w:cs="Sylfaen"/>
                <w:sz w:val="20"/>
                <w:szCs w:val="20"/>
                <w:lang w:val="hy-AM"/>
              </w:rPr>
              <w:t>Փաստաթղթերի</w:t>
            </w:r>
            <w:r w:rsidRPr="00A71D81">
              <w:rPr>
                <w:rFonts w:ascii="GHEA Grapalat" w:hAnsi="GHEA Grapalat" w:cs="Arial"/>
                <w:sz w:val="20"/>
                <w:szCs w:val="20"/>
                <w:lang w:val="hy-AM"/>
              </w:rPr>
              <w:t xml:space="preserve"> անվանումը</w:t>
            </w:r>
            <w:r w:rsidRPr="00A71D81">
              <w:rPr>
                <w:rFonts w:ascii="GHEA Grapalat" w:hAnsi="GHEA Grapalat" w:cs="Arial"/>
                <w:sz w:val="20"/>
                <w:szCs w:val="20"/>
              </w:rPr>
              <w:t>,</w:t>
            </w:r>
            <w:r w:rsidRPr="00A71D81">
              <w:rPr>
                <w:rFonts w:ascii="GHEA Grapalat" w:hAnsi="GHEA Grapalat" w:cs="Arial"/>
                <w:sz w:val="20"/>
                <w:szCs w:val="20"/>
                <w:lang w:val="hy-AM"/>
              </w:rPr>
              <w:t xml:space="preserve"> այդ թվում՝ տուժանքի մասին համաձայնագիրը, </w:t>
            </w:r>
            <w:r w:rsidRPr="00A71D81">
              <w:rPr>
                <w:rFonts w:ascii="GHEA Grapalat" w:hAnsi="GHEA Grapalat" w:cs="Sylfaen"/>
                <w:sz w:val="20"/>
                <w:szCs w:val="20"/>
                <w:lang w:val="hy-AM"/>
              </w:rPr>
              <w:t>դրանցհամարները</w:t>
            </w:r>
            <w:r w:rsidRPr="00A71D81">
              <w:rPr>
                <w:rFonts w:ascii="GHEA Grapalat" w:hAnsi="GHEA Grapalat" w:cs="Arial"/>
                <w:sz w:val="20"/>
                <w:szCs w:val="20"/>
                <w:lang w:val="hy-AM"/>
              </w:rPr>
              <w:t>,</w:t>
            </w:r>
            <w:r w:rsidRPr="00A71D81">
              <w:rPr>
                <w:rFonts w:ascii="GHEA Grapalat" w:hAnsi="GHEA Grapalat" w:cs="Sylfaen"/>
                <w:sz w:val="20"/>
                <w:szCs w:val="20"/>
                <w:lang w:val="hy-AM"/>
              </w:rPr>
              <w:t>պ</w:t>
            </w:r>
            <w:r w:rsidRPr="00A71D81">
              <w:rPr>
                <w:rFonts w:ascii="GHEA Grapalat" w:hAnsi="GHEA Grapalat" w:cs="Sylfaen"/>
                <w:sz w:val="20"/>
                <w:szCs w:val="20"/>
              </w:rPr>
              <w:t>այմանագրիծածկագիրը</w:t>
            </w:r>
            <w:r w:rsidRPr="00A71D81">
              <w:rPr>
                <w:rFonts w:ascii="GHEA Grapalat" w:hAnsi="GHEA Grapalat" w:cs="Arial"/>
                <w:sz w:val="20"/>
                <w:szCs w:val="20"/>
                <w:lang w:val="hy-AM"/>
              </w:rPr>
              <w:t xml:space="preserve"> որի հիման վրա կատարվում է  գանձումը</w:t>
            </w:r>
            <w:r w:rsidRPr="00A71D81">
              <w:rPr>
                <w:rFonts w:ascii="GHEA Grapalat" w:hAnsi="GHEA Grapalat" w:cs="Arial"/>
                <w:sz w:val="20"/>
                <w:szCs w:val="20"/>
              </w:rPr>
              <w:t>)</w:t>
            </w:r>
            <w:r w:rsidRPr="00A71D81">
              <w:rPr>
                <w:rFonts w:ascii="GHEA Grapalat" w:hAnsi="GHEA Grapalat" w:cs="Sylfaen"/>
                <w:sz w:val="20"/>
                <w:szCs w:val="20"/>
              </w:rPr>
              <w:t>`</w:t>
            </w:r>
          </w:p>
          <w:p w:rsidR="00595213" w:rsidRPr="00A71D81" w:rsidRDefault="00595213" w:rsidP="00CB0ADE">
            <w:pPr>
              <w:rPr>
                <w:rFonts w:ascii="GHEA Grapalat" w:hAnsi="GHEA Grapalat" w:cs="Arial"/>
                <w:sz w:val="20"/>
                <w:szCs w:val="20"/>
              </w:rPr>
            </w:pPr>
          </w:p>
        </w:tc>
      </w:tr>
      <w:tr w:rsidR="00595213" w:rsidRPr="00A71D81"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rsidR="00595213" w:rsidRPr="00A71D81" w:rsidRDefault="00595213" w:rsidP="00CB0ADE">
            <w:pPr>
              <w:rPr>
                <w:rFonts w:ascii="GHEA Grapalat" w:hAnsi="GHEA Grapalat" w:cs="Arial"/>
                <w:sz w:val="20"/>
                <w:szCs w:val="20"/>
                <w:lang w:val="hy-AM"/>
              </w:rPr>
            </w:pPr>
          </w:p>
        </w:tc>
      </w:tr>
      <w:tr w:rsidR="00595213" w:rsidRPr="00A71D81"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A71D81" w:rsidRDefault="00595213" w:rsidP="00CB0ADE">
            <w:pPr>
              <w:rPr>
                <w:rFonts w:ascii="GHEA Grapalat" w:hAnsi="GHEA Grapalat" w:cs="Sylfaen"/>
                <w:sz w:val="20"/>
                <w:szCs w:val="20"/>
                <w:lang w:val="hy-AM"/>
              </w:rPr>
            </w:pPr>
            <w:r w:rsidRPr="00A71D81">
              <w:rPr>
                <w:rFonts w:ascii="GHEA Grapalat" w:hAnsi="GHEA Grapalat" w:cs="Sylfaen"/>
                <w:sz w:val="20"/>
                <w:szCs w:val="20"/>
                <w:lang w:val="hy-AM"/>
              </w:rPr>
              <w:t>19. Վճարման պայմանները՝                                &lt;ակցեպտավորված վճարում&gt;</w:t>
            </w:r>
          </w:p>
          <w:p w:rsidR="00595213" w:rsidRPr="00A71D81" w:rsidRDefault="00595213" w:rsidP="00CB0ADE">
            <w:pPr>
              <w:rPr>
                <w:rFonts w:ascii="GHEA Grapalat" w:hAnsi="GHEA Grapalat" w:cs="Sylfaen"/>
                <w:sz w:val="20"/>
                <w:szCs w:val="20"/>
                <w:lang w:val="ru-RU"/>
              </w:rPr>
            </w:pPr>
          </w:p>
        </w:tc>
      </w:tr>
      <w:tr w:rsidR="00595213" w:rsidRPr="00A71D81"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lang w:val="hy-AM"/>
              </w:rPr>
              <w:t xml:space="preserve">20. Առդիր էջերի քանակը՝    </w:t>
            </w:r>
            <w:r w:rsidRPr="00A71D81">
              <w:rPr>
                <w:rFonts w:ascii="GHEA Grapalat" w:hAnsi="GHEA Grapalat" w:cs="Arial"/>
                <w:sz w:val="20"/>
                <w:szCs w:val="20"/>
              </w:rPr>
              <w:t xml:space="preserve">--- </w:t>
            </w:r>
            <w:r w:rsidRPr="00A71D81">
              <w:rPr>
                <w:rFonts w:ascii="GHEA Grapalat" w:hAnsi="GHEA Grapalat" w:cs="Sylfaen"/>
                <w:sz w:val="20"/>
                <w:szCs w:val="20"/>
              </w:rPr>
              <w:t>էջ</w:t>
            </w:r>
          </w:p>
          <w:p w:rsidR="00595213" w:rsidRPr="00A71D81" w:rsidRDefault="00595213" w:rsidP="00CB0ADE">
            <w:pPr>
              <w:rPr>
                <w:rFonts w:ascii="GHEA Grapalat" w:hAnsi="GHEA Grapalat" w:cs="Sylfaen"/>
                <w:sz w:val="20"/>
                <w:szCs w:val="20"/>
                <w:lang w:val="hy-AM"/>
              </w:rPr>
            </w:pPr>
          </w:p>
        </w:tc>
      </w:tr>
      <w:tr w:rsidR="00595213" w:rsidRPr="00A71D81" w:rsidTr="00CB0ADE">
        <w:trPr>
          <w:trHeight w:val="2194"/>
        </w:trPr>
        <w:tc>
          <w:tcPr>
            <w:tcW w:w="5616" w:type="dxa"/>
            <w:tcBorders>
              <w:top w:val="nil"/>
              <w:left w:val="single" w:sz="4" w:space="0" w:color="auto"/>
              <w:bottom w:val="single" w:sz="4" w:space="0" w:color="auto"/>
              <w:right w:val="single" w:sz="4" w:space="0" w:color="auto"/>
            </w:tcBorders>
            <w:noWrap/>
            <w:vAlign w:val="bottom"/>
          </w:tcPr>
          <w:p w:rsidR="00595213" w:rsidRPr="00A71D81" w:rsidRDefault="00595213" w:rsidP="00CB0ADE">
            <w:pPr>
              <w:rPr>
                <w:rFonts w:ascii="GHEA Grapalat" w:hAnsi="GHEA Grapalat" w:cs="Sylfaen"/>
                <w:sz w:val="20"/>
                <w:szCs w:val="20"/>
              </w:rPr>
            </w:pPr>
            <w:r w:rsidRPr="00A71D81">
              <w:rPr>
                <w:rFonts w:ascii="Courier New" w:hAnsi="Courier New" w:cs="Courier New"/>
                <w:sz w:val="20"/>
                <w:szCs w:val="20"/>
              </w:rPr>
              <w:t> </w:t>
            </w:r>
            <w:r w:rsidRPr="00A71D81">
              <w:rPr>
                <w:rFonts w:ascii="GHEA Grapalat" w:hAnsi="GHEA Grapalat" w:cs="Arial"/>
                <w:sz w:val="20"/>
                <w:szCs w:val="20"/>
                <w:lang w:val="hy-AM"/>
              </w:rPr>
              <w:t>22</w:t>
            </w:r>
            <w:r w:rsidRPr="00A71D81">
              <w:rPr>
                <w:rFonts w:ascii="GHEA Grapalat" w:hAnsi="GHEA Grapalat" w:cs="Arial"/>
                <w:sz w:val="20"/>
                <w:szCs w:val="20"/>
              </w:rPr>
              <w:t>.</w:t>
            </w:r>
            <w:r w:rsidRPr="00A71D81">
              <w:rPr>
                <w:rFonts w:ascii="GHEA Grapalat" w:hAnsi="GHEA Grapalat" w:cs="Sylfaen"/>
                <w:sz w:val="20"/>
                <w:szCs w:val="20"/>
              </w:rPr>
              <w:t>ա. Շահառուիստորագրությունները</w:t>
            </w:r>
          </w:p>
          <w:p w:rsidR="00595213" w:rsidRPr="00A71D81" w:rsidRDefault="00595213" w:rsidP="00CB0ADE">
            <w:pPr>
              <w:rPr>
                <w:rFonts w:ascii="GHEA Grapalat" w:hAnsi="GHEA Grapalat" w:cs="Sylfaen"/>
                <w:sz w:val="20"/>
                <w:szCs w:val="20"/>
              </w:rPr>
            </w:pPr>
          </w:p>
          <w:p w:rsidR="00595213" w:rsidRPr="00A71D81" w:rsidRDefault="00595213" w:rsidP="00CB0ADE">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rsidR="00595213" w:rsidRPr="00A71D81" w:rsidRDefault="00595213" w:rsidP="00CB0ADE">
            <w:pPr>
              <w:rPr>
                <w:rFonts w:ascii="GHEA Grapalat" w:hAnsi="GHEA Grapalat" w:cs="Tahoma"/>
                <w:color w:val="000000"/>
                <w:sz w:val="20"/>
                <w:szCs w:val="20"/>
              </w:rPr>
            </w:pPr>
          </w:p>
          <w:p w:rsidR="00595213" w:rsidRPr="00A71D81" w:rsidRDefault="00595213" w:rsidP="00CB0ADE">
            <w:pPr>
              <w:rPr>
                <w:rFonts w:ascii="GHEA Grapalat" w:hAnsi="GHEA Grapalat" w:cs="Sylfaen"/>
                <w:sz w:val="20"/>
                <w:szCs w:val="20"/>
              </w:rPr>
            </w:pPr>
          </w:p>
          <w:p w:rsidR="00595213" w:rsidRPr="00A71D81" w:rsidRDefault="00595213" w:rsidP="00CB0ADE">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rsidR="00595213" w:rsidRPr="00A71D81" w:rsidRDefault="00595213" w:rsidP="00CB0ADE">
            <w:pPr>
              <w:rPr>
                <w:rFonts w:ascii="GHEA Grapalat" w:hAnsi="GHEA Grapalat" w:cs="Sylfaen"/>
                <w:sz w:val="20"/>
                <w:szCs w:val="20"/>
              </w:rPr>
            </w:pPr>
          </w:p>
          <w:p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lang w:val="hy-AM"/>
              </w:rPr>
              <w:t>22</w:t>
            </w:r>
            <w:r w:rsidRPr="00A71D81">
              <w:rPr>
                <w:rFonts w:ascii="GHEA Grapalat" w:hAnsi="GHEA Grapalat" w:cs="Sylfaen"/>
                <w:sz w:val="20"/>
                <w:szCs w:val="20"/>
              </w:rPr>
              <w:t>.բ.</w:t>
            </w:r>
          </w:p>
          <w:p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Կ.Տ.</w:t>
            </w:r>
          </w:p>
          <w:p w:rsidR="00595213" w:rsidRPr="00A71D81" w:rsidRDefault="00595213"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rsidR="00595213" w:rsidRPr="00A71D81" w:rsidRDefault="00595213" w:rsidP="00CB0ADE">
            <w:pPr>
              <w:rPr>
                <w:rFonts w:ascii="GHEA Grapalat" w:hAnsi="GHEA Grapalat" w:cs="Sylfaen"/>
                <w:sz w:val="20"/>
                <w:szCs w:val="20"/>
              </w:rPr>
            </w:pPr>
            <w:r w:rsidRPr="00A71D81">
              <w:rPr>
                <w:rFonts w:ascii="GHEA Grapalat" w:hAnsi="GHEA Grapalat" w:cs="Arial"/>
                <w:sz w:val="20"/>
                <w:szCs w:val="20"/>
                <w:lang w:val="hy-AM"/>
              </w:rPr>
              <w:t>2</w:t>
            </w:r>
            <w:r w:rsidRPr="00A71D81">
              <w:rPr>
                <w:rFonts w:ascii="GHEA Grapalat" w:hAnsi="GHEA Grapalat" w:cs="Arial"/>
                <w:sz w:val="20"/>
                <w:szCs w:val="20"/>
              </w:rPr>
              <w:t>1.</w:t>
            </w:r>
            <w:r w:rsidRPr="00A71D81">
              <w:rPr>
                <w:rFonts w:ascii="GHEA Grapalat" w:hAnsi="GHEA Grapalat" w:cs="Sylfaen"/>
                <w:sz w:val="20"/>
                <w:szCs w:val="20"/>
              </w:rPr>
              <w:t xml:space="preserve">ա. </w:t>
            </w:r>
            <w:r w:rsidRPr="00A71D81">
              <w:rPr>
                <w:rFonts w:ascii="Courier New" w:hAnsi="Courier New" w:cs="Courier New"/>
                <w:sz w:val="20"/>
                <w:szCs w:val="20"/>
              </w:rPr>
              <w:t> </w:t>
            </w:r>
            <w:r w:rsidRPr="00A71D81">
              <w:rPr>
                <w:rFonts w:ascii="GHEA Grapalat" w:hAnsi="GHEA Grapalat" w:cs="Sylfaen"/>
                <w:sz w:val="20"/>
                <w:szCs w:val="20"/>
              </w:rPr>
              <w:t>Վճարողիստորագրությունները`</w:t>
            </w:r>
          </w:p>
          <w:p w:rsidR="00595213" w:rsidRPr="00A71D81" w:rsidRDefault="00595213" w:rsidP="00CB0ADE">
            <w:pPr>
              <w:jc w:val="right"/>
              <w:rPr>
                <w:rFonts w:ascii="GHEA Grapalat" w:hAnsi="GHEA Grapalat" w:cs="Sylfaen"/>
                <w:sz w:val="20"/>
                <w:szCs w:val="20"/>
              </w:rPr>
            </w:pPr>
          </w:p>
          <w:p w:rsidR="00595213" w:rsidRPr="00A71D81" w:rsidRDefault="00595213" w:rsidP="00CB0ADE">
            <w:pPr>
              <w:rPr>
                <w:rFonts w:ascii="GHEA Grapalat" w:hAnsi="GHEA Grapalat" w:cs="Sylfaen"/>
                <w:sz w:val="20"/>
                <w:szCs w:val="20"/>
              </w:rPr>
            </w:pPr>
            <w:r w:rsidRPr="00A71D81">
              <w:rPr>
                <w:rFonts w:ascii="GHEA Grapalat" w:hAnsi="GHEA Grapalat" w:cs="Tahoma"/>
                <w:color w:val="000000"/>
                <w:sz w:val="20"/>
                <w:szCs w:val="20"/>
              </w:rPr>
              <w:t xml:space="preserve">                                               /____________________/</w:t>
            </w:r>
          </w:p>
          <w:p w:rsidR="00595213" w:rsidRPr="00A71D81" w:rsidRDefault="00595213" w:rsidP="00CB0ADE">
            <w:pPr>
              <w:jc w:val="right"/>
              <w:rPr>
                <w:rFonts w:ascii="GHEA Grapalat" w:hAnsi="GHEA Grapalat" w:cs="Tahoma"/>
                <w:color w:val="000000"/>
                <w:sz w:val="20"/>
                <w:szCs w:val="20"/>
              </w:rPr>
            </w:pPr>
          </w:p>
          <w:p w:rsidR="00595213" w:rsidRPr="00A71D81" w:rsidRDefault="00595213" w:rsidP="00CB0ADE">
            <w:pPr>
              <w:jc w:val="right"/>
              <w:rPr>
                <w:rFonts w:ascii="GHEA Grapalat" w:hAnsi="GHEA Grapalat" w:cs="Tahoma"/>
                <w:color w:val="000000"/>
                <w:sz w:val="20"/>
                <w:szCs w:val="20"/>
              </w:rPr>
            </w:pPr>
          </w:p>
          <w:p w:rsidR="00595213" w:rsidRPr="00A71D81" w:rsidRDefault="00595213" w:rsidP="00CB0ADE">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rsidR="00595213" w:rsidRPr="00A71D81" w:rsidRDefault="00595213" w:rsidP="00CB0ADE">
            <w:pPr>
              <w:jc w:val="right"/>
              <w:rPr>
                <w:rFonts w:ascii="GHEA Grapalat" w:hAnsi="GHEA Grapalat" w:cs="Sylfaen"/>
                <w:sz w:val="20"/>
                <w:szCs w:val="20"/>
              </w:rPr>
            </w:pPr>
          </w:p>
          <w:p w:rsidR="00595213" w:rsidRPr="00A71D81" w:rsidRDefault="00595213" w:rsidP="00CB0ADE">
            <w:pPr>
              <w:jc w:val="right"/>
              <w:rPr>
                <w:rFonts w:ascii="GHEA Grapalat" w:hAnsi="GHEA Grapalat" w:cs="Sylfaen"/>
                <w:sz w:val="20"/>
                <w:szCs w:val="20"/>
              </w:rPr>
            </w:pPr>
            <w:r w:rsidRPr="00A71D81">
              <w:rPr>
                <w:rFonts w:ascii="GHEA Grapalat" w:hAnsi="GHEA Grapalat" w:cs="Sylfaen"/>
                <w:sz w:val="20"/>
                <w:szCs w:val="20"/>
                <w:lang w:val="hy-AM"/>
              </w:rPr>
              <w:t>2</w:t>
            </w:r>
            <w:r w:rsidRPr="00A71D81">
              <w:rPr>
                <w:rFonts w:ascii="GHEA Grapalat" w:hAnsi="GHEA Grapalat" w:cs="Sylfaen"/>
                <w:sz w:val="20"/>
                <w:szCs w:val="20"/>
              </w:rPr>
              <w:t>1.բ.                                                                    Կ.Տ.</w:t>
            </w:r>
          </w:p>
          <w:p w:rsidR="00595213" w:rsidRPr="00A71D81" w:rsidRDefault="00595213" w:rsidP="00CB0ADE">
            <w:pPr>
              <w:jc w:val="right"/>
              <w:rPr>
                <w:rFonts w:ascii="GHEA Grapalat" w:hAnsi="GHEA Grapalat" w:cs="Sylfaen"/>
                <w:sz w:val="20"/>
                <w:szCs w:val="20"/>
              </w:rPr>
            </w:pPr>
          </w:p>
        </w:tc>
      </w:tr>
      <w:tr w:rsidR="00595213" w:rsidRPr="00A71D81" w:rsidTr="00CB0ADE">
        <w:trPr>
          <w:trHeight w:val="2058"/>
        </w:trPr>
        <w:tc>
          <w:tcPr>
            <w:tcW w:w="5616" w:type="dxa"/>
            <w:tcBorders>
              <w:top w:val="single" w:sz="4" w:space="0" w:color="auto"/>
              <w:left w:val="single" w:sz="4" w:space="0" w:color="auto"/>
              <w:right w:val="single" w:sz="4" w:space="0" w:color="auto"/>
            </w:tcBorders>
            <w:noWrap/>
            <w:vAlign w:val="bottom"/>
          </w:tcPr>
          <w:p w:rsidR="00595213" w:rsidRPr="00A71D81" w:rsidRDefault="00595213" w:rsidP="00CB0ADE">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4</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Շահառուին  սպասարկող ֆինանսական կազմակերպություն</w:t>
            </w:r>
          </w:p>
          <w:p w:rsidR="00595213" w:rsidRPr="00A71D81" w:rsidRDefault="00595213" w:rsidP="00CB0ADE">
            <w:pPr>
              <w:rPr>
                <w:rFonts w:ascii="GHEA Grapalat" w:hAnsi="GHEA Grapalat" w:cs="Tahoma"/>
                <w:color w:val="000000"/>
                <w:sz w:val="20"/>
                <w:szCs w:val="20"/>
                <w:lang w:val="hy-AM"/>
              </w:rPr>
            </w:pPr>
          </w:p>
          <w:p w:rsidR="00595213" w:rsidRPr="00A71D81" w:rsidRDefault="00595213" w:rsidP="00CB0ADE">
            <w:pPr>
              <w:rPr>
                <w:rFonts w:ascii="GHEA Grapalat" w:hAnsi="GHEA Grapalat" w:cs="Tahoma"/>
                <w:color w:val="000000"/>
                <w:sz w:val="20"/>
                <w:szCs w:val="20"/>
              </w:rPr>
            </w:pPr>
            <w:r w:rsidRPr="00A71D81">
              <w:rPr>
                <w:rFonts w:ascii="GHEA Grapalat" w:hAnsi="GHEA Grapalat" w:cs="Tahoma"/>
                <w:color w:val="000000"/>
                <w:sz w:val="20"/>
                <w:szCs w:val="20"/>
              </w:rPr>
              <w:t xml:space="preserve">   /____________________/</w:t>
            </w:r>
          </w:p>
          <w:p w:rsidR="00595213" w:rsidRPr="00A71D81" w:rsidRDefault="00595213" w:rsidP="00CB0ADE">
            <w:pPr>
              <w:rPr>
                <w:rFonts w:ascii="GHEA Grapalat" w:hAnsi="GHEA Grapalat" w:cs="Sylfaen"/>
                <w:sz w:val="20"/>
                <w:szCs w:val="20"/>
              </w:rPr>
            </w:pPr>
          </w:p>
          <w:p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/ստորագրություն/</w:t>
            </w:r>
          </w:p>
          <w:p w:rsidR="00595213" w:rsidRPr="00A71D81" w:rsidRDefault="00595213" w:rsidP="00CB0ADE">
            <w:pPr>
              <w:rPr>
                <w:rFonts w:ascii="GHEA Grapalat" w:hAnsi="GHEA Grapalat" w:cs="Tahoma"/>
                <w:color w:val="000000"/>
                <w:sz w:val="20"/>
                <w:szCs w:val="20"/>
              </w:rPr>
            </w:pPr>
          </w:p>
          <w:p w:rsidR="00595213" w:rsidRPr="00A71D81" w:rsidRDefault="00595213"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rsidR="00595213" w:rsidRPr="00A71D81" w:rsidRDefault="00595213" w:rsidP="00CB0ADE">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3</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Վճարողին  սպասարկող ֆինանսական կազմակերպություն</w:t>
            </w:r>
          </w:p>
          <w:p w:rsidR="00595213" w:rsidRPr="00A71D81" w:rsidRDefault="00595213" w:rsidP="00CB0ADE">
            <w:pPr>
              <w:jc w:val="right"/>
              <w:rPr>
                <w:rFonts w:ascii="GHEA Grapalat" w:hAnsi="GHEA Grapalat" w:cs="Tahoma"/>
                <w:color w:val="000000"/>
                <w:sz w:val="20"/>
                <w:szCs w:val="20"/>
              </w:rPr>
            </w:pPr>
          </w:p>
          <w:p w:rsidR="00595213" w:rsidRPr="00A71D81" w:rsidRDefault="00595213" w:rsidP="00CB0ADE">
            <w:pPr>
              <w:jc w:val="right"/>
              <w:rPr>
                <w:rFonts w:ascii="GHEA Grapalat" w:hAnsi="GHEA Grapalat" w:cs="Tahoma"/>
                <w:color w:val="000000"/>
                <w:sz w:val="20"/>
                <w:szCs w:val="20"/>
              </w:rPr>
            </w:pPr>
          </w:p>
          <w:p w:rsidR="00595213" w:rsidRPr="00A71D81" w:rsidRDefault="00595213" w:rsidP="00CB0ADE">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rsidR="00595213" w:rsidRPr="00A71D81" w:rsidRDefault="00595213" w:rsidP="00CB0ADE">
            <w:pPr>
              <w:jc w:val="center"/>
              <w:rPr>
                <w:rFonts w:ascii="GHEA Grapalat" w:hAnsi="GHEA Grapalat" w:cs="Sylfaen"/>
                <w:sz w:val="20"/>
                <w:szCs w:val="20"/>
              </w:rPr>
            </w:pPr>
            <w:r w:rsidRPr="00A71D81">
              <w:rPr>
                <w:rFonts w:ascii="GHEA Grapalat" w:hAnsi="GHEA Grapalat" w:cs="Sylfaen"/>
                <w:sz w:val="20"/>
                <w:szCs w:val="20"/>
              </w:rPr>
              <w:t>/ստորագրություն/</w:t>
            </w:r>
          </w:p>
          <w:p w:rsidR="00595213" w:rsidRPr="00A71D81" w:rsidRDefault="00595213" w:rsidP="00CB0ADE">
            <w:pPr>
              <w:jc w:val="right"/>
              <w:rPr>
                <w:rFonts w:ascii="GHEA Grapalat" w:hAnsi="GHEA Grapalat" w:cs="Arial"/>
                <w:sz w:val="20"/>
                <w:szCs w:val="20"/>
                <w:lang w:val="hy-AM"/>
              </w:rPr>
            </w:pPr>
          </w:p>
        </w:tc>
      </w:tr>
      <w:tr w:rsidR="00595213" w:rsidRPr="00A71D81" w:rsidTr="00CB0ADE">
        <w:trPr>
          <w:trHeight w:val="2194"/>
        </w:trPr>
        <w:tc>
          <w:tcPr>
            <w:tcW w:w="5616" w:type="dxa"/>
            <w:tcBorders>
              <w:top w:val="nil"/>
              <w:left w:val="single" w:sz="4" w:space="0" w:color="auto"/>
              <w:bottom w:val="single" w:sz="4" w:space="0" w:color="auto"/>
              <w:right w:val="single" w:sz="4" w:space="0" w:color="auto"/>
            </w:tcBorders>
            <w:noWrap/>
            <w:vAlign w:val="bottom"/>
          </w:tcPr>
          <w:p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lastRenderedPageBreak/>
              <w:t>24.բ.                                                       Կ.Տ.</w:t>
            </w:r>
          </w:p>
          <w:p w:rsidR="00595213" w:rsidRPr="00A71D81" w:rsidRDefault="00595213" w:rsidP="00CB0ADE">
            <w:pPr>
              <w:rPr>
                <w:rFonts w:ascii="GHEA Grapalat" w:hAnsi="GHEA Grapalat" w:cs="Sylfaen"/>
                <w:sz w:val="20"/>
                <w:szCs w:val="20"/>
              </w:rPr>
            </w:pPr>
          </w:p>
          <w:p w:rsidR="00595213" w:rsidRPr="00A71D81" w:rsidRDefault="00595213" w:rsidP="00CB0ADE">
            <w:pPr>
              <w:rPr>
                <w:rFonts w:ascii="GHEA Grapalat" w:hAnsi="GHEA Grapalat" w:cs="Sylfaen"/>
                <w:sz w:val="20"/>
                <w:szCs w:val="20"/>
              </w:rPr>
            </w:pPr>
          </w:p>
          <w:p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2</w:t>
            </w:r>
            <w:r w:rsidRPr="00A71D81">
              <w:rPr>
                <w:rFonts w:ascii="GHEA Grapalat" w:hAnsi="GHEA Grapalat" w:cs="Sylfaen"/>
                <w:sz w:val="20"/>
                <w:szCs w:val="20"/>
                <w:lang w:val="hy-AM"/>
              </w:rPr>
              <w:t>4</w:t>
            </w:r>
            <w:r w:rsidRPr="00A71D81">
              <w:rPr>
                <w:rFonts w:ascii="GHEA Grapalat" w:hAnsi="GHEA Grapalat" w:cs="Sylfaen"/>
                <w:sz w:val="20"/>
                <w:szCs w:val="20"/>
              </w:rPr>
              <w:t>.</w:t>
            </w:r>
            <w:r w:rsidRPr="00A71D81">
              <w:rPr>
                <w:rFonts w:ascii="GHEA Grapalat" w:hAnsi="GHEA Grapalat" w:cs="Sylfaen"/>
                <w:sz w:val="20"/>
                <w:szCs w:val="20"/>
                <w:lang w:val="hy-AM"/>
              </w:rPr>
              <w:t>գ</w:t>
            </w:r>
            <w:r w:rsidRPr="00A71D81">
              <w:rPr>
                <w:rFonts w:ascii="GHEA Grapalat" w:hAnsi="GHEA Grapalat" w:cs="Tahoma"/>
                <w:color w:val="000000"/>
                <w:sz w:val="20"/>
                <w:szCs w:val="20"/>
              </w:rPr>
              <w:t xml:space="preserve">                                                 "___"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 xml:space="preserve">20___ </w:t>
            </w:r>
            <w:r w:rsidRPr="00A71D81">
              <w:rPr>
                <w:rFonts w:ascii="GHEA Grapalat" w:hAnsi="GHEA Grapalat" w:cs="Sylfaen"/>
                <w:color w:val="000000"/>
                <w:sz w:val="20"/>
                <w:szCs w:val="20"/>
              </w:rPr>
              <w:t>թ.</w:t>
            </w:r>
          </w:p>
          <w:p w:rsidR="00595213" w:rsidRPr="00A71D81" w:rsidRDefault="00595213" w:rsidP="00CB0ADE">
            <w:pPr>
              <w:rPr>
                <w:rFonts w:ascii="GHEA Grapalat" w:hAnsi="GHEA Grapalat" w:cs="Sylfaen"/>
                <w:sz w:val="20"/>
                <w:szCs w:val="20"/>
              </w:rPr>
            </w:pPr>
          </w:p>
          <w:p w:rsidR="00595213" w:rsidRPr="00A71D81" w:rsidRDefault="00595213" w:rsidP="00CB0ADE">
            <w:pPr>
              <w:rPr>
                <w:rFonts w:ascii="GHEA Grapalat" w:hAnsi="GHEA Grapalat" w:cs="Sylfaen"/>
                <w:sz w:val="20"/>
                <w:szCs w:val="20"/>
              </w:rPr>
            </w:pPr>
          </w:p>
          <w:p w:rsidR="00595213" w:rsidRPr="00A71D81" w:rsidRDefault="00595213"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23.բ.                                                                 Կ.Տ.    </w:t>
            </w:r>
          </w:p>
          <w:p w:rsidR="00595213" w:rsidRPr="00A71D81" w:rsidRDefault="00595213" w:rsidP="00CB0ADE">
            <w:pPr>
              <w:rPr>
                <w:rFonts w:ascii="GHEA Grapalat" w:hAnsi="GHEA Grapalat" w:cs="Sylfaen"/>
                <w:sz w:val="20"/>
                <w:szCs w:val="20"/>
              </w:rPr>
            </w:pPr>
          </w:p>
          <w:p w:rsidR="00595213" w:rsidRPr="00A71D81" w:rsidRDefault="00595213" w:rsidP="00CB0ADE">
            <w:pPr>
              <w:rPr>
                <w:rFonts w:ascii="GHEA Grapalat" w:hAnsi="GHEA Grapalat" w:cs="Sylfaen"/>
                <w:sz w:val="20"/>
                <w:szCs w:val="20"/>
              </w:rPr>
            </w:pPr>
          </w:p>
          <w:p w:rsidR="00595213" w:rsidRPr="00A71D81" w:rsidRDefault="00595213" w:rsidP="00CB0ADE">
            <w:pPr>
              <w:rPr>
                <w:rFonts w:ascii="GHEA Grapalat" w:hAnsi="GHEA Grapalat" w:cs="Sylfaen"/>
                <w:color w:val="000000"/>
                <w:sz w:val="20"/>
                <w:szCs w:val="20"/>
              </w:rPr>
            </w:pPr>
            <w:r w:rsidRPr="00A71D81">
              <w:rPr>
                <w:rFonts w:ascii="GHEA Grapalat" w:hAnsi="GHEA Grapalat" w:cs="Sylfaen"/>
                <w:sz w:val="20"/>
                <w:szCs w:val="20"/>
              </w:rPr>
              <w:t>23.</w:t>
            </w:r>
            <w:r w:rsidRPr="00A71D81">
              <w:rPr>
                <w:rFonts w:ascii="GHEA Grapalat" w:hAnsi="GHEA Grapalat" w:cs="Sylfaen"/>
                <w:sz w:val="20"/>
                <w:szCs w:val="20"/>
                <w:lang w:val="hy-AM"/>
              </w:rPr>
              <w:t>գ</w:t>
            </w:r>
            <w:r w:rsidRPr="00A71D81">
              <w:rPr>
                <w:rFonts w:ascii="GHEA Grapalat" w:hAnsi="GHEA Grapalat" w:cs="Sylfaen"/>
                <w:sz w:val="20"/>
                <w:szCs w:val="20"/>
              </w:rPr>
              <w:t xml:space="preserve">.Կատարմանամսաթիվը`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p w:rsidR="00595213" w:rsidRPr="00A71D81" w:rsidRDefault="00595213" w:rsidP="00CB0ADE">
            <w:pPr>
              <w:rPr>
                <w:rFonts w:ascii="GHEA Grapalat" w:hAnsi="GHEA Grapalat" w:cs="Sylfaen"/>
                <w:color w:val="000000"/>
                <w:sz w:val="20"/>
                <w:szCs w:val="20"/>
              </w:rPr>
            </w:pPr>
          </w:p>
          <w:p w:rsidR="00595213" w:rsidRPr="00A71D81" w:rsidRDefault="00595213" w:rsidP="00CB0ADE">
            <w:pPr>
              <w:rPr>
                <w:rFonts w:ascii="GHEA Grapalat" w:hAnsi="GHEA Grapalat" w:cs="Sylfaen"/>
                <w:sz w:val="20"/>
                <w:szCs w:val="20"/>
              </w:rPr>
            </w:pPr>
          </w:p>
          <w:p w:rsidR="00595213" w:rsidRPr="00A71D81" w:rsidRDefault="00595213" w:rsidP="00CB0ADE">
            <w:pPr>
              <w:jc w:val="right"/>
              <w:rPr>
                <w:rFonts w:ascii="GHEA Grapalat" w:hAnsi="GHEA Grapalat" w:cs="Arial"/>
                <w:sz w:val="20"/>
                <w:szCs w:val="20"/>
              </w:rPr>
            </w:pPr>
          </w:p>
        </w:tc>
      </w:tr>
    </w:tbl>
    <w:p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A71D81">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A71D81" w:rsidRDefault="00595213" w:rsidP="00631658">
      <w:pPr>
        <w:jc w:val="center"/>
        <w:rPr>
          <w:rFonts w:ascii="GHEA Grapalat" w:hAnsi="GHEA Grapalat"/>
          <w:b/>
          <w:sz w:val="22"/>
          <w:szCs w:val="22"/>
          <w:lang w:val="nl-NL"/>
        </w:rPr>
      </w:pPr>
      <w:r w:rsidRPr="00A71D81">
        <w:rPr>
          <w:rFonts w:ascii="GHEA Grapalat" w:hAnsi="GHEA Grapalat"/>
          <w:b/>
          <w:lang w:val="hy-AM"/>
        </w:rPr>
        <w:br w:type="page"/>
      </w:r>
      <w:r w:rsidR="00631658" w:rsidRPr="00A71D81">
        <w:rPr>
          <w:rFonts w:ascii="GHEA Grapalat" w:hAnsi="GHEA Grapalat"/>
          <w:b/>
          <w:sz w:val="22"/>
          <w:szCs w:val="22"/>
          <w:lang w:val="hy-AM"/>
        </w:rPr>
        <w:lastRenderedPageBreak/>
        <w:t>Վճարմանպահանջագրիպարտադիրվավերապայմաններըևլրացմանուղեցույցը</w:t>
      </w:r>
    </w:p>
    <w:p w:rsidR="00631658" w:rsidRPr="00A71D81" w:rsidRDefault="00631658" w:rsidP="00631658">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
        <w:gridCol w:w="1938"/>
        <w:gridCol w:w="2050"/>
        <w:gridCol w:w="3350"/>
        <w:gridCol w:w="2640"/>
      </w:tblGrid>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both"/>
              <w:rPr>
                <w:rFonts w:ascii="GHEA Grapalat" w:hAnsi="GHEA Grapalat"/>
                <w:sz w:val="20"/>
                <w:szCs w:val="20"/>
              </w:rPr>
            </w:pPr>
            <w:r w:rsidRPr="00A71D81">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&lt;&lt;Վճարմանպահանջագիր&gt;&gt;փաստաթղթիվավերապայմանները</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Նշվածդաշտի/</w:t>
            </w:r>
          </w:p>
          <w:p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վավերապայմանիառկայությունըփաստաթղթում</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b/>
                <w:sz w:val="20"/>
                <w:szCs w:val="20"/>
                <w:lang w:val="hy-AM"/>
              </w:rPr>
            </w:pPr>
            <w:r w:rsidRPr="00A71D81">
              <w:rPr>
                <w:rFonts w:ascii="GHEA Grapalat" w:hAnsi="GHEA Grapalat"/>
                <w:b/>
                <w:sz w:val="20"/>
                <w:szCs w:val="20"/>
              </w:rPr>
              <w:t>Վավերապայմանիլրացմանպահանջը</w:t>
            </w:r>
          </w:p>
          <w:p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ind w:left="-588" w:firstLine="588"/>
              <w:jc w:val="center"/>
              <w:rPr>
                <w:rFonts w:ascii="GHEA Grapalat" w:hAnsi="GHEA Grapalat"/>
                <w:b/>
                <w:sz w:val="20"/>
                <w:szCs w:val="20"/>
              </w:rPr>
            </w:pPr>
            <w:r w:rsidRPr="00A71D81">
              <w:rPr>
                <w:rFonts w:ascii="GHEA Grapalat" w:hAnsi="GHEA Grapalat"/>
                <w:b/>
                <w:sz w:val="20"/>
                <w:szCs w:val="20"/>
              </w:rPr>
              <w:t>Վավերապայմանը</w:t>
            </w:r>
          </w:p>
          <w:p w:rsidR="00631658" w:rsidRPr="00A71D81" w:rsidRDefault="00631658" w:rsidP="00CB0ADE">
            <w:pPr>
              <w:ind w:left="-588" w:firstLine="588"/>
              <w:jc w:val="center"/>
              <w:rPr>
                <w:rFonts w:ascii="GHEA Grapalat" w:hAnsi="GHEA Grapalat"/>
                <w:b/>
                <w:sz w:val="20"/>
                <w:szCs w:val="20"/>
              </w:rPr>
            </w:pPr>
            <w:r w:rsidRPr="00A71D81">
              <w:rPr>
                <w:rFonts w:ascii="GHEA Grapalat" w:hAnsi="GHEA Grapalat"/>
                <w:b/>
                <w:sz w:val="20"/>
                <w:szCs w:val="20"/>
              </w:rPr>
              <w:t xml:space="preserve">լրացնողկողմը` </w:t>
            </w:r>
          </w:p>
          <w:p w:rsidR="00631658" w:rsidRPr="00A71D81" w:rsidRDefault="00631658" w:rsidP="00CB0ADE">
            <w:pPr>
              <w:ind w:left="-588" w:firstLine="588"/>
              <w:jc w:val="center"/>
              <w:rPr>
                <w:rFonts w:ascii="GHEA Grapalat" w:hAnsi="GHEA Grapalat"/>
                <w:b/>
                <w:sz w:val="20"/>
                <w:szCs w:val="20"/>
              </w:rPr>
            </w:pPr>
            <w:r w:rsidRPr="00A71D81">
              <w:rPr>
                <w:rFonts w:ascii="GHEA Grapalat" w:hAnsi="GHEA Grapalat"/>
                <w:b/>
                <w:sz w:val="20"/>
                <w:szCs w:val="20"/>
              </w:rPr>
              <w:t>շահառունկամվճարողը</w:t>
            </w:r>
          </w:p>
          <w:p w:rsidR="00631658" w:rsidRPr="00A71D81" w:rsidRDefault="00631658" w:rsidP="00CB0ADE">
            <w:pPr>
              <w:ind w:left="-588" w:firstLine="588"/>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5</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Փաստաթղթի վրա նախապես լրացված է &lt;Վճարման պահանջագիր&gt;</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pStyle w:val="aff"/>
              <w:numPr>
                <w:ilvl w:val="0"/>
                <w:numId w:val="17"/>
              </w:numPr>
              <w:contextualSpacing/>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both"/>
              <w:rPr>
                <w:rFonts w:ascii="GHEA Grapalat" w:hAnsi="GHEA Grapalat"/>
                <w:sz w:val="20"/>
                <w:szCs w:val="20"/>
              </w:rPr>
            </w:pPr>
            <w:r w:rsidRPr="00A71D81">
              <w:rPr>
                <w:rFonts w:ascii="GHEA Grapalat" w:hAnsi="GHEA Grapalat"/>
                <w:sz w:val="20"/>
                <w:szCs w:val="20"/>
              </w:rPr>
              <w:t>վճարմանպահանջագրիհամարը</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շահառուիկողմից` վճարողիբանկինվճարմանպահանջագիրըներկայացնելիս</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pStyle w:val="aff"/>
              <w:numPr>
                <w:ilvl w:val="0"/>
                <w:numId w:val="17"/>
              </w:numPr>
              <w:ind w:hanging="436"/>
              <w:contextualSpacing/>
              <w:jc w:val="both"/>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both"/>
              <w:rPr>
                <w:rFonts w:ascii="GHEA Grapalat" w:hAnsi="GHEA Grapalat"/>
                <w:sz w:val="20"/>
                <w:szCs w:val="20"/>
              </w:rPr>
            </w:pPr>
            <w:r w:rsidRPr="00A71D81">
              <w:rPr>
                <w:rFonts w:ascii="GHEA Grapalat" w:hAnsi="GHEA Grapalat"/>
                <w:sz w:val="20"/>
                <w:szCs w:val="20"/>
              </w:rPr>
              <w:t>ներկայացմանամսաթիվը</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rsidR="00631658" w:rsidRPr="00A71D81" w:rsidRDefault="00631658"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ind w:left="132" w:hanging="132"/>
              <w:jc w:val="center"/>
              <w:rPr>
                <w:rFonts w:ascii="GHEA Grapalat" w:hAnsi="GHEA Grapalat"/>
                <w:sz w:val="20"/>
                <w:szCs w:val="20"/>
                <w:lang w:val="hy-AM"/>
              </w:rPr>
            </w:pPr>
            <w:r w:rsidRPr="00A71D81">
              <w:rPr>
                <w:rFonts w:ascii="GHEA Grapalat" w:hAnsi="GHEA Grapalat"/>
                <w:sz w:val="20"/>
                <w:szCs w:val="20"/>
              </w:rPr>
              <w:t>լրացվում է շահառուիկողմից` վճարողիբանկինվճարմանպահանջագրիներկայացմանօրը</w:t>
            </w:r>
            <w:r w:rsidRPr="00A71D81">
              <w:rPr>
                <w:rFonts w:ascii="GHEA Grapalat" w:hAnsi="GHEA Grapalat"/>
                <w:sz w:val="20"/>
                <w:szCs w:val="20"/>
                <w:lang w:val="hy-AM"/>
              </w:rPr>
              <w:t xml:space="preserve">: </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pStyle w:val="aff"/>
              <w:numPr>
                <w:ilvl w:val="0"/>
                <w:numId w:val="17"/>
              </w:numPr>
              <w:ind w:hanging="436"/>
              <w:contextualSpacing/>
              <w:jc w:val="both"/>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both"/>
              <w:rPr>
                <w:rFonts w:ascii="GHEA Grapalat" w:hAnsi="GHEA Grapalat"/>
                <w:sz w:val="20"/>
                <w:szCs w:val="20"/>
              </w:rPr>
            </w:pP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այնանձի (վճարողի) անունը, որիհաշվիցպետք է գանձվիպահանջագրովնշվածգումարը: Լրացվում է վճարողիանունը, ազգանունը, եթեայնֆիզիկականանձ է կամանվանումը, եթեայնիրավաբանականանձ է: Նշվումեննաևայլտվյալներ` ըստանհրաժեշտության:Լրացվում է վճարողիկողմից</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ind w:left="252" w:hanging="252"/>
              <w:jc w:val="center"/>
              <w:rPr>
                <w:rFonts w:ascii="GHEA Grapalat" w:hAnsi="GHEA Grapalat"/>
                <w:sz w:val="20"/>
                <w:szCs w:val="20"/>
              </w:rPr>
            </w:pPr>
            <w:r w:rsidRPr="00A71D81">
              <w:rPr>
                <w:rFonts w:ascii="GHEA Grapalat" w:hAnsi="GHEA Grapalat"/>
                <w:sz w:val="20"/>
                <w:szCs w:val="20"/>
              </w:rPr>
              <w:t>լրացվում է վճարողիկողմից</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վճարողինսպասարկողֆինանսականկազմակերպության (մասնաճյուղի) անվանումը (վճարողիբանկը)</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վճարողիկողմից</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վճարողիհաշվիհամարը</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վճարողիբանկայինհաշվիհամարըիրենսպասարկողֆինանսականկազմակերպությունում (մասնաճյուղի), որիցպետք է գանձվիպահանջագրովնշվածգումարը</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վճարողիկողմից</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ոչպարտադիր</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ՀայաստանիՀանրապետությաննորմատիվիրավականակտերովսահմավածդեպքերում, երբվճարողըհանդիսանում է հաշվառվածհարկատու</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վճարողիկողմից</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ոչպարտադիր</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ՀայաստանիՀանրապետությաննո</w:t>
            </w:r>
            <w:r w:rsidRPr="00A71D81">
              <w:rPr>
                <w:rFonts w:ascii="GHEA Grapalat" w:hAnsi="GHEA Grapalat"/>
                <w:sz w:val="20"/>
                <w:szCs w:val="20"/>
              </w:rPr>
              <w:lastRenderedPageBreak/>
              <w:t>րմատիվիրավականակտերովսահմանվածդեպքերում, երբվճարողըհանդիսանում է ֆիզիկականանձ</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lastRenderedPageBreak/>
              <w:t>լրացվում է վճարողիկողմից</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lastRenderedPageBreak/>
              <w:t>9.</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w:t>
            </w:r>
            <w:r w:rsidRPr="00A71D81">
              <w:rPr>
                <w:rFonts w:ascii="GHEA Grapalat" w:hAnsi="GHEA Grapalat" w:cs="Sylfaen"/>
                <w:sz w:val="20"/>
                <w:szCs w:val="20"/>
                <w:lang w:val="hy-AM"/>
              </w:rPr>
              <w:t>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շահառուհանդիսացողանձի (վճարումըստացողի) անվանումը: Նշվումեննաևայլտվյալներ` ըստանհրաժեշտության</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նախապեսլրացվում է շահառուիկողմից` հրավերով</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 Հ</w:t>
            </w:r>
            <w:r w:rsidRPr="00A71D81">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ոչպարտադիր</w:t>
            </w:r>
          </w:p>
          <w:p w:rsidR="00631658" w:rsidRPr="00A71D81" w:rsidRDefault="00631658" w:rsidP="00CB0ADE">
            <w:pPr>
              <w:jc w:val="center"/>
              <w:rPr>
                <w:rFonts w:ascii="GHEA Grapalat" w:hAnsi="GHEA Grapalat"/>
                <w:sz w:val="20"/>
                <w:szCs w:val="20"/>
              </w:rPr>
            </w:pPr>
            <w:r w:rsidRPr="00A71D81">
              <w:rPr>
                <w:rFonts w:ascii="GHEA Grapalat" w:hAnsi="GHEA Grapalat" w:cs="Sylfaen"/>
                <w:sz w:val="20"/>
                <w:szCs w:val="20"/>
              </w:rPr>
              <w:t xml:space="preserve"> (</w:t>
            </w:r>
            <w:r w:rsidRPr="00A71D81">
              <w:rPr>
                <w:rFonts w:ascii="GHEA Grapalat" w:hAnsi="GHEA Grapalat" w:cs="Sylfaen"/>
                <w:sz w:val="20"/>
                <w:szCs w:val="20"/>
                <w:lang w:val="hy-AM"/>
              </w:rPr>
              <w:t>գնումների հետ կապված գործընթացում չի լրացվում</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cs="Sylfaen"/>
                <w:sz w:val="20"/>
                <w:szCs w:val="20"/>
                <w:lang w:val="ru-RU"/>
              </w:rPr>
              <w:t>(</w:t>
            </w:r>
            <w:r w:rsidRPr="00A71D81">
              <w:rPr>
                <w:rFonts w:ascii="GHEA Grapalat" w:hAnsi="GHEA Grapalat" w:cs="Sylfaen"/>
                <w:sz w:val="20"/>
                <w:szCs w:val="20"/>
                <w:lang w:val="hy-AM"/>
              </w:rPr>
              <w:t>չի լրացվում</w:t>
            </w:r>
            <w:r w:rsidRPr="00A71D81">
              <w:rPr>
                <w:rFonts w:ascii="GHEA Grapalat" w:hAnsi="GHEA Grapalat" w:cs="Sylfaen"/>
                <w:sz w:val="20"/>
                <w:szCs w:val="20"/>
                <w:lang w:val="ru-RU"/>
              </w:rPr>
              <w:t>)</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ոչպարտադիր</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ՀայաստանիՀանրապետությաննորմատիվիրավականակտերովսահմանվածդեպքերում, երբշահառունհանդիսանում է հաշվառվածհարկատու</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նախապեսլրացվում է շահառուիկողմից` հրավերով</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շահառուինսպասարկողֆինանսականկազմակերպության (մասնաճյուղի) անվանումը</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նախապեսլրացվում է շահառուիկողմից` հրավերով</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շահառուիհաշվիհամարը</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շահառուիայնբանկային (</w:t>
            </w:r>
            <w:r w:rsidRPr="00A71D81">
              <w:rPr>
                <w:rFonts w:ascii="GHEA Grapalat" w:hAnsi="GHEA Grapalat"/>
                <w:sz w:val="20"/>
                <w:szCs w:val="20"/>
                <w:lang w:val="hy-AM"/>
              </w:rPr>
              <w:t>գանձապետական</w:t>
            </w:r>
            <w:r w:rsidRPr="00A71D81">
              <w:rPr>
                <w:rFonts w:ascii="GHEA Grapalat" w:hAnsi="GHEA Grapalat"/>
                <w:sz w:val="20"/>
                <w:szCs w:val="20"/>
              </w:rPr>
              <w:t>) հաշվիհամարը, որիվրապետք է փոխանցվենվճարողիցգանձվածմիջոցները</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նախապեսլրացվում է շահառուիկողմից` հրավերով</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շահառուինվճարմանենթակագումարը</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լրացվում է վճարողիկողմից</w:t>
            </w:r>
          </w:p>
        </w:tc>
      </w:tr>
      <w:tr w:rsidR="00631658" w:rsidRPr="006D339C"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cs="Sylfaen"/>
                <w:sz w:val="20"/>
                <w:szCs w:val="20"/>
                <w:lang w:val="hy-AM"/>
              </w:rPr>
              <w:t xml:space="preserve">Ակցեպտավորված գումարը՝  (թվերովևբառերով)  </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lang w:val="hy-AM"/>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ոչ պարտադիր</w:t>
            </w:r>
          </w:p>
          <w:p w:rsidR="00631658" w:rsidRPr="00A71D81" w:rsidRDefault="00631658" w:rsidP="00CB0ADE">
            <w:pPr>
              <w:jc w:val="center"/>
              <w:rPr>
                <w:rFonts w:ascii="GHEA Grapalat" w:hAnsi="GHEA Grapalat"/>
                <w:sz w:val="20"/>
                <w:szCs w:val="20"/>
                <w:lang w:val="hy-AM"/>
              </w:rPr>
            </w:pPr>
            <w:r w:rsidRPr="00A71D81">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cs="Sylfaen"/>
                <w:sz w:val="20"/>
                <w:szCs w:val="20"/>
                <w:lang w:val="hy-AM"/>
              </w:rPr>
              <w:t>(չի լրացվում եւ չի կիրառվում)</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վճարողիկողմից</w:t>
            </w:r>
          </w:p>
        </w:tc>
      </w:tr>
      <w:tr w:rsidR="00631658" w:rsidRPr="006D339C"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գործարքինպատակը</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Պարտադիր</w:t>
            </w:r>
            <w:r w:rsidRPr="00A71D81">
              <w:rPr>
                <w:rFonts w:ascii="GHEA Grapalat" w:hAnsi="GHEA Grapalat"/>
                <w:sz w:val="20"/>
                <w:szCs w:val="20"/>
                <w:lang w:val="hy-AM"/>
              </w:rPr>
              <w:t xml:space="preserve">լրացվում է </w:t>
            </w:r>
            <w:r w:rsidRPr="00A71D81">
              <w:rPr>
                <w:rFonts w:ascii="GHEA Grapalat" w:hAnsi="GHEA Grapalat"/>
                <w:sz w:val="20"/>
                <w:szCs w:val="20"/>
              </w:rPr>
              <w:t>«</w:t>
            </w:r>
            <w:r w:rsidR="00D7538E" w:rsidRPr="00A71D81">
              <w:rPr>
                <w:rFonts w:ascii="GHEA Grapalat" w:hAnsi="GHEA Grapalat"/>
                <w:sz w:val="20"/>
                <w:szCs w:val="20"/>
                <w:lang w:val="hy-AM"/>
              </w:rPr>
              <w:t>որակավորման</w:t>
            </w:r>
            <w:r w:rsidRPr="00A71D81">
              <w:rPr>
                <w:rFonts w:ascii="GHEA Grapalat" w:hAnsi="GHEA Grapalat"/>
                <w:sz w:val="20"/>
                <w:szCs w:val="20"/>
                <w:lang w:val="hy-AM"/>
              </w:rPr>
              <w:t xml:space="preserve"> ապահովման համար</w:t>
            </w:r>
            <w:r w:rsidRPr="00A71D81">
              <w:rPr>
                <w:rFonts w:ascii="GHEA Grapalat" w:hAnsi="GHEA Grapalat"/>
                <w:sz w:val="20"/>
                <w:szCs w:val="20"/>
              </w:rPr>
              <w:t>»</w:t>
            </w:r>
            <w:r w:rsidRPr="00A71D81">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նախապես լրացվում է շահառուի կողմից` հրավերով</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պահանջագրովնշվածգումարիգանձման և շահառուինվճարմանհամարհիմքհանդիսացողփաստաթղթիտվյալները, որոնցհիմանվրաշահառունվճարմանպահանջագիր է ներկայացնումվճարողինսպասարկողբանկինլրացվում է պահանջագրիներկայացմանհամ</w:t>
            </w:r>
            <w:r w:rsidRPr="00A71D81">
              <w:rPr>
                <w:rFonts w:ascii="GHEA Grapalat" w:hAnsi="GHEA Grapalat"/>
                <w:sz w:val="20"/>
                <w:szCs w:val="20"/>
              </w:rPr>
              <w:lastRenderedPageBreak/>
              <w:t>արհիմքհանդիսացողպայմանագրիհամարը</w:t>
            </w:r>
            <w:r w:rsidRPr="00A71D81">
              <w:rPr>
                <w:rFonts w:ascii="GHEA Grapalat" w:hAnsi="GHEA Grapalat"/>
                <w:sz w:val="20"/>
                <w:szCs w:val="20"/>
                <w:lang w:val="hy-AM"/>
              </w:rPr>
              <w:t>,</w:t>
            </w:r>
            <w:r w:rsidRPr="00A71D81">
              <w:rPr>
                <w:rFonts w:ascii="GHEA Grapalat" w:hAnsi="GHEA Grapalat"/>
                <w:sz w:val="20"/>
                <w:szCs w:val="20"/>
              </w:rPr>
              <w:t>գնմանընթացակարգիծածկագիրը</w:t>
            </w:r>
            <w:r w:rsidRPr="00A71D81">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lastRenderedPageBreak/>
              <w:t xml:space="preserve">լրացվում է </w:t>
            </w:r>
            <w:r w:rsidRPr="00A71D81">
              <w:rPr>
                <w:rFonts w:ascii="GHEA Grapalat" w:hAnsi="GHEA Grapalat"/>
                <w:sz w:val="20"/>
                <w:szCs w:val="20"/>
                <w:lang w:val="hy-AM"/>
              </w:rPr>
              <w:t>շահառու</w:t>
            </w:r>
            <w:r w:rsidRPr="00A71D81">
              <w:rPr>
                <w:rFonts w:ascii="GHEA Grapalat" w:hAnsi="GHEA Grapalat"/>
                <w:sz w:val="20"/>
                <w:szCs w:val="20"/>
              </w:rPr>
              <w:t>ի կողմից</w:t>
            </w:r>
          </w:p>
        </w:tc>
      </w:tr>
      <w:tr w:rsidR="00631658" w:rsidRPr="006D339C"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Del="0010680B" w:rsidRDefault="00631658" w:rsidP="00CB0ADE">
            <w:pPr>
              <w:jc w:val="center"/>
              <w:rPr>
                <w:rFonts w:ascii="GHEA Grapalat" w:hAnsi="GHEA Grapalat"/>
                <w:sz w:val="20"/>
                <w:szCs w:val="20"/>
                <w:lang w:val="hy-AM"/>
              </w:rPr>
            </w:pPr>
            <w:r w:rsidRPr="00A71D81">
              <w:rPr>
                <w:rFonts w:ascii="GHEA Grapalat" w:hAnsi="GHEA Grapalat"/>
                <w:sz w:val="20"/>
                <w:szCs w:val="20"/>
                <w:lang w:val="hy-AM"/>
              </w:rPr>
              <w:lastRenderedPageBreak/>
              <w:t>19.</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cs="Sylfaen"/>
                <w:sz w:val="20"/>
                <w:szCs w:val="20"/>
                <w:lang w:val="hy-AM"/>
              </w:rPr>
            </w:pPr>
            <w:r w:rsidRPr="00A71D81">
              <w:rPr>
                <w:rFonts w:ascii="GHEA Grapalat" w:hAnsi="GHEA Grapalat"/>
                <w:sz w:val="20"/>
                <w:szCs w:val="20"/>
              </w:rPr>
              <w:t>պարտադիր</w:t>
            </w:r>
          </w:p>
          <w:p w:rsidR="00631658" w:rsidRPr="00A71D81" w:rsidRDefault="00631658" w:rsidP="00CB0ADE">
            <w:pPr>
              <w:jc w:val="center"/>
              <w:rPr>
                <w:rFonts w:ascii="GHEA Grapalat" w:hAnsi="GHEA Grapalat" w:cs="Sylfaen"/>
                <w:sz w:val="20"/>
                <w:szCs w:val="20"/>
                <w:lang w:val="hy-AM"/>
              </w:rPr>
            </w:pPr>
            <w:r w:rsidRPr="00A71D81">
              <w:rPr>
                <w:rFonts w:ascii="GHEA Grapalat" w:hAnsi="GHEA Grapalat" w:cs="Sylfaen"/>
                <w:sz w:val="20"/>
                <w:szCs w:val="20"/>
                <w:lang w:val="hy-AM"/>
              </w:rPr>
              <w:t xml:space="preserve">լրացվում է &lt;ակցեպտավորված վճարում&gt; բառերը, </w:t>
            </w:r>
          </w:p>
          <w:p w:rsidR="00631658" w:rsidRPr="00A71D81" w:rsidRDefault="00631658" w:rsidP="00CB0ADE">
            <w:pPr>
              <w:jc w:val="center"/>
              <w:rPr>
                <w:rFonts w:ascii="GHEA Grapalat" w:hAnsi="GHEA Grapalat"/>
                <w:sz w:val="20"/>
                <w:szCs w:val="20"/>
                <w:lang w:val="hy-AM"/>
              </w:rPr>
            </w:pPr>
            <w:r w:rsidRPr="00A71D81">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 xml:space="preserve">նախապես լրացվում է շահառուի կողմից </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առդիրէջերիքանակը</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ոչպարտադիր</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պահանջագրինկիցներկայացվածփաստաթղթերիէջերիքանակը, որոնքպետք է տրամադրվենվճարողին(</w:t>
            </w:r>
            <w:r w:rsidRPr="00A71D81">
              <w:rPr>
                <w:rFonts w:ascii="GHEA Grapalat" w:hAnsi="GHEA Grapalat"/>
                <w:sz w:val="20"/>
                <w:szCs w:val="20"/>
                <w:lang w:val="hy-AM"/>
              </w:rPr>
              <w:t>վճարողի բանկին</w:t>
            </w:r>
            <w:r w:rsidRPr="00A71D81">
              <w:rPr>
                <w:rFonts w:ascii="GHEA Grapalat" w:hAnsi="GHEA Grapalat"/>
                <w:sz w:val="20"/>
                <w:szCs w:val="20"/>
              </w:rPr>
              <w:t>)</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Եթ ե լրացվել է &lt;</w:t>
            </w:r>
            <w:r w:rsidRPr="00A71D81">
              <w:rPr>
                <w:rFonts w:ascii="GHEA Grapalat" w:hAnsi="GHEA Grapalat" w:cs="Sylfaen"/>
                <w:sz w:val="20"/>
                <w:szCs w:val="20"/>
                <w:lang w:val="hy-AM"/>
              </w:rPr>
              <w:t>Վճարման կատարման հիմքեր&gt; դաշտը ապա այս տվյալը պարտադիր լրացվում է</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շահառուիկողմից</w:t>
            </w:r>
          </w:p>
        </w:tc>
      </w:tr>
      <w:tr w:rsidR="00631658" w:rsidRPr="006D339C"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վճարողիստորագրությունը</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այսդաշտըլրացվում</w:t>
            </w:r>
            <w:r w:rsidRPr="00A71D81">
              <w:rPr>
                <w:rFonts w:ascii="GHEA Grapalat" w:hAnsi="GHEA Grapalat"/>
                <w:sz w:val="20"/>
                <w:szCs w:val="20"/>
                <w:lang w:val="hy-AM"/>
              </w:rPr>
              <w:t xml:space="preserve"> է վճարողի կողմից պահանջագրի ներկայացման դեպքում: Ընդ որում</w:t>
            </w:r>
            <w:r w:rsidRPr="00A71D81">
              <w:rPr>
                <w:rFonts w:ascii="GHEA Grapalat" w:hAnsi="GHEA Grapalat"/>
                <w:sz w:val="20"/>
                <w:szCs w:val="20"/>
              </w:rPr>
              <w:t>եթե</w:t>
            </w:r>
            <w:r w:rsidRPr="00A71D81">
              <w:rPr>
                <w:rFonts w:ascii="GHEA Grapalat" w:hAnsi="GHEA Grapalat" w:cs="Sylfaen"/>
                <w:sz w:val="20"/>
                <w:szCs w:val="20"/>
                <w:lang w:val="hy-AM"/>
              </w:rPr>
              <w:t xml:space="preserve">Վճարման պայմաններ դաշտում </w:t>
            </w:r>
            <w:r w:rsidRPr="00A71D81">
              <w:rPr>
                <w:rFonts w:ascii="GHEA Grapalat" w:hAnsi="GHEA Grapalat"/>
                <w:sz w:val="20"/>
                <w:szCs w:val="20"/>
                <w:lang w:val="hy-AM"/>
              </w:rPr>
              <w:t>նշված է &lt;ակցեպտավորված վճարում&gt; ապա</w:t>
            </w:r>
            <w:r w:rsidRPr="00A71D81">
              <w:rPr>
                <w:rFonts w:ascii="GHEA Grapalat" w:hAnsi="GHEA Grapalat"/>
                <w:sz w:val="20"/>
                <w:szCs w:val="20"/>
              </w:rPr>
              <w:t>վճարող</w:t>
            </w:r>
            <w:r w:rsidRPr="00A71D81">
              <w:rPr>
                <w:rFonts w:ascii="GHEA Grapalat" w:hAnsi="GHEA Grapalat"/>
                <w:sz w:val="20"/>
                <w:szCs w:val="20"/>
                <w:lang w:val="hy-AM"/>
              </w:rPr>
              <w:t xml:space="preserve">ը ստորագրելով՝ </w:t>
            </w:r>
            <w:r w:rsidRPr="00A71D81">
              <w:rPr>
                <w:rFonts w:ascii="GHEA Grapalat" w:hAnsi="GHEA Grapalat" w:cs="Sylfaen"/>
                <w:sz w:val="20"/>
                <w:szCs w:val="20"/>
                <w:lang w:val="hy-AM"/>
              </w:rPr>
              <w:t xml:space="preserve">նախապես </w:t>
            </w:r>
            <w:r w:rsidRPr="00A71D81">
              <w:rPr>
                <w:rFonts w:ascii="GHEA Grapalat" w:hAnsi="GHEA Grapalat"/>
                <w:sz w:val="20"/>
                <w:szCs w:val="20"/>
                <w:lang w:val="hy-AM"/>
              </w:rPr>
              <w:t>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rsidR="00631658" w:rsidRPr="00A71D81" w:rsidRDefault="00631658"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 xml:space="preserve">ստորագրվում է վճարողի կողմից կամ </w:t>
            </w:r>
          </w:p>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դրվում է վճարողի էլեկտրոնային ստորագրությունը</w:t>
            </w:r>
          </w:p>
          <w:p w:rsidR="00631658" w:rsidRPr="00A71D81" w:rsidRDefault="00631658" w:rsidP="00CB0ADE">
            <w:pPr>
              <w:jc w:val="center"/>
              <w:rPr>
                <w:rFonts w:ascii="GHEA Grapalat" w:hAnsi="GHEA Grapalat"/>
                <w:sz w:val="20"/>
                <w:szCs w:val="20"/>
                <w:lang w:val="hy-AM"/>
              </w:rPr>
            </w:pPr>
          </w:p>
        </w:tc>
      </w:tr>
      <w:tr w:rsidR="00631658" w:rsidRPr="006D339C" w:rsidTr="00CB0ADE">
        <w:tc>
          <w:tcPr>
            <w:tcW w:w="720" w:type="dxa"/>
            <w:tcBorders>
              <w:top w:val="single" w:sz="4" w:space="0" w:color="auto"/>
              <w:left w:val="single" w:sz="4" w:space="0" w:color="auto"/>
              <w:bottom w:val="single" w:sz="4" w:space="0" w:color="auto"/>
              <w:right w:val="single" w:sz="4" w:space="0" w:color="auto"/>
            </w:tcBorders>
            <w:vAlign w:val="center"/>
          </w:tcPr>
          <w:p w:rsidR="00631658" w:rsidRPr="00A71D81" w:rsidRDefault="00631658" w:rsidP="00CB0ADE">
            <w:pP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վճարողիկնիքը</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պարտադիր` </w:t>
            </w:r>
          </w:p>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կնիքիառկայությանդեպքում</w:t>
            </w:r>
            <w:r w:rsidRPr="00A71D81">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 xml:space="preserve">կնքվում է վճարողի կողմից </w:t>
            </w:r>
          </w:p>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թղթային եղանակով ներկայացնելիս</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շահառուիստորագրությունը</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r w:rsidRPr="00A71D81">
              <w:rPr>
                <w:rFonts w:ascii="GHEA Grapalat" w:hAnsi="GHEA Grapalat"/>
                <w:sz w:val="20"/>
                <w:szCs w:val="20"/>
                <w:lang w:val="hy-AM"/>
              </w:rPr>
              <w:t>՝</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բանկներկայացնելիս</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ստորագրվում է շահառուիկողմից</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vAlign w:val="center"/>
          </w:tcPr>
          <w:p w:rsidR="00631658" w:rsidRPr="00A71D81" w:rsidRDefault="00631658" w:rsidP="00CB0ADE">
            <w:pP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շահառուիկնիքը</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պարտադիր` </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կնիքիառկայությանդեպքում</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կնքվում է շահառուիկողմից</w:t>
            </w:r>
          </w:p>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թղթային եղանակով բանկ ներկայացնելիս</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վճարողինսպասարկողֆինանսականկազմակերպության (մասնաճյուղի) աշխատակցիստորագրությունը</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վճարմանպահանջագիրըվճարողինսպասարկողֆինանսականկազմակերպության</w:t>
            </w:r>
            <w:r w:rsidRPr="00A71D81">
              <w:rPr>
                <w:rFonts w:ascii="GHEA Grapalat" w:hAnsi="GHEA Grapalat"/>
                <w:sz w:val="20"/>
                <w:szCs w:val="20"/>
                <w:lang w:val="hy-AM"/>
              </w:rPr>
              <w:t>ը</w:t>
            </w:r>
            <w:r w:rsidRPr="00A71D81">
              <w:rPr>
                <w:rFonts w:ascii="GHEA Grapalat" w:hAnsi="GHEA Grapalat"/>
                <w:sz w:val="20"/>
                <w:szCs w:val="20"/>
              </w:rPr>
              <w:t>թղթայինեղանակովներկայաց</w:t>
            </w:r>
            <w:r w:rsidRPr="00A71D81">
              <w:rPr>
                <w:rFonts w:ascii="GHEA Grapalat" w:hAnsi="GHEA Grapalat"/>
                <w:sz w:val="20"/>
                <w:szCs w:val="20"/>
                <w:lang w:val="hy-AM"/>
              </w:rPr>
              <w:t>ված լի</w:t>
            </w:r>
            <w:r w:rsidRPr="00A71D81">
              <w:rPr>
                <w:rFonts w:ascii="GHEA Grapalat" w:hAnsi="GHEA Grapalat"/>
                <w:sz w:val="20"/>
                <w:szCs w:val="20"/>
              </w:rPr>
              <w:t>նելուդեպքում</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vAlign w:val="center"/>
          </w:tcPr>
          <w:p w:rsidR="00631658" w:rsidRPr="00A71D81" w:rsidRDefault="00631658" w:rsidP="00CB0ADE">
            <w:pP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վճարողինսպասա</w:t>
            </w:r>
            <w:r w:rsidRPr="00A71D81">
              <w:rPr>
                <w:rFonts w:ascii="GHEA Grapalat" w:hAnsi="GHEA Grapalat"/>
                <w:sz w:val="20"/>
                <w:szCs w:val="20"/>
              </w:rPr>
              <w:lastRenderedPageBreak/>
              <w:t xml:space="preserve">րկողֆինանսականկազմակերպության (մասնաճյուղի) </w:t>
            </w:r>
            <w:r w:rsidRPr="00A71D81">
              <w:rPr>
                <w:rFonts w:ascii="GHEA Grapalat" w:hAnsi="GHEA Grapalat"/>
                <w:sz w:val="20"/>
                <w:szCs w:val="20"/>
                <w:lang w:val="hy-AM"/>
              </w:rPr>
              <w:t>դրոշմա</w:t>
            </w:r>
            <w:r w:rsidRPr="00A71D81">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lastRenderedPageBreak/>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lastRenderedPageBreak/>
              <w:t>վճարմանպահանջագիրըվճարողինսպասարկողֆինանսականկազմակերպության</w:t>
            </w:r>
            <w:r w:rsidRPr="00A71D81">
              <w:rPr>
                <w:rFonts w:ascii="GHEA Grapalat" w:hAnsi="GHEA Grapalat"/>
                <w:sz w:val="20"/>
                <w:szCs w:val="20"/>
                <w:lang w:val="hy-AM"/>
              </w:rPr>
              <w:t>ը</w:t>
            </w:r>
            <w:r w:rsidRPr="00A71D81">
              <w:rPr>
                <w:rFonts w:ascii="GHEA Grapalat" w:hAnsi="GHEA Grapalat"/>
                <w:sz w:val="20"/>
                <w:szCs w:val="20"/>
              </w:rPr>
              <w:t>թղթայինեղանակովներկայաց</w:t>
            </w:r>
            <w:r w:rsidRPr="00A71D81">
              <w:rPr>
                <w:rFonts w:ascii="GHEA Grapalat" w:hAnsi="GHEA Grapalat"/>
                <w:sz w:val="20"/>
                <w:szCs w:val="20"/>
                <w:lang w:val="hy-AM"/>
              </w:rPr>
              <w:t>ված լի</w:t>
            </w:r>
            <w:r w:rsidRPr="00A71D81">
              <w:rPr>
                <w:rFonts w:ascii="GHEA Grapalat" w:hAnsi="GHEA Grapalat"/>
                <w:sz w:val="20"/>
                <w:szCs w:val="20"/>
              </w:rPr>
              <w:t>նելուդեպքում</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lastRenderedPageBreak/>
              <w:t>2</w:t>
            </w:r>
            <w:r w:rsidRPr="00A71D81">
              <w:rPr>
                <w:rFonts w:ascii="GHEA Grapalat" w:hAnsi="GHEA Grapalat"/>
                <w:sz w:val="20"/>
                <w:szCs w:val="20"/>
                <w:lang w:val="hy-AM"/>
              </w:rPr>
              <w:t>3</w:t>
            </w:r>
            <w:r w:rsidRPr="00A71D81">
              <w:rPr>
                <w:rFonts w:ascii="GHEA Grapalat" w:hAnsi="GHEA Grapalat"/>
                <w:sz w:val="20"/>
                <w:szCs w:val="20"/>
              </w:rPr>
              <w:t>.</w:t>
            </w:r>
            <w:r w:rsidRPr="00A71D81">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վճարողինսպասարկողֆինանսականկազմակերպության (մասնաճյուղի) կողմիցպարտադիրնշվում է պահանջագրիկատարմանամսաթիվը, ժամը, րոպեն</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շահառուինսպասարկողֆինանսականկազմակերպության (մասնաճյուղի) աշխատակցիստորագրությունը</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ոչպարտադիր</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վճարմանպահանջագիրըշահառուինսպասարկողֆինանսականկազմակերպության</w:t>
            </w:r>
            <w:r w:rsidRPr="00A71D81">
              <w:rPr>
                <w:rFonts w:ascii="GHEA Grapalat" w:hAnsi="GHEA Grapalat"/>
                <w:sz w:val="20"/>
                <w:szCs w:val="20"/>
                <w:lang w:val="hy-AM"/>
              </w:rPr>
              <w:t xml:space="preserve">ը </w:t>
            </w:r>
            <w:r w:rsidRPr="00A71D81">
              <w:rPr>
                <w:rFonts w:ascii="GHEA Grapalat" w:hAnsi="GHEA Grapalat"/>
                <w:sz w:val="20"/>
                <w:szCs w:val="20"/>
              </w:rPr>
              <w:t>ներկայաց</w:t>
            </w:r>
            <w:r w:rsidRPr="00A71D81">
              <w:rPr>
                <w:rFonts w:ascii="GHEA Grapalat" w:hAnsi="GHEA Grapalat"/>
                <w:sz w:val="20"/>
                <w:szCs w:val="20"/>
                <w:lang w:val="hy-AM"/>
              </w:rPr>
              <w:t>վ</w:t>
            </w:r>
            <w:r w:rsidRPr="00A71D81">
              <w:rPr>
                <w:rFonts w:ascii="GHEA Grapalat" w:hAnsi="GHEA Grapalat"/>
                <w:sz w:val="20"/>
                <w:szCs w:val="20"/>
              </w:rPr>
              <w:t>ելուդեպքում</w:t>
            </w:r>
            <w:r w:rsidRPr="00A71D81">
              <w:rPr>
                <w:rFonts w:ascii="GHEA Grapalat" w:hAnsi="GHEA Grapalat"/>
                <w:sz w:val="20"/>
                <w:szCs w:val="20"/>
                <w:lang w:val="hy-AM"/>
              </w:rPr>
              <w:t xml:space="preserve">, որտեղ </w:t>
            </w:r>
            <w:r w:rsidRPr="00A71D81">
              <w:rPr>
                <w:rFonts w:ascii="GHEA Grapalat" w:hAnsi="GHEA Grapalat"/>
                <w:sz w:val="20"/>
                <w:szCs w:val="20"/>
              </w:rPr>
              <w:t>աշխատակցիստորագրությունը</w:t>
            </w:r>
            <w:r w:rsidRPr="00A71D81">
              <w:rPr>
                <w:rFonts w:ascii="GHEA Grapalat" w:hAnsi="GHEA Grapalat"/>
                <w:sz w:val="20"/>
                <w:szCs w:val="20"/>
                <w:lang w:val="hy-AM"/>
              </w:rPr>
              <w:t xml:space="preserve">դրվում է </w:t>
            </w:r>
            <w:r w:rsidRPr="00A71D81">
              <w:rPr>
                <w:rFonts w:ascii="GHEA Grapalat" w:hAnsi="GHEA Grapalat"/>
                <w:sz w:val="20"/>
                <w:szCs w:val="20"/>
              </w:rPr>
              <w:t>թղթայինեղանակովներկայաց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շահառռւինսպասարկողֆինանսականկազմակերպության (մասնաճյուղի) </w:t>
            </w:r>
            <w:r w:rsidRPr="00A71D81">
              <w:rPr>
                <w:rFonts w:ascii="GHEA Grapalat" w:hAnsi="GHEA Grapalat"/>
                <w:sz w:val="20"/>
                <w:szCs w:val="20"/>
                <w:lang w:val="hy-AM"/>
              </w:rPr>
              <w:t>դրոշմա</w:t>
            </w:r>
            <w:r w:rsidRPr="00A71D81">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ոչ </w:t>
            </w:r>
            <w:r w:rsidRPr="00A71D81">
              <w:rPr>
                <w:rFonts w:ascii="GHEA Grapalat" w:hAnsi="GHEA Grapalat"/>
                <w:sz w:val="20"/>
                <w:szCs w:val="20"/>
              </w:rPr>
              <w:t>պարտադիր</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վճարմանպահանջագիրը</w:t>
            </w:r>
            <w:r w:rsidRPr="00A71D81">
              <w:rPr>
                <w:rFonts w:ascii="GHEA Grapalat" w:hAnsi="GHEA Grapalat"/>
                <w:sz w:val="20"/>
                <w:szCs w:val="20"/>
                <w:lang w:val="hy-AM"/>
              </w:rPr>
              <w:t xml:space="preserve">վերջինիս </w:t>
            </w:r>
            <w:r w:rsidRPr="00A71D81">
              <w:rPr>
                <w:rFonts w:ascii="GHEA Grapalat" w:hAnsi="GHEA Grapalat"/>
                <w:sz w:val="20"/>
                <w:szCs w:val="20"/>
              </w:rPr>
              <w:t>ներկայաց</w:t>
            </w:r>
            <w:r w:rsidRPr="00A71D81">
              <w:rPr>
                <w:rFonts w:ascii="GHEA Grapalat" w:hAnsi="GHEA Grapalat"/>
                <w:sz w:val="20"/>
                <w:szCs w:val="20"/>
                <w:lang w:val="hy-AM"/>
              </w:rPr>
              <w:t>վ</w:t>
            </w:r>
            <w:r w:rsidRPr="00A71D81">
              <w:rPr>
                <w:rFonts w:ascii="GHEA Grapalat" w:hAnsi="GHEA Grapalat"/>
                <w:sz w:val="20"/>
                <w:szCs w:val="20"/>
              </w:rPr>
              <w:t>ելուդեպքում</w:t>
            </w:r>
            <w:r w:rsidRPr="00A71D81">
              <w:rPr>
                <w:rFonts w:ascii="GHEA Grapalat" w:hAnsi="GHEA Grapalat"/>
                <w:sz w:val="20"/>
                <w:szCs w:val="20"/>
                <w:lang w:val="hy-AM"/>
              </w:rPr>
              <w:t xml:space="preserve">, որտեղ  դրոշմակնիքըդրվում է </w:t>
            </w:r>
            <w:r w:rsidRPr="00A71D81">
              <w:rPr>
                <w:rFonts w:ascii="GHEA Grapalat" w:hAnsi="GHEA Grapalat"/>
                <w:sz w:val="20"/>
                <w:szCs w:val="20"/>
              </w:rPr>
              <w:t>թղթայինեղանակովներկայաց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շահառռւինսպասարկողֆինանսականկազմակերպությանամսաթիվը, ժամը, րոպեն</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ոչ </w:t>
            </w:r>
            <w:r w:rsidRPr="00A71D81">
              <w:rPr>
                <w:rFonts w:ascii="GHEA Grapalat" w:hAnsi="GHEA Grapalat"/>
                <w:sz w:val="20"/>
                <w:szCs w:val="20"/>
              </w:rPr>
              <w:t>պարտադիր</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վճարմանպահանջագիրը</w:t>
            </w:r>
            <w:r w:rsidRPr="00A71D81">
              <w:rPr>
                <w:rFonts w:ascii="GHEA Grapalat" w:hAnsi="GHEA Grapalat"/>
                <w:sz w:val="20"/>
                <w:szCs w:val="20"/>
                <w:lang w:val="hy-AM"/>
              </w:rPr>
              <w:t xml:space="preserve">վերջինիս </w:t>
            </w:r>
            <w:r w:rsidRPr="00A71D81">
              <w:rPr>
                <w:rFonts w:ascii="GHEA Grapalat" w:hAnsi="GHEA Grapalat"/>
                <w:sz w:val="20"/>
                <w:szCs w:val="20"/>
              </w:rPr>
              <w:t>ներկայաց</w:t>
            </w:r>
            <w:r w:rsidRPr="00A71D81">
              <w:rPr>
                <w:rFonts w:ascii="GHEA Grapalat" w:hAnsi="GHEA Grapalat"/>
                <w:sz w:val="20"/>
                <w:szCs w:val="20"/>
                <w:lang w:val="hy-AM"/>
              </w:rPr>
              <w:t>վ</w:t>
            </w:r>
            <w:r w:rsidRPr="00A71D81">
              <w:rPr>
                <w:rFonts w:ascii="GHEA Grapalat" w:hAnsi="GHEA Grapalat"/>
                <w:sz w:val="20"/>
                <w:szCs w:val="20"/>
              </w:rPr>
              <w:t>ելուդեպքում</w:t>
            </w:r>
            <w:r w:rsidRPr="00A71D81">
              <w:rPr>
                <w:rFonts w:ascii="GHEA Grapalat" w:hAnsi="GHEA Grapalat"/>
                <w:sz w:val="20"/>
                <w:szCs w:val="20"/>
                <w:lang w:val="hy-AM"/>
              </w:rPr>
              <w:t xml:space="preserve">,   որտեղ  սույն տվյալներըդրվում են </w:t>
            </w:r>
            <w:r w:rsidRPr="00A71D81">
              <w:rPr>
                <w:rFonts w:ascii="GHEA Grapalat" w:hAnsi="GHEA Grapalat"/>
                <w:sz w:val="20"/>
                <w:szCs w:val="20"/>
              </w:rPr>
              <w:t>թղթայինեղանակովներկայաց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p>
        </w:tc>
      </w:tr>
    </w:tbl>
    <w:p w:rsidR="00631658" w:rsidRPr="00A71D81" w:rsidRDefault="00631658" w:rsidP="00631658">
      <w:pPr>
        <w:pStyle w:val="a3"/>
        <w:jc w:val="right"/>
        <w:rPr>
          <w:rFonts w:ascii="GHEA Grapalat" w:hAnsi="GHEA Grapalat" w:cs="Sylfaen"/>
          <w:i w:val="0"/>
          <w:lang w:val="en-US"/>
        </w:rPr>
      </w:pPr>
    </w:p>
    <w:p w:rsidR="00631658" w:rsidRPr="00A71D81" w:rsidRDefault="00631658" w:rsidP="00631658">
      <w:pPr>
        <w:pStyle w:val="a3"/>
        <w:jc w:val="right"/>
        <w:rPr>
          <w:rFonts w:ascii="GHEA Grapalat" w:hAnsi="GHEA Grapalat" w:cs="Sylfaen"/>
          <w:i w:val="0"/>
          <w:lang w:val="en-US"/>
        </w:rPr>
      </w:pPr>
    </w:p>
    <w:p w:rsidR="00631658" w:rsidRPr="00A71D81" w:rsidRDefault="00631658" w:rsidP="00631658">
      <w:pPr>
        <w:pStyle w:val="a3"/>
        <w:jc w:val="right"/>
        <w:rPr>
          <w:rFonts w:ascii="GHEA Grapalat" w:hAnsi="GHEA Grapalat" w:cs="Sylfaen"/>
          <w:i w:val="0"/>
          <w:lang w:val="en-US"/>
        </w:rPr>
      </w:pPr>
    </w:p>
    <w:p w:rsidR="00631658" w:rsidRPr="00A71D81" w:rsidRDefault="00631658" w:rsidP="00631658">
      <w:pPr>
        <w:pStyle w:val="a3"/>
        <w:jc w:val="right"/>
        <w:rPr>
          <w:rFonts w:ascii="GHEA Grapalat" w:hAnsi="GHEA Grapalat" w:cs="Sylfaen"/>
          <w:i w:val="0"/>
          <w:lang w:val="en-US"/>
        </w:rPr>
      </w:pPr>
    </w:p>
    <w:p w:rsidR="00631658" w:rsidRPr="00A71D81" w:rsidRDefault="00631658" w:rsidP="00631658">
      <w:pPr>
        <w:pStyle w:val="a3"/>
        <w:jc w:val="right"/>
        <w:rPr>
          <w:rFonts w:ascii="GHEA Grapalat" w:hAnsi="GHEA Grapalat" w:cs="Sylfaen"/>
          <w:i w:val="0"/>
          <w:lang w:val="en-US"/>
        </w:rPr>
      </w:pPr>
    </w:p>
    <w:p w:rsidR="00631658" w:rsidRPr="00A71D81" w:rsidRDefault="00631658" w:rsidP="00631658">
      <w:pPr>
        <w:rPr>
          <w:rFonts w:ascii="GHEA Grapalat" w:hAnsi="GHEA Grapalat"/>
        </w:rPr>
      </w:pPr>
    </w:p>
    <w:p w:rsidR="00091EBC" w:rsidRPr="00A71D81" w:rsidRDefault="00631658" w:rsidP="00A45794">
      <w:pPr>
        <w:pStyle w:val="31"/>
        <w:spacing w:line="240" w:lineRule="auto"/>
        <w:ind w:firstLine="0"/>
        <w:rPr>
          <w:rFonts w:ascii="GHEA Grapalat" w:hAnsi="GHEA Grapalat" w:cs="Sylfaen"/>
          <w:vertAlign w:val="superscript"/>
          <w:lang w:val="hy-AM"/>
        </w:rPr>
      </w:pPr>
      <w:r w:rsidRPr="00A71D81">
        <w:rPr>
          <w:rFonts w:ascii="GHEA Grapalat" w:hAnsi="GHEA Grapalat"/>
          <w:b/>
          <w:lang w:val="hy-AM"/>
        </w:rPr>
        <w:br w:type="page"/>
      </w:r>
    </w:p>
    <w:p w:rsidR="00091EBC" w:rsidRPr="00A71D81" w:rsidRDefault="00091EBC" w:rsidP="00091EBC">
      <w:pPr>
        <w:pStyle w:val="31"/>
        <w:spacing w:line="240" w:lineRule="auto"/>
        <w:jc w:val="center"/>
        <w:rPr>
          <w:rFonts w:ascii="GHEA Grapalat" w:hAnsi="GHEA Grapalat" w:cs="Arial"/>
          <w:b/>
          <w:lang w:val="hy-AM"/>
        </w:rPr>
      </w:pPr>
    </w:p>
    <w:p w:rsidR="00631658" w:rsidRPr="00A71D81" w:rsidRDefault="009C370D" w:rsidP="00631658">
      <w:pPr>
        <w:jc w:val="right"/>
        <w:rPr>
          <w:rFonts w:ascii="GHEA Grapalat" w:hAnsi="GHEA Grapalat" w:cs="GHEA Grapalat"/>
          <w:i/>
          <w:sz w:val="18"/>
          <w:szCs w:val="18"/>
          <w:lang w:val="hy-AM"/>
        </w:rPr>
      </w:pPr>
      <w:r w:rsidRPr="00A71D81">
        <w:rPr>
          <w:rFonts w:ascii="GHEA Grapalat" w:hAnsi="GHEA Grapalat"/>
          <w:b/>
          <w:lang w:val="hy-AM"/>
        </w:rPr>
        <w:br w:type="page"/>
      </w:r>
    </w:p>
    <w:p w:rsidR="00631658" w:rsidRPr="00A71D81" w:rsidRDefault="00631658" w:rsidP="00631658">
      <w:pPr>
        <w:pStyle w:val="31"/>
        <w:spacing w:line="240" w:lineRule="auto"/>
        <w:jc w:val="right"/>
        <w:rPr>
          <w:rFonts w:ascii="GHEA Grapalat" w:hAnsi="GHEA Grapalat" w:cs="Sylfaen"/>
          <w:b/>
          <w:lang w:val="hy-AM"/>
        </w:rPr>
      </w:pPr>
      <w:r w:rsidRPr="00A71D81">
        <w:rPr>
          <w:rFonts w:ascii="GHEA Grapalat" w:hAnsi="GHEA Grapalat" w:cs="Sylfaen"/>
          <w:b/>
          <w:lang w:val="hy-AM"/>
        </w:rPr>
        <w:lastRenderedPageBreak/>
        <w:t>Հավելված 5.1</w:t>
      </w:r>
    </w:p>
    <w:p w:rsidR="00631658" w:rsidRPr="00A71D81" w:rsidRDefault="0055152D" w:rsidP="00631658">
      <w:pPr>
        <w:pStyle w:val="31"/>
        <w:spacing w:line="240" w:lineRule="auto"/>
        <w:jc w:val="right"/>
        <w:rPr>
          <w:rFonts w:ascii="GHEA Grapalat" w:hAnsi="GHEA Grapalat" w:cs="Sylfaen"/>
          <w:b/>
          <w:lang w:val="hy-AM"/>
        </w:rPr>
      </w:pPr>
      <w:r w:rsidRPr="0055152D">
        <w:rPr>
          <w:rFonts w:ascii="GHEA Grapalat" w:hAnsi="GHEA Grapalat"/>
          <w:sz w:val="18"/>
          <w:szCs w:val="18"/>
          <w:lang w:val="es-ES"/>
        </w:rPr>
        <w:t>ԿԱՊԱԱՊԿ ՀՄԱԱՊՁԲ 25/01</w:t>
      </w:r>
      <w:r w:rsidR="00631658" w:rsidRPr="00A71D81">
        <w:rPr>
          <w:rFonts w:ascii="GHEA Grapalat" w:hAnsi="GHEA Grapalat" w:cs="Sylfaen"/>
          <w:b/>
          <w:lang w:val="hy-AM"/>
        </w:rPr>
        <w:t>ծածկագրով</w:t>
      </w:r>
    </w:p>
    <w:p w:rsidR="00631658" w:rsidRPr="00A71D81" w:rsidRDefault="0055152D" w:rsidP="00631658">
      <w:pPr>
        <w:pStyle w:val="31"/>
        <w:spacing w:line="240" w:lineRule="auto"/>
        <w:jc w:val="right"/>
        <w:rPr>
          <w:rFonts w:ascii="GHEA Grapalat" w:hAnsi="GHEA Grapalat" w:cs="Sylfaen"/>
          <w:b/>
          <w:lang w:val="hy-AM"/>
        </w:rPr>
      </w:pPr>
      <w:r>
        <w:rPr>
          <w:rFonts w:ascii="GHEA Grapalat" w:hAnsi="GHEA Grapalat" w:cs="Sylfaen"/>
          <w:b/>
          <w:lang w:val="hy-AM"/>
        </w:rPr>
        <w:t xml:space="preserve">ՀՄԱ </w:t>
      </w:r>
      <w:r w:rsidR="00631658" w:rsidRPr="00A71D81">
        <w:rPr>
          <w:rFonts w:ascii="GHEA Grapalat" w:hAnsi="GHEA Grapalat" w:cs="Sylfaen"/>
          <w:b/>
          <w:lang w:val="hy-AM"/>
        </w:rPr>
        <w:t xml:space="preserve"> մրցույթի հրավերի</w:t>
      </w:r>
    </w:p>
    <w:p w:rsidR="00631658" w:rsidRPr="00A71D81" w:rsidRDefault="00631658" w:rsidP="00631658">
      <w:pPr>
        <w:jc w:val="center"/>
        <w:rPr>
          <w:rFonts w:ascii="GHEA Grapalat" w:hAnsi="GHEA Grapalat" w:cs="GHEA Grapalat"/>
          <w:b/>
          <w:sz w:val="20"/>
          <w:szCs w:val="20"/>
          <w:lang w:val="hy-AM"/>
        </w:rPr>
      </w:pPr>
      <w:r w:rsidRPr="00A71D81">
        <w:rPr>
          <w:rFonts w:ascii="GHEA Grapalat" w:hAnsi="GHEA Grapalat" w:cs="GHEA Grapalat"/>
          <w:b/>
          <w:sz w:val="20"/>
          <w:szCs w:val="20"/>
          <w:lang w:val="hy-AM"/>
        </w:rPr>
        <w:t xml:space="preserve">ՏՈւԺԱՆՔԻ ՄԱՍԻՆ ՀԱՄԱՁԱՅՆԱԳԻՐ </w:t>
      </w:r>
    </w:p>
    <w:p w:rsidR="001C7C1A" w:rsidRPr="00A71D81" w:rsidRDefault="001C7C1A" w:rsidP="001C7C1A">
      <w:pPr>
        <w:jc w:val="center"/>
        <w:rPr>
          <w:rFonts w:ascii="GHEA Grapalat" w:hAnsi="GHEA Grapalat" w:cs="GHEA Grapalat"/>
          <w:b/>
          <w:sz w:val="20"/>
          <w:szCs w:val="20"/>
          <w:lang w:val="hy-AM"/>
        </w:rPr>
      </w:pPr>
      <w:r w:rsidRPr="00A71D81">
        <w:rPr>
          <w:rFonts w:ascii="GHEA Grapalat" w:hAnsi="GHEA Grapalat" w:cs="GHEA Grapalat"/>
          <w:b/>
          <w:sz w:val="18"/>
          <w:szCs w:val="18"/>
          <w:lang w:val="hy-AM"/>
        </w:rPr>
        <w:t xml:space="preserve">         (պայմանագրի ապահովում)</w:t>
      </w:r>
    </w:p>
    <w:p w:rsidR="00631658" w:rsidRPr="00A71D81" w:rsidRDefault="00631658" w:rsidP="00631658">
      <w:pPr>
        <w:rPr>
          <w:rFonts w:ascii="GHEA Grapalat" w:hAnsi="GHEA Grapalat" w:cs="GHEA Grapalat"/>
          <w:b/>
          <w:sz w:val="20"/>
          <w:szCs w:val="20"/>
          <w:lang w:val="hy-AM"/>
        </w:rPr>
      </w:pPr>
    </w:p>
    <w:p w:rsidR="00631658" w:rsidRPr="00A71D81" w:rsidRDefault="0055152D" w:rsidP="00631658">
      <w:pPr>
        <w:rPr>
          <w:rFonts w:ascii="GHEA Grapalat" w:hAnsi="GHEA Grapalat" w:cs="GHEA Grapalat"/>
          <w:sz w:val="20"/>
          <w:szCs w:val="20"/>
          <w:lang w:val="hy-AM"/>
        </w:rPr>
      </w:pPr>
      <w:r>
        <w:rPr>
          <w:rFonts w:ascii="GHEA Grapalat" w:hAnsi="GHEA Grapalat" w:cs="GHEA Grapalat"/>
          <w:sz w:val="20"/>
          <w:szCs w:val="20"/>
          <w:lang w:val="hy-AM"/>
        </w:rPr>
        <w:t>Գ</w:t>
      </w:r>
      <w:r>
        <w:rPr>
          <w:sz w:val="20"/>
          <w:szCs w:val="20"/>
          <w:lang w:val="hy-AM"/>
        </w:rPr>
        <w:t>․Կապուտան</w:t>
      </w:r>
      <w:r w:rsidR="00631658" w:rsidRPr="00A71D81">
        <w:rPr>
          <w:rFonts w:ascii="GHEA Grapalat" w:hAnsi="GHEA Grapalat" w:cs="GHEA Grapalat"/>
          <w:sz w:val="20"/>
          <w:szCs w:val="20"/>
          <w:lang w:val="hy-AM"/>
        </w:rPr>
        <w:tab/>
      </w:r>
      <w:r w:rsidR="00631658" w:rsidRPr="00A71D81">
        <w:rPr>
          <w:rFonts w:ascii="GHEA Grapalat" w:hAnsi="GHEA Grapalat" w:cs="GHEA Grapalat"/>
          <w:sz w:val="20"/>
          <w:szCs w:val="20"/>
          <w:lang w:val="hy-AM"/>
        </w:rPr>
        <w:tab/>
      </w:r>
      <w:r w:rsidR="00631658" w:rsidRPr="00A71D81">
        <w:rPr>
          <w:rFonts w:ascii="GHEA Grapalat" w:hAnsi="GHEA Grapalat" w:cs="GHEA Grapalat"/>
          <w:sz w:val="20"/>
          <w:szCs w:val="20"/>
          <w:lang w:val="hy-AM"/>
        </w:rPr>
        <w:tab/>
      </w:r>
      <w:r w:rsidR="00631658" w:rsidRPr="00A71D81">
        <w:rPr>
          <w:rFonts w:ascii="GHEA Grapalat" w:hAnsi="GHEA Grapalat" w:cs="GHEA Grapalat"/>
          <w:sz w:val="20"/>
          <w:szCs w:val="20"/>
          <w:lang w:val="hy-AM"/>
        </w:rPr>
        <w:tab/>
      </w:r>
      <w:r w:rsidR="00631658" w:rsidRPr="00A71D81">
        <w:rPr>
          <w:rFonts w:ascii="GHEA Grapalat" w:hAnsi="GHEA Grapalat" w:cs="GHEA Grapalat"/>
          <w:sz w:val="20"/>
          <w:szCs w:val="20"/>
          <w:lang w:val="hy-AM"/>
        </w:rPr>
        <w:tab/>
      </w:r>
      <w:r w:rsidR="00631658" w:rsidRPr="00A71D81">
        <w:rPr>
          <w:rFonts w:ascii="GHEA Grapalat" w:hAnsi="GHEA Grapalat" w:cs="GHEA Grapalat"/>
          <w:sz w:val="20"/>
          <w:szCs w:val="20"/>
          <w:lang w:val="hy-AM"/>
        </w:rPr>
        <w:tab/>
      </w:r>
      <w:r w:rsidR="00631658" w:rsidRPr="00A71D81">
        <w:rPr>
          <w:rFonts w:ascii="GHEA Grapalat" w:hAnsi="GHEA Grapalat"/>
          <w:sz w:val="20"/>
          <w:szCs w:val="20"/>
          <w:lang w:val="hy-AM"/>
        </w:rPr>
        <w:t>«»</w:t>
      </w:r>
      <w:r w:rsidR="00631658" w:rsidRPr="00A71D81">
        <w:rPr>
          <w:rFonts w:ascii="GHEA Grapalat" w:hAnsi="GHEA Grapalat" w:cs="GHEA Grapalat"/>
          <w:sz w:val="20"/>
          <w:szCs w:val="20"/>
          <w:u w:val="single"/>
          <w:lang w:val="hy-AM"/>
        </w:rPr>
        <w:tab/>
      </w:r>
      <w:r w:rsidR="00631658" w:rsidRPr="00A71D81">
        <w:rPr>
          <w:rFonts w:ascii="GHEA Grapalat" w:hAnsi="GHEA Grapalat" w:cs="GHEA Grapalat"/>
          <w:sz w:val="20"/>
          <w:szCs w:val="20"/>
          <w:u w:val="single"/>
          <w:lang w:val="hy-AM"/>
        </w:rPr>
        <w:tab/>
      </w:r>
      <w:r w:rsidR="00631658" w:rsidRPr="00A71D81">
        <w:rPr>
          <w:rFonts w:ascii="GHEA Grapalat" w:hAnsi="GHEA Grapalat" w:cs="GHEA Grapalat"/>
          <w:sz w:val="20"/>
          <w:szCs w:val="20"/>
          <w:u w:val="single"/>
          <w:lang w:val="hy-AM"/>
        </w:rPr>
        <w:tab/>
      </w:r>
      <w:r w:rsidR="00631658" w:rsidRPr="00A71D81">
        <w:rPr>
          <w:rFonts w:ascii="GHEA Grapalat" w:hAnsi="GHEA Grapalat" w:cs="GHEA Grapalat"/>
          <w:sz w:val="20"/>
          <w:szCs w:val="20"/>
          <w:lang w:val="hy-AM"/>
        </w:rPr>
        <w:t xml:space="preserve"> 20   թ.**</w:t>
      </w:r>
    </w:p>
    <w:p w:rsidR="00631658" w:rsidRPr="00A71D81" w:rsidRDefault="00631658" w:rsidP="00631658">
      <w:pPr>
        <w:rPr>
          <w:rFonts w:ascii="GHEA Grapalat" w:hAnsi="GHEA Grapalat" w:cs="GHEA Grapalat"/>
          <w:sz w:val="20"/>
          <w:szCs w:val="20"/>
          <w:lang w:val="hy-AM"/>
        </w:rPr>
      </w:pPr>
    </w:p>
    <w:p w:rsidR="00631658" w:rsidRPr="00A71D81" w:rsidRDefault="00631658" w:rsidP="00631658">
      <w:pPr>
        <w:jc w:val="both"/>
        <w:rPr>
          <w:rFonts w:ascii="GHEA Grapalat" w:hAnsi="GHEA Grapalat" w:cs="GHEA Grapalat"/>
          <w:sz w:val="20"/>
          <w:szCs w:val="20"/>
          <w:u w:val="single"/>
          <w:vertAlign w:val="subscript"/>
          <w:lang w:val="hy-AM"/>
        </w:rPr>
      </w:pP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 xml:space="preserve">ի դեմս Ընկերության տնօրեն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rsidR="00631658" w:rsidRPr="00A71D81" w:rsidRDefault="00631658" w:rsidP="00631658">
      <w:pPr>
        <w:jc w:val="both"/>
        <w:rPr>
          <w:rFonts w:ascii="GHEA Grapalat" w:hAnsi="GHEA Grapalat" w:cs="GHEA Grapalat"/>
          <w:sz w:val="20"/>
          <w:szCs w:val="20"/>
          <w:lang w:val="hy-AM"/>
        </w:rPr>
      </w:pPr>
      <w:r w:rsidRPr="00A71D81">
        <w:rPr>
          <w:rFonts w:ascii="GHEA Grapalat" w:hAnsi="GHEA Grapalat"/>
          <w:sz w:val="20"/>
          <w:szCs w:val="20"/>
          <w:vertAlign w:val="superscript"/>
          <w:lang w:val="hy-AM"/>
        </w:rPr>
        <w:t xml:space="preserve">       Ընկերության անվանումը</w:t>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sz w:val="20"/>
          <w:szCs w:val="20"/>
          <w:vertAlign w:val="superscript"/>
          <w:lang w:val="hy-AM"/>
        </w:rPr>
        <w:t>Ընկերության տնօրենի անուն ազգանունը, անձնագրային տվյալները</w:t>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A71D81" w:rsidRDefault="00631658" w:rsidP="00631658">
      <w:pPr>
        <w:ind w:firstLine="708"/>
        <w:jc w:val="both"/>
        <w:rPr>
          <w:rFonts w:ascii="GHEA Grapalat" w:hAnsi="GHEA Grapalat" w:cs="GHEA Grapalat"/>
          <w:sz w:val="20"/>
          <w:szCs w:val="20"/>
          <w:lang w:val="hy-AM"/>
        </w:rPr>
      </w:pPr>
    </w:p>
    <w:p w:rsidR="00631658" w:rsidRPr="00A71D81" w:rsidRDefault="00D7538E" w:rsidP="000B7538">
      <w:pPr>
        <w:ind w:left="360"/>
        <w:jc w:val="center"/>
        <w:rPr>
          <w:rFonts w:ascii="GHEA Grapalat" w:hAnsi="GHEA Grapalat" w:cs="GHEA Grapalat"/>
          <w:b/>
          <w:bCs/>
          <w:sz w:val="20"/>
          <w:szCs w:val="20"/>
          <w:lang w:val="pt-BR"/>
        </w:rPr>
      </w:pPr>
      <w:r w:rsidRPr="00A71D81">
        <w:rPr>
          <w:rFonts w:ascii="GHEA Grapalat" w:hAnsi="GHEA Grapalat" w:cs="GHEA Grapalat"/>
          <w:b/>
          <w:sz w:val="20"/>
          <w:szCs w:val="20"/>
          <w:lang w:val="hy-AM"/>
        </w:rPr>
        <w:t>1.</w:t>
      </w:r>
      <w:r w:rsidR="00631658" w:rsidRPr="00A71D81">
        <w:rPr>
          <w:rFonts w:ascii="GHEA Grapalat" w:hAnsi="GHEA Grapalat" w:cs="GHEA Grapalat"/>
          <w:b/>
          <w:sz w:val="20"/>
          <w:szCs w:val="20"/>
          <w:lang w:val="hy-AM"/>
        </w:rPr>
        <w:t xml:space="preserve"> Համաձայնության առարկան</w:t>
      </w:r>
    </w:p>
    <w:p w:rsidR="00631658" w:rsidRPr="00A71D81" w:rsidRDefault="00631658" w:rsidP="00631658">
      <w:pPr>
        <w:jc w:val="both"/>
        <w:rPr>
          <w:rFonts w:ascii="GHEA Grapalat" w:hAnsi="GHEA Grapalat" w:cs="GHEA Grapalat"/>
          <w:b/>
          <w:bCs/>
          <w:sz w:val="20"/>
          <w:szCs w:val="20"/>
          <w:lang w:val="pt-BR"/>
        </w:rPr>
      </w:pPr>
      <w:r w:rsidRPr="00A71D81">
        <w:rPr>
          <w:rFonts w:ascii="GHEA Grapalat" w:hAnsi="GHEA Grapalat" w:cs="GHEA Grapalat"/>
          <w:sz w:val="20"/>
          <w:szCs w:val="20"/>
          <w:lang w:val="pt-BR"/>
        </w:rPr>
        <w:tab/>
      </w:r>
      <w:r w:rsidRPr="00A71D81">
        <w:rPr>
          <w:rFonts w:ascii="GHEA Grapalat" w:hAnsi="GHEA Grapalat" w:cs="GHEA Grapalat"/>
          <w:sz w:val="20"/>
          <w:szCs w:val="20"/>
          <w:lang w:val="pt-BR"/>
        </w:rPr>
        <w:tab/>
      </w:r>
    </w:p>
    <w:p w:rsidR="00631658" w:rsidRPr="00A71D81" w:rsidRDefault="00631658" w:rsidP="00631658">
      <w:pPr>
        <w:ind w:left="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1.1 Ընկերությունը մասնակցում է </w:t>
      </w:r>
      <w:bookmarkStart w:id="19" w:name="_Hlk122380931"/>
      <w:r w:rsidR="003559F4">
        <w:rPr>
          <w:rFonts w:ascii="GHEA Grapalat" w:hAnsi="GHEA Grapalat" w:cs="GHEA Grapalat"/>
          <w:sz w:val="20"/>
          <w:szCs w:val="20"/>
          <w:u w:val="single"/>
          <w:lang w:val="pt-BR"/>
        </w:rPr>
        <w:t>Կ</w:t>
      </w:r>
      <w:r w:rsidR="00B57633">
        <w:rPr>
          <w:rFonts w:ascii="GHEA Grapalat" w:hAnsi="GHEA Grapalat" w:cs="GHEA Grapalat"/>
          <w:sz w:val="20"/>
          <w:szCs w:val="20"/>
          <w:u w:val="single"/>
          <w:lang w:val="hy-AM"/>
        </w:rPr>
        <w:t>ապուտանի</w:t>
      </w:r>
      <w:r w:rsidR="003559F4">
        <w:rPr>
          <w:rFonts w:ascii="GHEA Grapalat" w:hAnsi="GHEA Grapalat" w:cs="GHEA Grapalat"/>
          <w:sz w:val="20"/>
          <w:szCs w:val="20"/>
          <w:u w:val="single"/>
          <w:lang w:val="pt-BR"/>
        </w:rPr>
        <w:t xml:space="preserve"> ԱԱՊԿ</w:t>
      </w:r>
      <w:r w:rsidR="007F31A1">
        <w:rPr>
          <w:rFonts w:ascii="GHEA Grapalat" w:hAnsi="GHEA Grapalat" w:cs="GHEA Grapalat"/>
          <w:sz w:val="20"/>
          <w:szCs w:val="20"/>
          <w:u w:val="single"/>
          <w:lang w:val="pt-BR"/>
        </w:rPr>
        <w:t>ՊՈԱԿ</w:t>
      </w:r>
      <w:bookmarkEnd w:id="19"/>
      <w:r w:rsidRPr="00A71D81">
        <w:rPr>
          <w:rFonts w:ascii="GHEA Grapalat" w:hAnsi="GHEA Grapalat" w:cs="GHEA Grapalat"/>
          <w:sz w:val="20"/>
          <w:szCs w:val="20"/>
          <w:lang w:val="pt-BR"/>
        </w:rPr>
        <w:t xml:space="preserve"> (այսուհետ` Պատվիրատու) կողմից </w:t>
      </w:r>
    </w:p>
    <w:p w:rsidR="00631658" w:rsidRPr="00A71D81" w:rsidRDefault="00631658" w:rsidP="00631658">
      <w:pPr>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կազմակերպված` </w:t>
      </w:r>
      <w:r w:rsidR="0055152D" w:rsidRPr="0055152D">
        <w:rPr>
          <w:rFonts w:ascii="GHEA Grapalat" w:hAnsi="GHEA Grapalat" w:cs="GHEA Grapalat"/>
          <w:sz w:val="20"/>
          <w:szCs w:val="20"/>
          <w:u w:val="single"/>
          <w:lang w:val="pt-BR"/>
        </w:rPr>
        <w:t>ԿԱՊԱԱՊԿ ՀՄԱԱՊՁԲ 25/01</w:t>
      </w:r>
      <w:r w:rsidRPr="00A71D81">
        <w:rPr>
          <w:rFonts w:ascii="GHEA Grapalat" w:hAnsi="GHEA Grapalat" w:cs="GHEA Grapalat"/>
          <w:sz w:val="20"/>
          <w:szCs w:val="20"/>
          <w:lang w:val="pt-BR"/>
        </w:rPr>
        <w:t>* ծածկագրով գնման ընթացակարգին:</w:t>
      </w:r>
    </w:p>
    <w:p w:rsidR="00631658" w:rsidRPr="00A71D81" w:rsidRDefault="00631658" w:rsidP="00631658">
      <w:pPr>
        <w:ind w:left="426"/>
        <w:jc w:val="both"/>
        <w:rPr>
          <w:rFonts w:ascii="GHEA Grapalat" w:hAnsi="GHEA Grapalat" w:cs="GHEA Grapalat"/>
          <w:sz w:val="20"/>
          <w:szCs w:val="20"/>
          <w:lang w:val="pt-BR"/>
        </w:rPr>
      </w:pPr>
      <w:r w:rsidRPr="00A71D81">
        <w:rPr>
          <w:rFonts w:ascii="GHEA Grapalat" w:hAnsi="GHEA Grapalat"/>
          <w:sz w:val="20"/>
          <w:szCs w:val="20"/>
          <w:vertAlign w:val="superscript"/>
          <w:lang w:val="hy-AM"/>
        </w:rPr>
        <w:t>ընթացակարգի ծածկագիրը</w:t>
      </w:r>
    </w:p>
    <w:p w:rsidR="00631658" w:rsidRPr="00A71D81" w:rsidRDefault="00631658" w:rsidP="00631658">
      <w:pPr>
        <w:ind w:firstLine="426"/>
        <w:jc w:val="both"/>
        <w:rPr>
          <w:rFonts w:ascii="GHEA Grapalat" w:hAnsi="GHEA Grapalat" w:cs="GHEA Grapalat"/>
          <w:color w:val="5B9BD5"/>
          <w:sz w:val="20"/>
          <w:szCs w:val="20"/>
          <w:lang w:val="hy-AM"/>
        </w:rPr>
      </w:pPr>
      <w:r w:rsidRPr="00A71D81">
        <w:rPr>
          <w:rFonts w:ascii="GHEA Grapalat" w:hAnsi="GHEA Grapalat" w:cs="GHEA Grapalat"/>
          <w:sz w:val="20"/>
          <w:szCs w:val="20"/>
          <w:lang w:val="pt-BR"/>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rsidR="00631658" w:rsidRPr="00A71D81" w:rsidRDefault="007A5E2D" w:rsidP="007A5E2D">
      <w:pPr>
        <w:ind w:firstLine="426"/>
        <w:jc w:val="both"/>
        <w:rPr>
          <w:rFonts w:ascii="GHEA Grapalat" w:hAnsi="GHEA Grapalat" w:cs="GHEA Grapalat"/>
          <w:color w:val="000000"/>
          <w:sz w:val="20"/>
          <w:szCs w:val="20"/>
          <w:lang w:val="pt-BR"/>
        </w:rPr>
      </w:pPr>
      <w:r w:rsidRPr="00A71D81">
        <w:rPr>
          <w:rFonts w:ascii="GHEA Grapalat" w:hAnsi="GHEA Grapalat" w:cs="GHEA Grapalat"/>
          <w:color w:val="000000"/>
          <w:sz w:val="20"/>
          <w:szCs w:val="20"/>
          <w:lang w:val="pt-BR"/>
        </w:rPr>
        <w:t xml:space="preserve">1.3 </w:t>
      </w:r>
      <w:r w:rsidR="00631658" w:rsidRPr="00A71D81">
        <w:rPr>
          <w:rFonts w:ascii="GHEA Grapalat" w:hAnsi="GHEA Grapalat" w:cs="GHEA Grapalat"/>
          <w:color w:val="000000"/>
          <w:sz w:val="20"/>
          <w:szCs w:val="20"/>
          <w:lang w:val="pt-BR"/>
        </w:rPr>
        <w:t>Ընկերությունը</w:t>
      </w:r>
      <w:r w:rsidR="00631658" w:rsidRPr="00A71D81">
        <w:rPr>
          <w:rFonts w:ascii="GHEA Grapalat" w:hAnsi="GHEA Grapalat" w:cs="GHEA Grapalat"/>
          <w:color w:val="000000"/>
          <w:sz w:val="20"/>
          <w:szCs w:val="20"/>
          <w:lang w:val="hy-AM"/>
        </w:rPr>
        <w:t xml:space="preserve"> սույն </w:t>
      </w:r>
      <w:r w:rsidR="00631658" w:rsidRPr="00A71D81">
        <w:rPr>
          <w:rFonts w:ascii="GHEA Grapalat" w:hAnsi="GHEA Grapalat" w:cs="GHEA Grapalat"/>
          <w:color w:val="000000"/>
          <w:sz w:val="20"/>
          <w:szCs w:val="20"/>
          <w:lang w:val="pt-BR"/>
        </w:rPr>
        <w:t>տուժանքի համաձայնագ</w:t>
      </w:r>
      <w:r w:rsidR="00631658" w:rsidRPr="00A71D81">
        <w:rPr>
          <w:rFonts w:ascii="GHEA Grapalat" w:hAnsi="GHEA Grapalat" w:cs="GHEA Grapalat"/>
          <w:color w:val="000000"/>
          <w:sz w:val="20"/>
          <w:szCs w:val="20"/>
          <w:lang w:val="hy-AM"/>
        </w:rPr>
        <w:t>ր</w:t>
      </w:r>
      <w:r w:rsidR="00631658" w:rsidRPr="00A71D81">
        <w:rPr>
          <w:rFonts w:ascii="GHEA Grapalat" w:hAnsi="GHEA Grapalat" w:cs="GHEA Grapalat"/>
          <w:color w:val="000000"/>
          <w:sz w:val="20"/>
          <w:szCs w:val="20"/>
          <w:lang w:val="pt-BR"/>
        </w:rPr>
        <w:t>ի</w:t>
      </w:r>
      <w:r w:rsidR="00631658" w:rsidRPr="00A71D81">
        <w:rPr>
          <w:rFonts w:ascii="GHEA Grapalat" w:hAnsi="GHEA Grapalat" w:cs="GHEA Grapalat"/>
          <w:color w:val="000000"/>
          <w:sz w:val="20"/>
          <w:szCs w:val="20"/>
          <w:lang w:val="hy-AM"/>
        </w:rPr>
        <w:t xml:space="preserve">ն կից ներկայացվող վճարման պահանջագրի </w:t>
      </w:r>
      <w:r w:rsidRPr="00A71D81">
        <w:rPr>
          <w:rFonts w:ascii="GHEA Grapalat" w:hAnsi="GHEA Grapalat" w:cs="GHEA Grapalat"/>
          <w:color w:val="000000"/>
          <w:sz w:val="20"/>
          <w:szCs w:val="20"/>
          <w:lang w:val="hy-AM"/>
        </w:rPr>
        <w:t>(</w:t>
      </w:r>
      <w:r w:rsidR="00631658" w:rsidRPr="00A71D81">
        <w:rPr>
          <w:rFonts w:ascii="GHEA Grapalat" w:hAnsi="GHEA Grapalat" w:cs="GHEA Grapalat"/>
          <w:color w:val="000000"/>
          <w:sz w:val="20"/>
          <w:szCs w:val="20"/>
          <w:lang w:val="hy-AM"/>
        </w:rPr>
        <w:t>այսուհետ` Պահանջագիր</w:t>
      </w:r>
      <w:r w:rsidRPr="00A71D81">
        <w:rPr>
          <w:rFonts w:ascii="GHEA Grapalat" w:hAnsi="GHEA Grapalat" w:cs="GHEA Grapalat"/>
          <w:color w:val="000000"/>
          <w:sz w:val="20"/>
          <w:szCs w:val="20"/>
          <w:lang w:val="hy-AM"/>
        </w:rPr>
        <w:t>)</w:t>
      </w:r>
      <w:r w:rsidR="00631658" w:rsidRPr="00A71D81">
        <w:rPr>
          <w:rFonts w:ascii="GHEA Grapalat" w:hAnsi="GHEA Grapalat" w:cs="GHEA Grapalat"/>
          <w:color w:val="000000"/>
          <w:sz w:val="20"/>
          <w:szCs w:val="20"/>
          <w:lang w:val="hy-AM"/>
        </w:rPr>
        <w:t xml:space="preserve"> ստորագրմամբ անհետկանչելիորեն  համաձայնվում է, որ </w:t>
      </w:r>
    </w:p>
    <w:p w:rsidR="00631658" w:rsidRPr="00A71D81" w:rsidRDefault="00631658" w:rsidP="00631658">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rsidR="00631658" w:rsidRPr="00A71D81" w:rsidRDefault="00631658" w:rsidP="00631658">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 բ) Պահանջագիրը հիմք է հանդիսանում Վճարող Բանկի համար` Պահանջագրով նշված ամբողջ գումարը </w:t>
      </w:r>
      <w:r w:rsidRPr="00A71D81">
        <w:rPr>
          <w:rFonts w:ascii="GHEA Grapalat" w:hAnsi="GHEA Grapalat" w:cs="GHEA Grapalat"/>
          <w:color w:val="000000"/>
          <w:sz w:val="20"/>
          <w:szCs w:val="20"/>
          <w:lang w:val="pt-BR"/>
        </w:rPr>
        <w:t>Ընկերության</w:t>
      </w:r>
      <w:r w:rsidRPr="00A71D81">
        <w:rPr>
          <w:rFonts w:ascii="GHEA Grapalat" w:hAnsi="GHEA Grapalat" w:cs="GHEA Grapalat"/>
          <w:color w:val="000000"/>
          <w:sz w:val="20"/>
          <w:szCs w:val="20"/>
          <w:lang w:val="hy-AM"/>
        </w:rPr>
        <w:t xml:space="preserve"> հաշվից  գանձելու համար՝ առանց լրացուցիչ ակցեպտավորման: </w:t>
      </w:r>
    </w:p>
    <w:p w:rsidR="00631658" w:rsidRPr="00A71D81" w:rsidRDefault="00631658" w:rsidP="00631658">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գ)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rsidR="00631658" w:rsidRPr="00A71D81" w:rsidRDefault="00631658" w:rsidP="00631658">
      <w:pPr>
        <w:ind w:left="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դ)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rsidR="00631658" w:rsidRPr="00AE74A0" w:rsidRDefault="00631658" w:rsidP="00AE74A0">
      <w:pPr>
        <w:ind w:firstLine="426"/>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r w:rsidR="00282B03">
        <w:rPr>
          <w:rFonts w:ascii="GHEA Grapalat" w:hAnsi="GHEA Grapalat" w:cs="GHEA Grapalat"/>
          <w:sz w:val="20"/>
          <w:szCs w:val="20"/>
          <w:lang w:val="hy-AM"/>
        </w:rPr>
        <w:t>1.4</w:t>
      </w:r>
      <w:r w:rsidRPr="00A71D81">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sidRPr="00A71D81">
        <w:rPr>
          <w:rFonts w:ascii="GHEA Grapalat" w:hAnsi="GHEA Grapalat" w:cs="GHEA Grapalat"/>
          <w:sz w:val="20"/>
          <w:szCs w:val="20"/>
          <w:lang w:val="hy-AM"/>
        </w:rPr>
        <w:t xml:space="preserve">Պահանջագիրը բնօրինակներով </w:t>
      </w:r>
      <w:r w:rsidRPr="00A71D81">
        <w:rPr>
          <w:rFonts w:ascii="GHEA Grapalat" w:hAnsi="GHEA Grapalat" w:cs="GHEA Grapalat"/>
          <w:sz w:val="20"/>
          <w:szCs w:val="20"/>
          <w:lang w:val="pt-BR"/>
        </w:rPr>
        <w:t xml:space="preserve">ներկայացնում է </w:t>
      </w:r>
      <w:r w:rsidRPr="00A71D81">
        <w:rPr>
          <w:rFonts w:ascii="GHEA Grapalat" w:hAnsi="GHEA Grapalat" w:cs="GHEA Grapalat"/>
          <w:sz w:val="20"/>
          <w:szCs w:val="20"/>
          <w:lang w:val="hy-AM"/>
        </w:rPr>
        <w:t>Վճարող Բանկին</w:t>
      </w:r>
      <w:r w:rsidRPr="00A71D81">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Pr="00A71D81">
        <w:rPr>
          <w:rFonts w:ascii="GHEA Grapalat" w:hAnsi="GHEA Grapalat" w:cs="GHEA Grapalat"/>
          <w:sz w:val="20"/>
          <w:szCs w:val="20"/>
          <w:lang w:val="hy-AM"/>
        </w:rPr>
        <w:t>Պահանջագիրը</w:t>
      </w:r>
      <w:r w:rsidRPr="00AE74A0">
        <w:rPr>
          <w:rFonts w:ascii="GHEA Grapalat" w:hAnsi="GHEA Grapalat" w:cs="GHEA Grapalat"/>
          <w:sz w:val="20"/>
          <w:szCs w:val="20"/>
          <w:lang w:val="hy-AM"/>
        </w:rPr>
        <w:t>էլեկտրոնայինթվայինստորագրությամբհաստատվածլինելուդեպքումդրանքՎճարողԲանկինեններկայացվումէլեկտրոնայինկրիչներով</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ինչպեսնաևդրանցիցարտատպվածթղթայինտարբերակներով</w:t>
      </w:r>
      <w:r w:rsidRPr="00A71D81">
        <w:rPr>
          <w:rFonts w:ascii="GHEA Grapalat" w:hAnsi="GHEA Grapalat" w:cs="GHEA Grapalat"/>
          <w:sz w:val="20"/>
          <w:szCs w:val="20"/>
          <w:lang w:val="pt-BR"/>
        </w:rPr>
        <w:t>:</w:t>
      </w:r>
    </w:p>
    <w:p w:rsidR="00631658" w:rsidRPr="00A71D81" w:rsidRDefault="00282B03" w:rsidP="00AE74A0">
      <w:pPr>
        <w:ind w:left="426"/>
        <w:jc w:val="both"/>
        <w:rPr>
          <w:rFonts w:ascii="GHEA Grapalat" w:hAnsi="GHEA Grapalat" w:cs="GHEA Grapalat"/>
          <w:color w:val="000000"/>
          <w:sz w:val="20"/>
          <w:szCs w:val="20"/>
          <w:lang w:val="hy-AM"/>
        </w:rPr>
      </w:pPr>
      <w:r>
        <w:rPr>
          <w:rFonts w:ascii="GHEA Grapalat" w:hAnsi="GHEA Grapalat" w:cs="GHEA Grapalat"/>
          <w:color w:val="000000"/>
          <w:sz w:val="20"/>
          <w:szCs w:val="20"/>
          <w:lang w:val="hy-AM"/>
        </w:rPr>
        <w:t>1.5</w:t>
      </w:r>
      <w:r w:rsidR="00631658" w:rsidRPr="00A71D81">
        <w:rPr>
          <w:rFonts w:ascii="GHEA Grapalat" w:hAnsi="GHEA Grapalat" w:cs="GHEA Grapalat"/>
          <w:color w:val="000000"/>
          <w:sz w:val="20"/>
          <w:szCs w:val="20"/>
          <w:lang w:val="hy-AM"/>
        </w:rPr>
        <w:t xml:space="preserve"> Պատվիրատուն Վճարող բանկին կարող է ներկայացնել այլ լրացուցիչ փաստաթղթեր:</w:t>
      </w:r>
    </w:p>
    <w:p w:rsidR="00631658" w:rsidRPr="00A71D81" w:rsidRDefault="00631658" w:rsidP="00631658">
      <w:pPr>
        <w:numPr>
          <w:ilvl w:val="1"/>
          <w:numId w:val="25"/>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hy-AM"/>
        </w:rPr>
        <w:t>Վճարող Բանկի կողմից Պ</w:t>
      </w:r>
      <w:r w:rsidRPr="00A71D81">
        <w:rPr>
          <w:rFonts w:ascii="GHEA Grapalat" w:hAnsi="GHEA Grapalat" w:cs="GHEA Grapalat"/>
          <w:sz w:val="20"/>
          <w:szCs w:val="20"/>
          <w:lang w:val="pt-BR"/>
        </w:rPr>
        <w:t xml:space="preserve">ահանջագրում նշված գումարի վճարման հետևանքով </w:t>
      </w:r>
      <w:r w:rsidRPr="00A71D81">
        <w:rPr>
          <w:rFonts w:ascii="GHEA Grapalat" w:hAnsi="GHEA Grapalat" w:cs="GHEA Grapalat"/>
          <w:sz w:val="20"/>
          <w:szCs w:val="20"/>
          <w:lang w:val="hy-AM"/>
        </w:rPr>
        <w:t xml:space="preserve">Ընկերության </w:t>
      </w:r>
      <w:r w:rsidRPr="00A71D81">
        <w:rPr>
          <w:rFonts w:ascii="GHEA Grapalat" w:hAnsi="GHEA Grapalat" w:cs="GHEA Grapalat"/>
          <w:sz w:val="20"/>
          <w:szCs w:val="20"/>
          <w:lang w:val="pt-BR"/>
        </w:rPr>
        <w:t xml:space="preserve">առաջացած ռիսկերի (Ընկերության կրած վնասների) </w:t>
      </w:r>
      <w:r w:rsidRPr="00A71D81">
        <w:rPr>
          <w:rFonts w:ascii="GHEA Grapalat" w:hAnsi="GHEA Grapalat" w:cs="GHEA Grapalat"/>
          <w:sz w:val="20"/>
          <w:szCs w:val="20"/>
          <w:lang w:val="hy-AM"/>
        </w:rPr>
        <w:t xml:space="preserve">և բացասական հետևանքների </w:t>
      </w:r>
      <w:r w:rsidRPr="00A71D81">
        <w:rPr>
          <w:rFonts w:ascii="GHEA Grapalat" w:hAnsi="GHEA Grapalat" w:cs="GHEA Grapalat"/>
          <w:sz w:val="20"/>
          <w:szCs w:val="20"/>
          <w:lang w:val="pt-BR"/>
        </w:rPr>
        <w:t>համար Բանկը</w:t>
      </w:r>
      <w:r w:rsidRPr="00A71D81">
        <w:rPr>
          <w:rFonts w:ascii="GHEA Grapalat" w:hAnsi="GHEA Grapalat" w:cs="GHEA Grapalat"/>
          <w:sz w:val="20"/>
          <w:szCs w:val="20"/>
          <w:lang w:val="hy-AM"/>
        </w:rPr>
        <w:t xml:space="preserve"> որևէ</w:t>
      </w:r>
      <w:r w:rsidRPr="00A71D81">
        <w:rPr>
          <w:rFonts w:ascii="GHEA Grapalat" w:hAnsi="GHEA Grapalat" w:cs="GHEA Grapalat"/>
          <w:sz w:val="20"/>
          <w:szCs w:val="20"/>
          <w:lang w:val="pt-BR"/>
        </w:rPr>
        <w:t xml:space="preserve"> պատասխանատվություն չի կրում</w:t>
      </w:r>
      <w:r w:rsidRPr="00A71D81">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rsidR="00631658" w:rsidRPr="00A71D81" w:rsidRDefault="00631658" w:rsidP="00631658">
      <w:pPr>
        <w:numPr>
          <w:ilvl w:val="1"/>
          <w:numId w:val="25"/>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hy-AM"/>
        </w:rPr>
        <w:t>Այն դեպքում</w:t>
      </w:r>
      <w:r w:rsidRPr="00A71D81">
        <w:rPr>
          <w:rFonts w:ascii="GHEA Grapalat" w:hAnsi="GHEA Grapalat" w:cs="GHEA Grapalat"/>
          <w:sz w:val="20"/>
          <w:szCs w:val="20"/>
          <w:lang w:val="pt-BR"/>
        </w:rPr>
        <w:t>,</w:t>
      </w:r>
      <w:r w:rsidRPr="00A71D81">
        <w:rPr>
          <w:rFonts w:ascii="GHEA Grapalat" w:hAnsi="GHEA Grapalat" w:cs="GHEA Grapalat"/>
          <w:sz w:val="20"/>
          <w:szCs w:val="20"/>
          <w:lang w:val="hy-AM"/>
        </w:rPr>
        <w:t xml:space="preserve"> երբ Ընկերության հաշվի միջոցները չեն բավարարում</w:t>
      </w:r>
      <w:r w:rsidRPr="00A71D81">
        <w:rPr>
          <w:rFonts w:ascii="GHEA Grapalat" w:hAnsi="GHEA Grapalat" w:cs="GHEA Grapalat"/>
          <w:sz w:val="20"/>
          <w:szCs w:val="20"/>
        </w:rPr>
        <w:t>՝Վճարողբանկըվճարմանպահանջագիրըստանալուցհետո՝</w:t>
      </w:r>
      <w:r w:rsidRPr="00A71D81">
        <w:rPr>
          <w:rFonts w:ascii="GHEA Grapalat" w:hAnsi="GHEA Grapalat" w:cs="GHEA Grapalat"/>
          <w:sz w:val="20"/>
          <w:szCs w:val="20"/>
          <w:lang w:val="pt-BR"/>
        </w:rPr>
        <w:t xml:space="preserve"> 2 (</w:t>
      </w:r>
      <w:r w:rsidRPr="00A71D81">
        <w:rPr>
          <w:rFonts w:ascii="GHEA Grapalat" w:hAnsi="GHEA Grapalat" w:cs="GHEA Grapalat"/>
          <w:sz w:val="20"/>
          <w:szCs w:val="20"/>
        </w:rPr>
        <w:t>երկու</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աշխատանքայինօրվաընթացքումպետքէտեղեկացնիՊատվիրատուին՝գրավորձևով</w:t>
      </w:r>
      <w:r w:rsidRPr="00A71D81">
        <w:rPr>
          <w:rFonts w:ascii="GHEA Grapalat" w:hAnsi="GHEA Grapalat" w:cs="GHEA Grapalat"/>
          <w:sz w:val="20"/>
          <w:szCs w:val="20"/>
          <w:lang w:val="pt-BR"/>
        </w:rPr>
        <w:t>:</w:t>
      </w:r>
    </w:p>
    <w:p w:rsidR="00631658" w:rsidRPr="00A71D81" w:rsidRDefault="00631658" w:rsidP="00631658">
      <w:pPr>
        <w:numPr>
          <w:ilvl w:val="1"/>
          <w:numId w:val="25"/>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 Սույն համաձայնագիրը և կից </w:t>
      </w:r>
      <w:r w:rsidRPr="00A71D81">
        <w:rPr>
          <w:rFonts w:ascii="GHEA Grapalat" w:hAnsi="GHEA Grapalat" w:cs="GHEA Grapalat"/>
          <w:sz w:val="20"/>
          <w:szCs w:val="20"/>
          <w:lang w:val="hy-AM"/>
        </w:rPr>
        <w:t>Պ</w:t>
      </w:r>
      <w:r w:rsidRPr="00A71D81">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rsidR="00631658" w:rsidRPr="00A71D81" w:rsidRDefault="00631658" w:rsidP="00631658">
      <w:pPr>
        <w:jc w:val="both"/>
        <w:rPr>
          <w:rFonts w:ascii="GHEA Grapalat" w:hAnsi="GHEA Grapalat" w:cs="GHEA Grapalat"/>
          <w:sz w:val="20"/>
          <w:szCs w:val="20"/>
          <w:lang w:val="hy-AM"/>
        </w:rPr>
      </w:pPr>
    </w:p>
    <w:p w:rsidR="00631658" w:rsidRPr="00A71D81" w:rsidRDefault="00D7538E" w:rsidP="000B7538">
      <w:pPr>
        <w:ind w:left="360"/>
        <w:jc w:val="center"/>
        <w:rPr>
          <w:rFonts w:ascii="GHEA Grapalat" w:hAnsi="GHEA Grapalat" w:cs="GHEA Grapalat"/>
          <w:b/>
          <w:bCs/>
          <w:sz w:val="20"/>
          <w:szCs w:val="20"/>
          <w:lang w:val="hy-AM"/>
        </w:rPr>
      </w:pPr>
      <w:r w:rsidRPr="00A71D81">
        <w:rPr>
          <w:rFonts w:ascii="GHEA Grapalat" w:hAnsi="GHEA Grapalat" w:cs="GHEA Grapalat"/>
          <w:b/>
          <w:bCs/>
          <w:sz w:val="20"/>
          <w:szCs w:val="20"/>
          <w:lang w:val="hy-AM"/>
        </w:rPr>
        <w:t xml:space="preserve">2. </w:t>
      </w:r>
      <w:r w:rsidR="00631658" w:rsidRPr="00A71D81">
        <w:rPr>
          <w:rFonts w:ascii="GHEA Grapalat" w:hAnsi="GHEA Grapalat" w:cs="GHEA Grapalat"/>
          <w:b/>
          <w:bCs/>
          <w:sz w:val="20"/>
          <w:szCs w:val="20"/>
          <w:lang w:val="hy-AM"/>
        </w:rPr>
        <w:t>Այլ պայմաններ</w:t>
      </w:r>
    </w:p>
    <w:p w:rsidR="00334B2F" w:rsidRPr="006D2E03" w:rsidRDefault="007A5E2D" w:rsidP="007A5E2D">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2.1 Սույն համաձայնագիրը և Պահանջագիրը անհետկանչելի են, ուժի մեջ են մտնում Ընկերության կողմից վավերացման պահից և ուժի մեջ են մինչև </w:t>
      </w:r>
      <w:r w:rsidRPr="006D2E03">
        <w:rPr>
          <w:rFonts w:ascii="GHEA Grapalat" w:hAnsi="GHEA Grapalat" w:cs="GHEA Grapalat"/>
          <w:sz w:val="20"/>
          <w:szCs w:val="20"/>
          <w:lang w:val="hy-AM"/>
        </w:rPr>
        <w:t xml:space="preserve">Ընկերության կողմից կնքվելիք պայմանագրով ստանձնվող </w:t>
      </w:r>
      <w:r w:rsidRPr="006D2E03">
        <w:rPr>
          <w:rFonts w:ascii="GHEA Grapalat" w:hAnsi="GHEA Grapalat" w:cs="GHEA Grapalat"/>
          <w:sz w:val="20"/>
          <w:szCs w:val="20"/>
          <w:lang w:val="hy-AM"/>
        </w:rPr>
        <w:lastRenderedPageBreak/>
        <w:t>պարտավորությունների ամբողջական կատարման վերջին օրվան</w:t>
      </w:r>
      <w:r w:rsidR="00334B2F" w:rsidRPr="006D2E03">
        <w:rPr>
          <w:rFonts w:ascii="GHEA Grapalat" w:hAnsi="GHEA Grapalat" w:cs="GHEA Grapalat"/>
          <w:sz w:val="20"/>
          <w:szCs w:val="20"/>
          <w:lang w:val="hy-AM"/>
        </w:rPr>
        <w:t xml:space="preserve"> հաջորդող քսաներորդ աշխատանքային օրը ներառյալ:</w:t>
      </w:r>
    </w:p>
    <w:p w:rsidR="00631658" w:rsidRPr="00A71D81"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rsidR="00631658" w:rsidRPr="00A71D81"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A71D81" w:rsidDel="00A13215"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A71D81"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A71D81" w:rsidRDefault="00631658" w:rsidP="00631658">
      <w:pPr>
        <w:ind w:firstLine="567"/>
        <w:jc w:val="both"/>
        <w:rPr>
          <w:rFonts w:ascii="GHEA Grapalat" w:hAnsi="GHEA Grapalat" w:cs="GHEA Grapalat"/>
          <w:sz w:val="20"/>
          <w:szCs w:val="20"/>
          <w:lang w:val="hy-AM"/>
        </w:rPr>
      </w:pPr>
    </w:p>
    <w:p w:rsidR="00631658" w:rsidRPr="00A71D81" w:rsidRDefault="00631658" w:rsidP="00631658">
      <w:pPr>
        <w:ind w:firstLine="567"/>
        <w:jc w:val="center"/>
        <w:rPr>
          <w:rFonts w:ascii="GHEA Grapalat" w:hAnsi="GHEA Grapalat" w:cs="GHEA Grapalat"/>
          <w:sz w:val="20"/>
          <w:szCs w:val="20"/>
          <w:lang w:val="hy-AM"/>
        </w:rPr>
      </w:pPr>
      <w:r w:rsidRPr="00A71D81">
        <w:rPr>
          <w:rFonts w:ascii="GHEA Grapalat" w:hAnsi="GHEA Grapalat" w:cs="GHEA Grapalat"/>
          <w:b/>
          <w:sz w:val="20"/>
          <w:szCs w:val="20"/>
          <w:lang w:val="hy-AM"/>
        </w:rPr>
        <w:t>3. Ընկերության հասցեն, բանկային վավերապայմանները`</w:t>
      </w:r>
    </w:p>
    <w:p w:rsidR="00631658" w:rsidRPr="00A71D81" w:rsidRDefault="00631658" w:rsidP="00631658">
      <w:pPr>
        <w:jc w:val="both"/>
        <w:rPr>
          <w:rFonts w:ascii="GHEA Grapalat" w:hAnsi="GHEA Grapalat" w:cs="GHEA Grapalat"/>
          <w:sz w:val="20"/>
          <w:szCs w:val="20"/>
          <w:u w:val="single"/>
          <w:lang w:val="hy-AM"/>
        </w:rPr>
      </w:pP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անվանումը</w:t>
      </w:r>
    </w:p>
    <w:p w:rsidR="00631658" w:rsidRPr="00A71D81" w:rsidRDefault="00631658" w:rsidP="00631658">
      <w:pPr>
        <w:jc w:val="both"/>
        <w:rPr>
          <w:rFonts w:ascii="GHEA Grapalat" w:hAnsi="GHEA Grapalat"/>
          <w:sz w:val="20"/>
          <w:szCs w:val="20"/>
          <w:u w:val="single"/>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հասցեն</w:t>
      </w:r>
    </w:p>
    <w:p w:rsidR="00631658" w:rsidRPr="00A71D81" w:rsidRDefault="00631658" w:rsidP="00631658">
      <w:pPr>
        <w:jc w:val="both"/>
        <w:rPr>
          <w:rFonts w:ascii="GHEA Grapalat" w:hAnsi="GHEA Grapalat"/>
          <w:sz w:val="20"/>
          <w:szCs w:val="20"/>
          <w:u w:val="single"/>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ընկերությանը սպասարկող բանկի անվանումը</w:t>
      </w:r>
    </w:p>
    <w:p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բանկային հաշվեհամարը</w:t>
      </w:r>
    </w:p>
    <w:p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հարկ վճարողի հաշվառման համարը</w:t>
      </w:r>
    </w:p>
    <w:p w:rsidR="00631658" w:rsidRPr="00A71D81" w:rsidRDefault="00631658" w:rsidP="00631658">
      <w:pPr>
        <w:jc w:val="both"/>
        <w:rPr>
          <w:rFonts w:ascii="GHEA Grapalat" w:hAnsi="GHEA Grapalat"/>
          <w:sz w:val="20"/>
          <w:szCs w:val="20"/>
          <w:u w:val="single"/>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տնօրենի անունը, ազգանունը և ստորագրությունը</w:t>
      </w:r>
    </w:p>
    <w:p w:rsidR="00631658" w:rsidRPr="00A71D81" w:rsidRDefault="00631658" w:rsidP="00631658">
      <w:pPr>
        <w:jc w:val="both"/>
        <w:rPr>
          <w:rFonts w:ascii="GHEA Grapalat" w:hAnsi="GHEA Grapalat"/>
          <w:sz w:val="20"/>
          <w:szCs w:val="20"/>
          <w:lang w:val="hy-AM"/>
        </w:rPr>
      </w:pPr>
      <w:r w:rsidRPr="00A71D81">
        <w:rPr>
          <w:rFonts w:ascii="GHEA Grapalat" w:hAnsi="GHEA Grapalat"/>
          <w:sz w:val="20"/>
          <w:szCs w:val="20"/>
          <w:lang w:val="hy-AM"/>
        </w:rPr>
        <w:t>Կ.Տ</w:t>
      </w:r>
    </w:p>
    <w:p w:rsidR="00631658" w:rsidRPr="00A71D81" w:rsidRDefault="00631658" w:rsidP="00631658">
      <w:pPr>
        <w:jc w:val="both"/>
        <w:rPr>
          <w:rFonts w:ascii="GHEA Grapalat" w:hAnsi="GHEA Grapalat"/>
          <w:sz w:val="20"/>
          <w:szCs w:val="20"/>
          <w:lang w:val="hy-AM"/>
        </w:rPr>
      </w:pPr>
    </w:p>
    <w:p w:rsidR="00631658" w:rsidRPr="00A71D81" w:rsidRDefault="00631658" w:rsidP="00631658">
      <w:pPr>
        <w:jc w:val="both"/>
        <w:rPr>
          <w:rFonts w:ascii="GHEA Grapalat" w:hAnsi="GHEA Grapalat"/>
          <w:sz w:val="20"/>
          <w:szCs w:val="20"/>
          <w:lang w:val="hy-AM"/>
        </w:rPr>
      </w:pPr>
      <w:r w:rsidRPr="00A71D81">
        <w:rPr>
          <w:rFonts w:ascii="GHEA Grapalat" w:hAnsi="GHEA Grapalat"/>
          <w:sz w:val="20"/>
          <w:szCs w:val="20"/>
          <w:lang w:val="hy-AM"/>
        </w:rPr>
        <w:t>Օր/ամիս/տարի</w:t>
      </w:r>
    </w:p>
    <w:p w:rsidR="00631658" w:rsidRPr="00A71D81" w:rsidRDefault="00631658" w:rsidP="00631658">
      <w:pPr>
        <w:jc w:val="center"/>
        <w:rPr>
          <w:rFonts w:ascii="GHEA Grapalat" w:hAnsi="GHEA Grapalat" w:cs="GHEA Grapalat"/>
          <w:sz w:val="20"/>
          <w:szCs w:val="20"/>
          <w:lang w:val="hy-AM"/>
        </w:rPr>
      </w:pPr>
    </w:p>
    <w:p w:rsidR="00631658" w:rsidRPr="00A71D81"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20"/>
          <w:szCs w:val="20"/>
          <w:lang w:val="hy-AM"/>
        </w:rPr>
      </w:pPr>
      <w:r w:rsidRPr="00A71D81">
        <w:rPr>
          <w:rFonts w:ascii="GHEA Grapalat" w:hAnsi="GHEA Grapalat" w:cs="Sylfaen"/>
          <w:i/>
          <w:sz w:val="20"/>
          <w:szCs w:val="20"/>
          <w:lang w:val="hy-AM"/>
        </w:rPr>
        <w:t xml:space="preserve">* </w:t>
      </w:r>
      <w:r w:rsidRPr="00A71D81">
        <w:rPr>
          <w:rFonts w:ascii="GHEA Grapalat" w:hAnsi="GHEA Grapalat"/>
          <w:i/>
          <w:sz w:val="20"/>
          <w:szCs w:val="20"/>
          <w:lang w:val="hy-AM"/>
        </w:rPr>
        <w:t>լրացվում է հանձնաժողովի քարտուղարի կողմից` մինչև հրավերը տեղեկագրում հրապարակելը:</w:t>
      </w:r>
    </w:p>
    <w:p w:rsidR="00631658" w:rsidRPr="00A71D81"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rsidR="00631658" w:rsidRPr="00A71D81"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rsidR="00334B2F" w:rsidRPr="00A71D81" w:rsidRDefault="00631658" w:rsidP="00334B2F">
      <w:pPr>
        <w:pStyle w:val="31"/>
        <w:spacing w:line="240" w:lineRule="auto"/>
        <w:jc w:val="right"/>
        <w:rPr>
          <w:rFonts w:ascii="GHEA Grapalat" w:hAnsi="GHEA Grapalat"/>
          <w:b/>
          <w:lang w:val="hy-AM"/>
        </w:rPr>
      </w:pPr>
      <w:r w:rsidRPr="00A71D81">
        <w:rPr>
          <w:rFonts w:ascii="GHEA Grapalat" w:hAnsi="GHEA Grapalat"/>
          <w:b/>
          <w:lang w:val="hy-AM"/>
        </w:rPr>
        <w:br w:type="page"/>
      </w:r>
    </w:p>
    <w:tbl>
      <w:tblPr>
        <w:tblpPr w:leftFromText="180" w:rightFromText="180" w:vertAnchor="page" w:horzAnchor="margin" w:tblpXSpec="center" w:tblpY="1003"/>
        <w:tblW w:w="10980" w:type="dxa"/>
        <w:tblLook w:val="0000"/>
      </w:tblPr>
      <w:tblGrid>
        <w:gridCol w:w="5616"/>
        <w:gridCol w:w="5364"/>
      </w:tblGrid>
      <w:tr w:rsidR="00334B2F" w:rsidRPr="00A71D81"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A71D81" w:rsidRDefault="00334B2F" w:rsidP="00CB0ADE">
            <w:pPr>
              <w:rPr>
                <w:rFonts w:ascii="GHEA Grapalat" w:hAnsi="GHEA Grapalat" w:cs="Sylfaen"/>
                <w:b/>
                <w:bCs/>
                <w:sz w:val="20"/>
                <w:szCs w:val="20"/>
                <w:lang w:val="hy-AM"/>
              </w:rPr>
            </w:pPr>
            <w:r w:rsidRPr="00A71D81">
              <w:rPr>
                <w:rFonts w:ascii="GHEA Grapalat" w:hAnsi="GHEA Grapalat" w:cs="Sylfaen"/>
                <w:sz w:val="20"/>
                <w:szCs w:val="20"/>
              </w:rPr>
              <w:lastRenderedPageBreak/>
              <w:t xml:space="preserve">1.                                                              </w:t>
            </w:r>
            <w:r w:rsidRPr="00A71D81">
              <w:rPr>
                <w:rFonts w:ascii="GHEA Grapalat" w:hAnsi="GHEA Grapalat" w:cs="Sylfaen"/>
                <w:b/>
                <w:bCs/>
                <w:sz w:val="20"/>
                <w:szCs w:val="20"/>
              </w:rPr>
              <w:t xml:space="preserve">ՎՃԱՐՄԱՆՊԱՀԱՆՋԱԳԻՐ* </w:t>
            </w:r>
          </w:p>
          <w:p w:rsidR="00334B2F" w:rsidRPr="00A71D81" w:rsidRDefault="00334B2F" w:rsidP="00CB0ADE">
            <w:pPr>
              <w:jc w:val="center"/>
              <w:rPr>
                <w:rFonts w:ascii="GHEA Grapalat" w:hAnsi="GHEA Grapalat" w:cs="Arial"/>
                <w:bCs/>
                <w:i/>
                <w:sz w:val="20"/>
                <w:szCs w:val="20"/>
              </w:rPr>
            </w:pPr>
          </w:p>
        </w:tc>
      </w:tr>
      <w:tr w:rsidR="00334B2F" w:rsidRPr="00A71D81"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A71D81" w:rsidRDefault="00334B2F" w:rsidP="00CB0ADE">
            <w:pPr>
              <w:rPr>
                <w:rFonts w:ascii="GHEA Grapalat" w:hAnsi="GHEA Grapalat" w:cs="Sylfaen"/>
                <w:sz w:val="20"/>
                <w:szCs w:val="20"/>
                <w:lang w:val="hy-AM"/>
              </w:rPr>
            </w:pPr>
            <w:r w:rsidRPr="00A71D81">
              <w:rPr>
                <w:rFonts w:ascii="GHEA Grapalat" w:hAnsi="GHEA Grapalat" w:cs="Sylfaen"/>
                <w:sz w:val="20"/>
                <w:szCs w:val="20"/>
                <w:lang w:val="hy-AM"/>
              </w:rPr>
              <w:t>2</w:t>
            </w:r>
            <w:r w:rsidRPr="00A71D81">
              <w:rPr>
                <w:rFonts w:ascii="GHEA Grapalat" w:hAnsi="GHEA Grapalat" w:cs="Sylfaen"/>
                <w:sz w:val="20"/>
                <w:szCs w:val="20"/>
              </w:rPr>
              <w:t>.</w:t>
            </w:r>
            <w:r w:rsidRPr="00A71D81">
              <w:rPr>
                <w:rFonts w:ascii="GHEA Grapalat" w:hAnsi="GHEA Grapalat" w:cs="Sylfaen"/>
                <w:sz w:val="20"/>
                <w:szCs w:val="20"/>
                <w:lang w:val="hy-AM"/>
              </w:rPr>
              <w:t xml:space="preserve"> Թիվ </w:t>
            </w:r>
          </w:p>
        </w:tc>
      </w:tr>
      <w:tr w:rsidR="00334B2F" w:rsidRPr="00A71D81"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lang w:val="hy-AM"/>
              </w:rPr>
              <w:t>3</w:t>
            </w:r>
            <w:r w:rsidRPr="00A71D81">
              <w:rPr>
                <w:rFonts w:ascii="GHEA Grapalat" w:hAnsi="GHEA Grapalat" w:cs="Sylfaen"/>
                <w:sz w:val="20"/>
                <w:szCs w:val="20"/>
              </w:rPr>
              <w:t>.                                                         Ներկայացմանամսաթիվը</w:t>
            </w:r>
            <w:r w:rsidRPr="00A71D81">
              <w:rPr>
                <w:rFonts w:ascii="GHEA Grapalat" w:hAnsi="GHEA Grapalat" w:cs="Arial"/>
                <w:sz w:val="20"/>
                <w:szCs w:val="20"/>
              </w:rPr>
              <w:t xml:space="preserve">`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tc>
      </w:tr>
      <w:tr w:rsidR="00334B2F" w:rsidRPr="00A71D81"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4</w:t>
            </w:r>
            <w:r w:rsidRPr="00A71D81">
              <w:rPr>
                <w:rFonts w:ascii="GHEA Grapalat" w:hAnsi="GHEA Grapalat" w:cs="Sylfaen"/>
                <w:sz w:val="20"/>
                <w:szCs w:val="20"/>
              </w:rPr>
              <w:t xml:space="preserve">. </w:t>
            </w: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 </w:t>
            </w:r>
            <w:r w:rsidRPr="00A71D81">
              <w:rPr>
                <w:rFonts w:ascii="GHEA Grapalat" w:hAnsi="GHEA Grapalat" w:cs="Sylfaen"/>
                <w:sz w:val="20"/>
                <w:szCs w:val="20"/>
              </w:rPr>
              <w:t>(Ընկերություն</w:t>
            </w:r>
            <w:r w:rsidRPr="00A71D81">
              <w:rPr>
                <w:rFonts w:ascii="GHEA Grapalat" w:hAnsi="GHEA Grapalat" w:cs="Arial"/>
                <w:sz w:val="20"/>
                <w:szCs w:val="20"/>
              </w:rPr>
              <w:t>`</w:t>
            </w:r>
          </w:p>
        </w:tc>
      </w:tr>
      <w:tr w:rsidR="00334B2F" w:rsidRPr="00A71D81"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5</w:t>
            </w:r>
            <w:r w:rsidRPr="00A71D81">
              <w:rPr>
                <w:rFonts w:ascii="GHEA Grapalat" w:hAnsi="GHEA Grapalat" w:cs="Sylfaen"/>
                <w:sz w:val="20"/>
                <w:szCs w:val="20"/>
              </w:rPr>
              <w:t>. Վճարողի</w:t>
            </w:r>
            <w:r w:rsidRPr="00A71D81">
              <w:rPr>
                <w:rFonts w:ascii="GHEA Grapalat" w:hAnsi="GHEA Grapalat" w:cs="Sylfaen"/>
                <w:sz w:val="20"/>
                <w:szCs w:val="20"/>
                <w:lang w:val="hy-AM"/>
              </w:rPr>
              <w:t xml:space="preserve">ն սպասարկող Ֆինանսական կազմակերպություն </w:t>
            </w:r>
            <w:r w:rsidRPr="00A71D81">
              <w:rPr>
                <w:rFonts w:ascii="GHEA Grapalat" w:hAnsi="GHEA Grapalat" w:cs="Sylfaen"/>
                <w:sz w:val="20"/>
                <w:szCs w:val="20"/>
              </w:rPr>
              <w:t>(բանկ)</w:t>
            </w:r>
            <w:r w:rsidRPr="00A71D81">
              <w:rPr>
                <w:rFonts w:ascii="GHEA Grapalat" w:hAnsi="GHEA Grapalat" w:cs="Arial"/>
                <w:sz w:val="20"/>
                <w:szCs w:val="20"/>
              </w:rPr>
              <w:t>`</w:t>
            </w:r>
          </w:p>
        </w:tc>
      </w:tr>
      <w:tr w:rsidR="00334B2F" w:rsidRPr="00A71D81"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6</w:t>
            </w:r>
            <w:r w:rsidRPr="00A71D81">
              <w:rPr>
                <w:rFonts w:ascii="GHEA Grapalat" w:hAnsi="GHEA Grapalat" w:cs="Sylfaen"/>
                <w:sz w:val="20"/>
                <w:szCs w:val="20"/>
              </w:rPr>
              <w:t>. Վճարողիհաշվիհամարը</w:t>
            </w:r>
            <w:r w:rsidRPr="00A71D81">
              <w:rPr>
                <w:rFonts w:ascii="GHEA Grapalat" w:hAnsi="GHEA Grapalat" w:cs="Arial"/>
                <w:sz w:val="20"/>
                <w:szCs w:val="20"/>
              </w:rPr>
              <w:t>`</w:t>
            </w:r>
          </w:p>
        </w:tc>
      </w:tr>
      <w:tr w:rsidR="00334B2F" w:rsidRPr="00A71D81"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7</w:t>
            </w:r>
            <w:r w:rsidRPr="00A71D81">
              <w:rPr>
                <w:rFonts w:ascii="GHEA Grapalat" w:hAnsi="GHEA Grapalat" w:cs="Sylfaen"/>
                <w:sz w:val="20"/>
                <w:szCs w:val="20"/>
              </w:rPr>
              <w:t>. ՎճարողիՀՎՀՀ</w:t>
            </w:r>
            <w:r w:rsidRPr="00A71D81">
              <w:rPr>
                <w:rFonts w:ascii="GHEA Grapalat" w:hAnsi="GHEA Grapalat" w:cs="Arial"/>
                <w:sz w:val="20"/>
                <w:szCs w:val="20"/>
              </w:rPr>
              <w:t>`</w:t>
            </w:r>
          </w:p>
        </w:tc>
      </w:tr>
      <w:tr w:rsidR="00334B2F" w:rsidRPr="00A71D81"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8</w:t>
            </w:r>
            <w:r w:rsidRPr="00A71D81">
              <w:rPr>
                <w:rFonts w:ascii="GHEA Grapalat" w:hAnsi="GHEA Grapalat" w:cs="Sylfaen"/>
                <w:sz w:val="20"/>
                <w:szCs w:val="20"/>
              </w:rPr>
              <w:t>. ՎճարողիՀԾՀ</w:t>
            </w:r>
            <w:r w:rsidRPr="00A71D81">
              <w:rPr>
                <w:rFonts w:ascii="GHEA Grapalat" w:hAnsi="GHEA Grapalat" w:cs="Arial"/>
                <w:sz w:val="20"/>
                <w:szCs w:val="20"/>
              </w:rPr>
              <w:t>`</w:t>
            </w:r>
          </w:p>
        </w:tc>
      </w:tr>
      <w:tr w:rsidR="00334B2F" w:rsidRPr="00A71D81"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9</w:t>
            </w:r>
            <w:r w:rsidRPr="00A71D81">
              <w:rPr>
                <w:rFonts w:ascii="GHEA Grapalat" w:hAnsi="GHEA Grapalat" w:cs="Sylfaen"/>
                <w:sz w:val="20"/>
                <w:szCs w:val="20"/>
              </w:rPr>
              <w:t>. Շահառու</w:t>
            </w:r>
            <w:r w:rsidRPr="00A71D81">
              <w:rPr>
                <w:rFonts w:ascii="GHEA Grapalat" w:hAnsi="GHEA Grapalat" w:cs="Sylfaen"/>
                <w:sz w:val="20"/>
                <w:szCs w:val="20"/>
                <w:lang w:val="hy-AM"/>
              </w:rPr>
              <w:t>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 </w:t>
            </w:r>
            <w:r w:rsidRPr="00A71D81">
              <w:rPr>
                <w:rFonts w:ascii="GHEA Grapalat" w:hAnsi="GHEA Grapalat" w:cs="Arial"/>
                <w:sz w:val="20"/>
                <w:szCs w:val="20"/>
              </w:rPr>
              <w:t>`</w:t>
            </w:r>
          </w:p>
        </w:tc>
      </w:tr>
      <w:tr w:rsidR="00334B2F" w:rsidRPr="00A71D81"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A71D81" w:rsidRDefault="00334B2F" w:rsidP="00CB0ADE">
            <w:pPr>
              <w:rPr>
                <w:rFonts w:ascii="GHEA Grapalat" w:hAnsi="GHEA Grapalat" w:cs="Sylfaen"/>
                <w:sz w:val="20"/>
                <w:szCs w:val="20"/>
                <w:lang w:val="ru-RU"/>
              </w:rPr>
            </w:pPr>
            <w:r w:rsidRPr="00A71D81">
              <w:rPr>
                <w:rFonts w:ascii="GHEA Grapalat" w:hAnsi="GHEA Grapalat" w:cs="Sylfaen"/>
                <w:sz w:val="20"/>
                <w:szCs w:val="20"/>
                <w:lang w:val="ru-RU"/>
              </w:rPr>
              <w:t xml:space="preserve">10. </w:t>
            </w:r>
            <w:r w:rsidRPr="00A71D81">
              <w:rPr>
                <w:rFonts w:ascii="GHEA Grapalat" w:hAnsi="GHEA Grapalat" w:cs="Sylfaen"/>
                <w:sz w:val="20"/>
                <w:szCs w:val="20"/>
              </w:rPr>
              <w:t>Շահառուի ՀԾՀ</w:t>
            </w:r>
            <w:r w:rsidRPr="00A71D81">
              <w:rPr>
                <w:rFonts w:ascii="GHEA Grapalat" w:hAnsi="GHEA Grapalat" w:cs="Sylfaen"/>
                <w:sz w:val="20"/>
                <w:szCs w:val="20"/>
                <w:lang w:val="ru-RU"/>
              </w:rPr>
              <w:t xml:space="preserve"> (</w:t>
            </w:r>
            <w:r w:rsidRPr="00A71D81">
              <w:rPr>
                <w:rFonts w:ascii="GHEA Grapalat" w:hAnsi="GHEA Grapalat" w:cs="Sylfaen"/>
                <w:sz w:val="20"/>
                <w:szCs w:val="20"/>
                <w:lang w:val="hy-AM"/>
              </w:rPr>
              <w:t>չի լրացվում</w:t>
            </w:r>
            <w:r w:rsidRPr="00A71D81">
              <w:rPr>
                <w:rFonts w:ascii="GHEA Grapalat" w:hAnsi="GHEA Grapalat" w:cs="Sylfaen"/>
                <w:sz w:val="20"/>
                <w:szCs w:val="20"/>
                <w:lang w:val="ru-RU"/>
              </w:rPr>
              <w:t>)</w:t>
            </w:r>
          </w:p>
        </w:tc>
      </w:tr>
      <w:tr w:rsidR="00334B2F" w:rsidRPr="00A71D81"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B57633" w:rsidRDefault="00334B2F" w:rsidP="003559F4">
            <w:pPr>
              <w:rPr>
                <w:rFonts w:ascii="GHEA Grapalat" w:hAnsi="GHEA Grapalat" w:cs="Arial"/>
                <w:sz w:val="20"/>
                <w:szCs w:val="20"/>
                <w:lang w:val="hy-AM"/>
              </w:rPr>
            </w:pPr>
            <w:r w:rsidRPr="00A71D81">
              <w:rPr>
                <w:rFonts w:ascii="GHEA Grapalat" w:hAnsi="GHEA Grapalat" w:cs="Sylfaen"/>
                <w:sz w:val="20"/>
                <w:szCs w:val="20"/>
                <w:lang w:val="hy-AM"/>
              </w:rPr>
              <w:t>11</w:t>
            </w:r>
            <w:r w:rsidRPr="00A71D81">
              <w:rPr>
                <w:rFonts w:ascii="GHEA Grapalat" w:hAnsi="GHEA Grapalat" w:cs="Sylfaen"/>
                <w:sz w:val="20"/>
                <w:szCs w:val="20"/>
              </w:rPr>
              <w:t>. ՇահառուիՀՎՀՀ</w:t>
            </w:r>
            <w:r w:rsidRPr="00A71D81">
              <w:rPr>
                <w:rFonts w:ascii="GHEA Grapalat" w:hAnsi="GHEA Grapalat" w:cs="Arial"/>
                <w:sz w:val="20"/>
                <w:szCs w:val="20"/>
              </w:rPr>
              <w:t>`</w:t>
            </w:r>
            <w:r w:rsidR="00592B04">
              <w:rPr>
                <w:rFonts w:ascii="GHEA Grapalat" w:hAnsi="GHEA Grapalat" w:cs="Arial"/>
                <w:sz w:val="20"/>
                <w:szCs w:val="20"/>
                <w:lang w:val="hy-AM"/>
              </w:rPr>
              <w:t xml:space="preserve"> 035</w:t>
            </w:r>
            <w:r w:rsidR="003559F4">
              <w:rPr>
                <w:rFonts w:ascii="GHEA Grapalat" w:hAnsi="GHEA Grapalat" w:cs="Arial"/>
                <w:sz w:val="20"/>
                <w:szCs w:val="20"/>
              </w:rPr>
              <w:t>31</w:t>
            </w:r>
            <w:r w:rsidR="00B57633">
              <w:rPr>
                <w:rFonts w:ascii="GHEA Grapalat" w:hAnsi="GHEA Grapalat" w:cs="Arial"/>
                <w:sz w:val="20"/>
                <w:szCs w:val="20"/>
                <w:lang w:val="hy-AM"/>
              </w:rPr>
              <w:t>819</w:t>
            </w:r>
          </w:p>
        </w:tc>
      </w:tr>
      <w:tr w:rsidR="00334B2F" w:rsidRPr="00A71D81"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3559F4" w:rsidRDefault="00334B2F" w:rsidP="003559F4">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2</w:t>
            </w:r>
            <w:r w:rsidRPr="00A71D81">
              <w:rPr>
                <w:rFonts w:ascii="GHEA Grapalat" w:hAnsi="GHEA Grapalat" w:cs="Sylfaen"/>
                <w:sz w:val="20"/>
                <w:szCs w:val="20"/>
              </w:rPr>
              <w:t>.Շահառուի</w:t>
            </w:r>
            <w:r w:rsidRPr="00A71D81">
              <w:rPr>
                <w:rFonts w:ascii="GHEA Grapalat" w:hAnsi="GHEA Grapalat" w:cs="Sylfaen"/>
                <w:sz w:val="20"/>
                <w:szCs w:val="20"/>
                <w:lang w:val="hy-AM"/>
              </w:rPr>
              <w:t>ն սպասարկող Ֆինանսական կազմակերպություն</w:t>
            </w:r>
            <w:r w:rsidRPr="00A71D81">
              <w:rPr>
                <w:rFonts w:ascii="GHEA Grapalat" w:hAnsi="GHEA Grapalat" w:cs="Sylfaen"/>
                <w:sz w:val="20"/>
                <w:szCs w:val="20"/>
              </w:rPr>
              <w:t xml:space="preserve"> (բանկ)</w:t>
            </w:r>
            <w:r w:rsidRPr="00A71D81">
              <w:rPr>
                <w:rFonts w:ascii="GHEA Grapalat" w:hAnsi="GHEA Grapalat" w:cs="Arial"/>
                <w:sz w:val="20"/>
                <w:szCs w:val="20"/>
              </w:rPr>
              <w:t>`</w:t>
            </w:r>
            <w:r w:rsidR="00592B04">
              <w:rPr>
                <w:rFonts w:ascii="GHEA Grapalat" w:hAnsi="GHEA Grapalat" w:cs="Arial"/>
                <w:sz w:val="20"/>
                <w:szCs w:val="20"/>
                <w:lang w:val="hy-AM"/>
              </w:rPr>
              <w:t xml:space="preserve"> ՀՀ ՖՆ Գ</w:t>
            </w:r>
            <w:r w:rsidR="003559F4">
              <w:rPr>
                <w:rFonts w:ascii="GHEA Grapalat" w:hAnsi="GHEA Grapalat" w:cs="Arial"/>
                <w:sz w:val="20"/>
                <w:szCs w:val="20"/>
              </w:rPr>
              <w:t>ործառնականվարչություն</w:t>
            </w:r>
          </w:p>
        </w:tc>
      </w:tr>
      <w:tr w:rsidR="00334B2F" w:rsidRPr="00A71D81"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3559F4" w:rsidRDefault="00334B2F" w:rsidP="003559F4">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3</w:t>
            </w:r>
            <w:r w:rsidRPr="00A71D81">
              <w:rPr>
                <w:rFonts w:ascii="GHEA Grapalat" w:hAnsi="GHEA Grapalat" w:cs="Sylfaen"/>
                <w:sz w:val="20"/>
                <w:szCs w:val="20"/>
              </w:rPr>
              <w:t>.Շահառուիհաշվիհամարը</w:t>
            </w:r>
            <w:r w:rsidRPr="00A71D81">
              <w:rPr>
                <w:rFonts w:ascii="GHEA Grapalat" w:hAnsi="GHEA Grapalat" w:cs="Arial"/>
                <w:sz w:val="20"/>
                <w:szCs w:val="20"/>
              </w:rPr>
              <w:t xml:space="preserve"> (</w:t>
            </w:r>
            <w:r w:rsidRPr="00A71D81">
              <w:rPr>
                <w:rFonts w:ascii="GHEA Grapalat" w:hAnsi="GHEA Grapalat" w:cs="Sylfaen"/>
                <w:sz w:val="20"/>
                <w:szCs w:val="20"/>
              </w:rPr>
              <w:t>հշ</w:t>
            </w:r>
            <w:r w:rsidRPr="00A71D81">
              <w:rPr>
                <w:rFonts w:ascii="GHEA Grapalat" w:hAnsi="GHEA Grapalat" w:cs="Arial"/>
                <w:sz w:val="20"/>
                <w:szCs w:val="20"/>
              </w:rPr>
              <w:t>.N)</w:t>
            </w:r>
            <w:r w:rsidR="00E6075F">
              <w:rPr>
                <w:rFonts w:ascii="GHEA Grapalat" w:hAnsi="GHEA Grapalat" w:cs="Arial"/>
                <w:sz w:val="20"/>
                <w:szCs w:val="20"/>
                <w:lang w:val="hy-AM"/>
              </w:rPr>
              <w:t xml:space="preserve">հ/հ </w:t>
            </w:r>
            <w:r w:rsidR="00B57633">
              <w:rPr>
                <w:rFonts w:ascii="GHEA Grapalat" w:hAnsi="GHEA Grapalat" w:cs="Arial"/>
                <w:sz w:val="20"/>
                <w:szCs w:val="20"/>
                <w:lang w:val="hy-AM"/>
              </w:rPr>
              <w:t>900108000630</w:t>
            </w:r>
          </w:p>
        </w:tc>
      </w:tr>
      <w:tr w:rsidR="00334B2F" w:rsidRPr="00A71D81"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4</w:t>
            </w:r>
            <w:r w:rsidRPr="00A71D81">
              <w:rPr>
                <w:rFonts w:ascii="GHEA Grapalat" w:hAnsi="GHEA Grapalat" w:cs="Sylfaen"/>
                <w:sz w:val="20"/>
                <w:szCs w:val="20"/>
              </w:rPr>
              <w:t>.Գումարը</w:t>
            </w:r>
            <w:r w:rsidRPr="00A71D81">
              <w:rPr>
                <w:rFonts w:ascii="GHEA Grapalat" w:hAnsi="GHEA Grapalat" w:cs="Arial"/>
                <w:sz w:val="20"/>
                <w:szCs w:val="20"/>
                <w:lang w:val="ru-RU"/>
              </w:rPr>
              <w:t>(</w:t>
            </w:r>
            <w:r w:rsidRPr="00A71D81">
              <w:rPr>
                <w:rFonts w:ascii="GHEA Grapalat" w:hAnsi="GHEA Grapalat" w:cs="Sylfaen"/>
                <w:sz w:val="20"/>
                <w:szCs w:val="20"/>
              </w:rPr>
              <w:t>թվերովևբառերով</w:t>
            </w:r>
            <w:r w:rsidRPr="00A71D81">
              <w:rPr>
                <w:rFonts w:ascii="GHEA Grapalat" w:hAnsi="GHEA Grapalat" w:cs="Sylfaen"/>
                <w:sz w:val="20"/>
                <w:szCs w:val="20"/>
                <w:lang w:val="ru-RU"/>
              </w:rPr>
              <w:t>)</w:t>
            </w:r>
            <w:r w:rsidRPr="00A71D81">
              <w:rPr>
                <w:rFonts w:ascii="GHEA Grapalat" w:hAnsi="GHEA Grapalat" w:cs="Arial"/>
                <w:sz w:val="20"/>
                <w:szCs w:val="20"/>
              </w:rPr>
              <w:t>`</w:t>
            </w:r>
          </w:p>
        </w:tc>
      </w:tr>
      <w:tr w:rsidR="00334B2F" w:rsidRPr="00A71D81"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15. </w:t>
            </w:r>
            <w:r w:rsidRPr="00A71D81">
              <w:rPr>
                <w:rFonts w:ascii="GHEA Grapalat" w:hAnsi="GHEA Grapalat" w:cs="Sylfaen"/>
                <w:sz w:val="20"/>
                <w:szCs w:val="20"/>
                <w:lang w:val="hy-AM"/>
              </w:rPr>
              <w:t xml:space="preserve">Ակցեպտավորված գումարը՝ </w:t>
            </w:r>
            <w:r w:rsidRPr="00A71D81">
              <w:rPr>
                <w:rFonts w:ascii="GHEA Grapalat" w:hAnsi="GHEA Grapalat" w:cs="Sylfaen"/>
                <w:sz w:val="20"/>
                <w:szCs w:val="20"/>
              </w:rPr>
              <w:t xml:space="preserve"> (թվերովևբառերով)(</w:t>
            </w:r>
            <w:r w:rsidRPr="00A71D81">
              <w:rPr>
                <w:rFonts w:ascii="GHEA Grapalat" w:hAnsi="GHEA Grapalat" w:cs="Sylfaen"/>
                <w:sz w:val="20"/>
                <w:szCs w:val="20"/>
                <w:lang w:val="hy-AM"/>
              </w:rPr>
              <w:t>նախատեսված է նշված գումարի մասնակի ակցեպտի համար, որը չի կիրառվում</w:t>
            </w:r>
            <w:r w:rsidRPr="00A71D81">
              <w:rPr>
                <w:rFonts w:ascii="GHEA Grapalat" w:hAnsi="GHEA Grapalat" w:cs="Sylfaen"/>
                <w:sz w:val="20"/>
                <w:szCs w:val="20"/>
              </w:rPr>
              <w:t>)</w:t>
            </w:r>
          </w:p>
        </w:tc>
      </w:tr>
      <w:tr w:rsidR="00334B2F" w:rsidRPr="00A71D81"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ru-RU"/>
              </w:rPr>
              <w:t>6</w:t>
            </w:r>
            <w:r w:rsidRPr="00A71D81">
              <w:rPr>
                <w:rFonts w:ascii="GHEA Grapalat" w:hAnsi="GHEA Grapalat" w:cs="Sylfaen"/>
                <w:sz w:val="20"/>
                <w:szCs w:val="20"/>
              </w:rPr>
              <w:t>.Արժույթը</w:t>
            </w:r>
            <w:r w:rsidRPr="00A71D81">
              <w:rPr>
                <w:rFonts w:ascii="GHEA Grapalat" w:hAnsi="GHEA Grapalat" w:cs="Arial"/>
                <w:sz w:val="20"/>
                <w:szCs w:val="20"/>
              </w:rPr>
              <w:t xml:space="preserve"> (</w:t>
            </w:r>
            <w:r w:rsidRPr="00A71D81">
              <w:rPr>
                <w:rFonts w:ascii="GHEA Grapalat" w:hAnsi="GHEA Grapalat" w:cs="Sylfaen"/>
                <w:sz w:val="20"/>
                <w:szCs w:val="20"/>
              </w:rPr>
              <w:t>բառերովևկոդով</w:t>
            </w:r>
            <w:r w:rsidRPr="00A71D81">
              <w:rPr>
                <w:rFonts w:ascii="GHEA Grapalat" w:hAnsi="GHEA Grapalat" w:cs="Arial"/>
                <w:sz w:val="20"/>
                <w:szCs w:val="20"/>
              </w:rPr>
              <w:t>)`</w:t>
            </w:r>
          </w:p>
        </w:tc>
      </w:tr>
      <w:tr w:rsidR="00334B2F" w:rsidRPr="00A71D81"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A71D81" w:rsidRDefault="00334B2F" w:rsidP="00CB0ADE">
            <w:pPr>
              <w:rPr>
                <w:rFonts w:ascii="GHEA Grapalat" w:hAnsi="GHEA Grapalat" w:cs="Arial"/>
                <w:sz w:val="20"/>
                <w:szCs w:val="20"/>
                <w:lang w:val="hy-AM"/>
              </w:rPr>
            </w:pPr>
            <w:r w:rsidRPr="00A71D81">
              <w:rPr>
                <w:rFonts w:ascii="GHEA Grapalat" w:hAnsi="GHEA Grapalat" w:cs="Sylfaen"/>
                <w:sz w:val="20"/>
                <w:szCs w:val="20"/>
              </w:rPr>
              <w:t>1</w:t>
            </w:r>
            <w:r w:rsidRPr="00A71D81">
              <w:rPr>
                <w:rFonts w:ascii="GHEA Grapalat" w:hAnsi="GHEA Grapalat" w:cs="Sylfaen"/>
                <w:sz w:val="20"/>
                <w:szCs w:val="20"/>
                <w:lang w:val="hy-AM"/>
              </w:rPr>
              <w:t>7</w:t>
            </w:r>
            <w:r w:rsidRPr="00A71D81">
              <w:rPr>
                <w:rFonts w:ascii="GHEA Grapalat" w:hAnsi="GHEA Grapalat" w:cs="Sylfaen"/>
                <w:sz w:val="20"/>
                <w:szCs w:val="20"/>
              </w:rPr>
              <w:t>.Գործարքի</w:t>
            </w:r>
            <w:r w:rsidRPr="00A71D81">
              <w:rPr>
                <w:rFonts w:ascii="GHEA Grapalat" w:hAnsi="GHEA Grapalat" w:cs="Arial"/>
                <w:sz w:val="20"/>
                <w:szCs w:val="20"/>
              </w:rPr>
              <w:t xml:space="preserve"> (</w:t>
            </w:r>
            <w:r w:rsidRPr="00A71D81">
              <w:rPr>
                <w:rFonts w:ascii="GHEA Grapalat" w:hAnsi="GHEA Grapalat" w:cs="Sylfaen"/>
                <w:sz w:val="20"/>
                <w:szCs w:val="20"/>
              </w:rPr>
              <w:t>վճարման</w:t>
            </w:r>
            <w:r w:rsidRPr="00A71D81">
              <w:rPr>
                <w:rFonts w:ascii="GHEA Grapalat" w:hAnsi="GHEA Grapalat" w:cs="Arial"/>
                <w:sz w:val="20"/>
                <w:szCs w:val="20"/>
              </w:rPr>
              <w:t xml:space="preserve">) </w:t>
            </w:r>
            <w:r w:rsidRPr="00A71D81">
              <w:rPr>
                <w:rFonts w:ascii="GHEA Grapalat" w:hAnsi="GHEA Grapalat" w:cs="Sylfaen"/>
                <w:sz w:val="20"/>
                <w:szCs w:val="20"/>
              </w:rPr>
              <w:t>նպատակը</w:t>
            </w:r>
            <w:r w:rsidRPr="00A71D81">
              <w:rPr>
                <w:rFonts w:ascii="GHEA Grapalat" w:hAnsi="GHEA Grapalat" w:cs="Arial"/>
                <w:sz w:val="20"/>
                <w:szCs w:val="20"/>
              </w:rPr>
              <w:t>`</w:t>
            </w:r>
            <w:r w:rsidRPr="00A71D81">
              <w:rPr>
                <w:rFonts w:ascii="GHEA Grapalat" w:hAnsi="GHEA Grapalat" w:cs="Sylfaen"/>
                <w:bCs/>
                <w:i/>
                <w:sz w:val="20"/>
                <w:szCs w:val="20"/>
              </w:rPr>
              <w:t>(</w:t>
            </w:r>
            <w:r w:rsidR="00D7538E" w:rsidRPr="00A71D81">
              <w:rPr>
                <w:rFonts w:ascii="GHEA Grapalat" w:hAnsi="GHEA Grapalat" w:cs="Sylfaen"/>
                <w:bCs/>
                <w:i/>
                <w:sz w:val="20"/>
                <w:szCs w:val="20"/>
                <w:lang w:val="hy-AM"/>
              </w:rPr>
              <w:t>պայմանագրի կատարման</w:t>
            </w:r>
            <w:r w:rsidRPr="00A71D81">
              <w:rPr>
                <w:rFonts w:ascii="GHEA Grapalat" w:hAnsi="GHEA Grapalat" w:cs="Sylfaen"/>
                <w:bCs/>
                <w:i/>
                <w:sz w:val="20"/>
                <w:szCs w:val="20"/>
              </w:rPr>
              <w:t>ապահովմ</w:t>
            </w:r>
            <w:r w:rsidRPr="00A71D81">
              <w:rPr>
                <w:rFonts w:ascii="GHEA Grapalat" w:hAnsi="GHEA Grapalat" w:cs="Sylfaen"/>
                <w:bCs/>
                <w:i/>
                <w:sz w:val="20"/>
                <w:szCs w:val="20"/>
                <w:lang w:val="hy-AM"/>
              </w:rPr>
              <w:t>ան համար</w:t>
            </w:r>
            <w:r w:rsidRPr="00A71D81">
              <w:rPr>
                <w:rFonts w:ascii="GHEA Grapalat" w:hAnsi="GHEA Grapalat" w:cs="Sylfaen"/>
                <w:bCs/>
                <w:i/>
                <w:sz w:val="20"/>
                <w:szCs w:val="20"/>
              </w:rPr>
              <w:t>)</w:t>
            </w:r>
          </w:p>
        </w:tc>
      </w:tr>
      <w:tr w:rsidR="00334B2F" w:rsidRPr="00A71D81" w:rsidTr="00CB0ADE">
        <w:trPr>
          <w:trHeight w:val="424"/>
        </w:trPr>
        <w:tc>
          <w:tcPr>
            <w:tcW w:w="10980" w:type="dxa"/>
            <w:gridSpan w:val="2"/>
            <w:tcBorders>
              <w:top w:val="single" w:sz="4" w:space="0" w:color="auto"/>
              <w:left w:val="single" w:sz="4" w:space="0" w:color="auto"/>
              <w:right w:val="single" w:sz="4" w:space="0" w:color="000000"/>
            </w:tcBorders>
            <w:noWrap/>
            <w:vAlign w:val="bottom"/>
          </w:tcPr>
          <w:p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8</w:t>
            </w:r>
            <w:r w:rsidRPr="00A71D81">
              <w:rPr>
                <w:rFonts w:ascii="GHEA Grapalat" w:hAnsi="GHEA Grapalat" w:cs="Sylfaen"/>
                <w:sz w:val="20"/>
                <w:szCs w:val="20"/>
              </w:rPr>
              <w:t xml:space="preserve">. </w:t>
            </w:r>
            <w:r w:rsidRPr="00A71D81">
              <w:rPr>
                <w:rFonts w:ascii="GHEA Grapalat" w:hAnsi="GHEA Grapalat" w:cs="Sylfaen"/>
                <w:sz w:val="20"/>
                <w:szCs w:val="20"/>
                <w:lang w:val="hy-AM"/>
              </w:rPr>
              <w:t xml:space="preserve">Վճարման կատարման հիմքերը՝ </w:t>
            </w:r>
            <w:r w:rsidRPr="00A71D81">
              <w:rPr>
                <w:rFonts w:ascii="GHEA Grapalat" w:hAnsi="GHEA Grapalat" w:cs="Sylfaen"/>
                <w:sz w:val="20"/>
                <w:szCs w:val="20"/>
              </w:rPr>
              <w:t>(</w:t>
            </w:r>
            <w:r w:rsidRPr="00A71D81">
              <w:rPr>
                <w:rFonts w:ascii="GHEA Grapalat" w:hAnsi="GHEA Grapalat" w:cs="Sylfaen"/>
                <w:sz w:val="20"/>
                <w:szCs w:val="20"/>
                <w:lang w:val="hy-AM"/>
              </w:rPr>
              <w:t>Փաստաթղթերի</w:t>
            </w:r>
            <w:r w:rsidRPr="00A71D81">
              <w:rPr>
                <w:rFonts w:ascii="GHEA Grapalat" w:hAnsi="GHEA Grapalat" w:cs="Arial"/>
                <w:sz w:val="20"/>
                <w:szCs w:val="20"/>
                <w:lang w:val="hy-AM"/>
              </w:rPr>
              <w:t xml:space="preserve"> անվանումը</w:t>
            </w:r>
            <w:r w:rsidRPr="00A71D81">
              <w:rPr>
                <w:rFonts w:ascii="GHEA Grapalat" w:hAnsi="GHEA Grapalat" w:cs="Arial"/>
                <w:sz w:val="20"/>
                <w:szCs w:val="20"/>
              </w:rPr>
              <w:t>,</w:t>
            </w:r>
            <w:r w:rsidRPr="00A71D81">
              <w:rPr>
                <w:rFonts w:ascii="GHEA Grapalat" w:hAnsi="GHEA Grapalat" w:cs="Arial"/>
                <w:sz w:val="20"/>
                <w:szCs w:val="20"/>
                <w:lang w:val="hy-AM"/>
              </w:rPr>
              <w:t xml:space="preserve"> այդ թվում՝ տուժանքի մասին համաձայնագիրը, </w:t>
            </w:r>
            <w:r w:rsidRPr="00A71D81">
              <w:rPr>
                <w:rFonts w:ascii="GHEA Grapalat" w:hAnsi="GHEA Grapalat" w:cs="Sylfaen"/>
                <w:sz w:val="20"/>
                <w:szCs w:val="20"/>
                <w:lang w:val="hy-AM"/>
              </w:rPr>
              <w:t>դրանցհամարները</w:t>
            </w:r>
            <w:r w:rsidRPr="00A71D81">
              <w:rPr>
                <w:rFonts w:ascii="GHEA Grapalat" w:hAnsi="GHEA Grapalat" w:cs="Arial"/>
                <w:sz w:val="20"/>
                <w:szCs w:val="20"/>
                <w:lang w:val="hy-AM"/>
              </w:rPr>
              <w:t>,</w:t>
            </w:r>
            <w:r w:rsidRPr="00A71D81">
              <w:rPr>
                <w:rFonts w:ascii="GHEA Grapalat" w:hAnsi="GHEA Grapalat" w:cs="Sylfaen"/>
                <w:sz w:val="20"/>
                <w:szCs w:val="20"/>
                <w:lang w:val="hy-AM"/>
              </w:rPr>
              <w:t>պ</w:t>
            </w:r>
            <w:r w:rsidRPr="00A71D81">
              <w:rPr>
                <w:rFonts w:ascii="GHEA Grapalat" w:hAnsi="GHEA Grapalat" w:cs="Sylfaen"/>
                <w:sz w:val="20"/>
                <w:szCs w:val="20"/>
              </w:rPr>
              <w:t>այմանագրիծածկագիրը</w:t>
            </w:r>
            <w:r w:rsidRPr="00A71D81">
              <w:rPr>
                <w:rFonts w:ascii="GHEA Grapalat" w:hAnsi="GHEA Grapalat" w:cs="Arial"/>
                <w:sz w:val="20"/>
                <w:szCs w:val="20"/>
                <w:lang w:val="hy-AM"/>
              </w:rPr>
              <w:t xml:space="preserve"> որի հիման վրա կատարվում է  գանձումը</w:t>
            </w:r>
            <w:r w:rsidRPr="00A71D81">
              <w:rPr>
                <w:rFonts w:ascii="GHEA Grapalat" w:hAnsi="GHEA Grapalat" w:cs="Arial"/>
                <w:sz w:val="20"/>
                <w:szCs w:val="20"/>
              </w:rPr>
              <w:t>)</w:t>
            </w:r>
            <w:r w:rsidRPr="00A71D81">
              <w:rPr>
                <w:rFonts w:ascii="GHEA Grapalat" w:hAnsi="GHEA Grapalat" w:cs="Sylfaen"/>
                <w:sz w:val="20"/>
                <w:szCs w:val="20"/>
              </w:rPr>
              <w:t>`</w:t>
            </w:r>
          </w:p>
          <w:p w:rsidR="00334B2F" w:rsidRPr="00A71D81" w:rsidRDefault="00334B2F" w:rsidP="00CB0ADE">
            <w:pPr>
              <w:rPr>
                <w:rFonts w:ascii="GHEA Grapalat" w:hAnsi="GHEA Grapalat" w:cs="Arial"/>
                <w:sz w:val="20"/>
                <w:szCs w:val="20"/>
              </w:rPr>
            </w:pPr>
          </w:p>
        </w:tc>
      </w:tr>
      <w:tr w:rsidR="00334B2F" w:rsidRPr="00A71D81"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rsidR="00334B2F" w:rsidRPr="00A71D81" w:rsidRDefault="00334B2F" w:rsidP="00CB0ADE">
            <w:pPr>
              <w:rPr>
                <w:rFonts w:ascii="GHEA Grapalat" w:hAnsi="GHEA Grapalat" w:cs="Arial"/>
                <w:sz w:val="20"/>
                <w:szCs w:val="20"/>
                <w:lang w:val="hy-AM"/>
              </w:rPr>
            </w:pPr>
          </w:p>
        </w:tc>
      </w:tr>
      <w:tr w:rsidR="00334B2F" w:rsidRPr="00A71D81"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A71D81" w:rsidRDefault="00334B2F" w:rsidP="00CB0ADE">
            <w:pPr>
              <w:rPr>
                <w:rFonts w:ascii="GHEA Grapalat" w:hAnsi="GHEA Grapalat" w:cs="Sylfaen"/>
                <w:sz w:val="20"/>
                <w:szCs w:val="20"/>
                <w:lang w:val="hy-AM"/>
              </w:rPr>
            </w:pPr>
            <w:r w:rsidRPr="00A71D81">
              <w:rPr>
                <w:rFonts w:ascii="GHEA Grapalat" w:hAnsi="GHEA Grapalat" w:cs="Sylfaen"/>
                <w:sz w:val="20"/>
                <w:szCs w:val="20"/>
                <w:lang w:val="hy-AM"/>
              </w:rPr>
              <w:t>19. Վճարման պայմանները՝                                &lt;ակցեպտավորված վճարում&gt;</w:t>
            </w:r>
          </w:p>
          <w:p w:rsidR="00334B2F" w:rsidRPr="00A71D81" w:rsidRDefault="00334B2F" w:rsidP="00CB0ADE">
            <w:pPr>
              <w:rPr>
                <w:rFonts w:ascii="GHEA Grapalat" w:hAnsi="GHEA Grapalat" w:cs="Sylfaen"/>
                <w:sz w:val="20"/>
                <w:szCs w:val="20"/>
                <w:lang w:val="ru-RU"/>
              </w:rPr>
            </w:pPr>
          </w:p>
        </w:tc>
      </w:tr>
      <w:tr w:rsidR="00334B2F" w:rsidRPr="00A71D81"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lang w:val="hy-AM"/>
              </w:rPr>
              <w:t xml:space="preserve">20. Առդիր էջերի քանակը՝    </w:t>
            </w:r>
            <w:r w:rsidRPr="00A71D81">
              <w:rPr>
                <w:rFonts w:ascii="GHEA Grapalat" w:hAnsi="GHEA Grapalat" w:cs="Arial"/>
                <w:sz w:val="20"/>
                <w:szCs w:val="20"/>
              </w:rPr>
              <w:t xml:space="preserve">--- </w:t>
            </w:r>
            <w:r w:rsidRPr="00A71D81">
              <w:rPr>
                <w:rFonts w:ascii="GHEA Grapalat" w:hAnsi="GHEA Grapalat" w:cs="Sylfaen"/>
                <w:sz w:val="20"/>
                <w:szCs w:val="20"/>
              </w:rPr>
              <w:t>էջ</w:t>
            </w:r>
          </w:p>
          <w:p w:rsidR="00334B2F" w:rsidRPr="00A71D81" w:rsidRDefault="00334B2F" w:rsidP="00CB0ADE">
            <w:pPr>
              <w:rPr>
                <w:rFonts w:ascii="GHEA Grapalat" w:hAnsi="GHEA Grapalat" w:cs="Sylfaen"/>
                <w:sz w:val="20"/>
                <w:szCs w:val="20"/>
                <w:lang w:val="hy-AM"/>
              </w:rPr>
            </w:pPr>
          </w:p>
        </w:tc>
      </w:tr>
      <w:tr w:rsidR="00334B2F" w:rsidRPr="00A71D81" w:rsidTr="00CB0ADE">
        <w:trPr>
          <w:trHeight w:val="2194"/>
        </w:trPr>
        <w:tc>
          <w:tcPr>
            <w:tcW w:w="5616" w:type="dxa"/>
            <w:tcBorders>
              <w:top w:val="nil"/>
              <w:left w:val="single" w:sz="4" w:space="0" w:color="auto"/>
              <w:bottom w:val="single" w:sz="4" w:space="0" w:color="auto"/>
              <w:right w:val="single" w:sz="4" w:space="0" w:color="auto"/>
            </w:tcBorders>
            <w:noWrap/>
            <w:vAlign w:val="bottom"/>
          </w:tcPr>
          <w:p w:rsidR="00334B2F" w:rsidRPr="00A71D81" w:rsidRDefault="00334B2F" w:rsidP="00CB0ADE">
            <w:pPr>
              <w:rPr>
                <w:rFonts w:ascii="GHEA Grapalat" w:hAnsi="GHEA Grapalat" w:cs="Sylfaen"/>
                <w:sz w:val="20"/>
                <w:szCs w:val="20"/>
              </w:rPr>
            </w:pPr>
            <w:r w:rsidRPr="00A71D81">
              <w:rPr>
                <w:rFonts w:ascii="Courier New" w:hAnsi="Courier New" w:cs="Courier New"/>
                <w:sz w:val="20"/>
                <w:szCs w:val="20"/>
              </w:rPr>
              <w:t> </w:t>
            </w:r>
            <w:r w:rsidRPr="00A71D81">
              <w:rPr>
                <w:rFonts w:ascii="GHEA Grapalat" w:hAnsi="GHEA Grapalat" w:cs="Arial"/>
                <w:sz w:val="20"/>
                <w:szCs w:val="20"/>
                <w:lang w:val="hy-AM"/>
              </w:rPr>
              <w:t>22</w:t>
            </w:r>
            <w:r w:rsidRPr="00A71D81">
              <w:rPr>
                <w:rFonts w:ascii="GHEA Grapalat" w:hAnsi="GHEA Grapalat" w:cs="Arial"/>
                <w:sz w:val="20"/>
                <w:szCs w:val="20"/>
              </w:rPr>
              <w:t>.</w:t>
            </w:r>
            <w:r w:rsidRPr="00A71D81">
              <w:rPr>
                <w:rFonts w:ascii="GHEA Grapalat" w:hAnsi="GHEA Grapalat" w:cs="Sylfaen"/>
                <w:sz w:val="20"/>
                <w:szCs w:val="20"/>
              </w:rPr>
              <w:t>ա. Շահառուիստորագրությունները</w:t>
            </w:r>
          </w:p>
          <w:p w:rsidR="00334B2F" w:rsidRPr="00A71D81" w:rsidRDefault="00334B2F" w:rsidP="00CB0ADE">
            <w:pPr>
              <w:rPr>
                <w:rFonts w:ascii="GHEA Grapalat" w:hAnsi="GHEA Grapalat" w:cs="Sylfaen"/>
                <w:sz w:val="20"/>
                <w:szCs w:val="20"/>
              </w:rPr>
            </w:pPr>
          </w:p>
          <w:p w:rsidR="00334B2F" w:rsidRPr="00A71D81" w:rsidRDefault="00334B2F" w:rsidP="00CB0ADE">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rsidR="00334B2F" w:rsidRPr="00A71D81" w:rsidRDefault="00334B2F" w:rsidP="00CB0ADE">
            <w:pPr>
              <w:rPr>
                <w:rFonts w:ascii="GHEA Grapalat" w:hAnsi="GHEA Grapalat" w:cs="Tahoma"/>
                <w:color w:val="000000"/>
                <w:sz w:val="20"/>
                <w:szCs w:val="20"/>
              </w:rPr>
            </w:pPr>
          </w:p>
          <w:p w:rsidR="00334B2F" w:rsidRPr="00A71D81" w:rsidRDefault="00334B2F" w:rsidP="00CB0ADE">
            <w:pPr>
              <w:rPr>
                <w:rFonts w:ascii="GHEA Grapalat" w:hAnsi="GHEA Grapalat" w:cs="Sylfaen"/>
                <w:sz w:val="20"/>
                <w:szCs w:val="20"/>
              </w:rPr>
            </w:pPr>
          </w:p>
          <w:p w:rsidR="00334B2F" w:rsidRPr="00A71D81" w:rsidRDefault="00334B2F" w:rsidP="00CB0ADE">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rsidR="00334B2F" w:rsidRPr="00A71D81" w:rsidRDefault="00334B2F" w:rsidP="00CB0ADE">
            <w:pPr>
              <w:rPr>
                <w:rFonts w:ascii="GHEA Grapalat" w:hAnsi="GHEA Grapalat" w:cs="Sylfaen"/>
                <w:sz w:val="20"/>
                <w:szCs w:val="20"/>
              </w:rPr>
            </w:pPr>
          </w:p>
          <w:p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lang w:val="hy-AM"/>
              </w:rPr>
              <w:t>22</w:t>
            </w:r>
            <w:r w:rsidRPr="00A71D81">
              <w:rPr>
                <w:rFonts w:ascii="GHEA Grapalat" w:hAnsi="GHEA Grapalat" w:cs="Sylfaen"/>
                <w:sz w:val="20"/>
                <w:szCs w:val="20"/>
              </w:rPr>
              <w:t>.բ.</w:t>
            </w:r>
          </w:p>
          <w:p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Կ.Տ.</w:t>
            </w:r>
          </w:p>
          <w:p w:rsidR="00334B2F" w:rsidRPr="00A71D81" w:rsidRDefault="00334B2F"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rsidR="00334B2F" w:rsidRPr="00A71D81" w:rsidRDefault="00334B2F" w:rsidP="00CB0ADE">
            <w:pPr>
              <w:rPr>
                <w:rFonts w:ascii="GHEA Grapalat" w:hAnsi="GHEA Grapalat" w:cs="Sylfaen"/>
                <w:sz w:val="20"/>
                <w:szCs w:val="20"/>
              </w:rPr>
            </w:pPr>
            <w:r w:rsidRPr="00A71D81">
              <w:rPr>
                <w:rFonts w:ascii="GHEA Grapalat" w:hAnsi="GHEA Grapalat" w:cs="Arial"/>
                <w:sz w:val="20"/>
                <w:szCs w:val="20"/>
                <w:lang w:val="hy-AM"/>
              </w:rPr>
              <w:t>2</w:t>
            </w:r>
            <w:r w:rsidRPr="00A71D81">
              <w:rPr>
                <w:rFonts w:ascii="GHEA Grapalat" w:hAnsi="GHEA Grapalat" w:cs="Arial"/>
                <w:sz w:val="20"/>
                <w:szCs w:val="20"/>
              </w:rPr>
              <w:t>1.</w:t>
            </w:r>
            <w:r w:rsidRPr="00A71D81">
              <w:rPr>
                <w:rFonts w:ascii="GHEA Grapalat" w:hAnsi="GHEA Grapalat" w:cs="Sylfaen"/>
                <w:sz w:val="20"/>
                <w:szCs w:val="20"/>
              </w:rPr>
              <w:t xml:space="preserve">ա. </w:t>
            </w:r>
            <w:r w:rsidRPr="00A71D81">
              <w:rPr>
                <w:rFonts w:ascii="Courier New" w:hAnsi="Courier New" w:cs="Courier New"/>
                <w:sz w:val="20"/>
                <w:szCs w:val="20"/>
              </w:rPr>
              <w:t> </w:t>
            </w:r>
            <w:r w:rsidRPr="00A71D81">
              <w:rPr>
                <w:rFonts w:ascii="GHEA Grapalat" w:hAnsi="GHEA Grapalat" w:cs="Sylfaen"/>
                <w:sz w:val="20"/>
                <w:szCs w:val="20"/>
              </w:rPr>
              <w:t>Վճարողիստորագրությունները`</w:t>
            </w:r>
          </w:p>
          <w:p w:rsidR="00334B2F" w:rsidRPr="00A71D81" w:rsidRDefault="00334B2F" w:rsidP="00CB0ADE">
            <w:pPr>
              <w:jc w:val="right"/>
              <w:rPr>
                <w:rFonts w:ascii="GHEA Grapalat" w:hAnsi="GHEA Grapalat" w:cs="Sylfaen"/>
                <w:sz w:val="20"/>
                <w:szCs w:val="20"/>
              </w:rPr>
            </w:pPr>
          </w:p>
          <w:p w:rsidR="00334B2F" w:rsidRPr="00A71D81" w:rsidRDefault="00334B2F" w:rsidP="00CB0ADE">
            <w:pPr>
              <w:rPr>
                <w:rFonts w:ascii="GHEA Grapalat" w:hAnsi="GHEA Grapalat" w:cs="Sylfaen"/>
                <w:sz w:val="20"/>
                <w:szCs w:val="20"/>
              </w:rPr>
            </w:pPr>
            <w:r w:rsidRPr="00A71D81">
              <w:rPr>
                <w:rFonts w:ascii="GHEA Grapalat" w:hAnsi="GHEA Grapalat" w:cs="Tahoma"/>
                <w:color w:val="000000"/>
                <w:sz w:val="20"/>
                <w:szCs w:val="20"/>
              </w:rPr>
              <w:t xml:space="preserve">                                               /____________________/</w:t>
            </w:r>
          </w:p>
          <w:p w:rsidR="00334B2F" w:rsidRPr="00A71D81" w:rsidRDefault="00334B2F" w:rsidP="00CB0ADE">
            <w:pPr>
              <w:jc w:val="right"/>
              <w:rPr>
                <w:rFonts w:ascii="GHEA Grapalat" w:hAnsi="GHEA Grapalat" w:cs="Tahoma"/>
                <w:color w:val="000000"/>
                <w:sz w:val="20"/>
                <w:szCs w:val="20"/>
              </w:rPr>
            </w:pPr>
          </w:p>
          <w:p w:rsidR="00334B2F" w:rsidRPr="00A71D81" w:rsidRDefault="00334B2F" w:rsidP="00CB0ADE">
            <w:pPr>
              <w:jc w:val="right"/>
              <w:rPr>
                <w:rFonts w:ascii="GHEA Grapalat" w:hAnsi="GHEA Grapalat" w:cs="Tahoma"/>
                <w:color w:val="000000"/>
                <w:sz w:val="20"/>
                <w:szCs w:val="20"/>
              </w:rPr>
            </w:pPr>
          </w:p>
          <w:p w:rsidR="00334B2F" w:rsidRPr="00A71D81" w:rsidRDefault="00334B2F" w:rsidP="00CB0ADE">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rsidR="00334B2F" w:rsidRPr="00A71D81" w:rsidRDefault="00334B2F" w:rsidP="00CB0ADE">
            <w:pPr>
              <w:jc w:val="right"/>
              <w:rPr>
                <w:rFonts w:ascii="GHEA Grapalat" w:hAnsi="GHEA Grapalat" w:cs="Sylfaen"/>
                <w:sz w:val="20"/>
                <w:szCs w:val="20"/>
              </w:rPr>
            </w:pPr>
          </w:p>
          <w:p w:rsidR="00334B2F" w:rsidRPr="00A71D81" w:rsidRDefault="00334B2F" w:rsidP="00CB0ADE">
            <w:pPr>
              <w:jc w:val="right"/>
              <w:rPr>
                <w:rFonts w:ascii="GHEA Grapalat" w:hAnsi="GHEA Grapalat" w:cs="Sylfaen"/>
                <w:sz w:val="20"/>
                <w:szCs w:val="20"/>
              </w:rPr>
            </w:pPr>
            <w:r w:rsidRPr="00A71D81">
              <w:rPr>
                <w:rFonts w:ascii="GHEA Grapalat" w:hAnsi="GHEA Grapalat" w:cs="Sylfaen"/>
                <w:sz w:val="20"/>
                <w:szCs w:val="20"/>
                <w:lang w:val="hy-AM"/>
              </w:rPr>
              <w:t>2</w:t>
            </w:r>
            <w:r w:rsidRPr="00A71D81">
              <w:rPr>
                <w:rFonts w:ascii="GHEA Grapalat" w:hAnsi="GHEA Grapalat" w:cs="Sylfaen"/>
                <w:sz w:val="20"/>
                <w:szCs w:val="20"/>
              </w:rPr>
              <w:t>1.բ.                                                                    Կ.Տ.</w:t>
            </w:r>
          </w:p>
          <w:p w:rsidR="00334B2F" w:rsidRPr="00A71D81" w:rsidRDefault="00334B2F" w:rsidP="00CB0ADE">
            <w:pPr>
              <w:jc w:val="right"/>
              <w:rPr>
                <w:rFonts w:ascii="GHEA Grapalat" w:hAnsi="GHEA Grapalat" w:cs="Sylfaen"/>
                <w:sz w:val="20"/>
                <w:szCs w:val="20"/>
              </w:rPr>
            </w:pPr>
          </w:p>
        </w:tc>
      </w:tr>
      <w:tr w:rsidR="00334B2F" w:rsidRPr="00A71D81" w:rsidTr="00CB0ADE">
        <w:trPr>
          <w:trHeight w:val="2058"/>
        </w:trPr>
        <w:tc>
          <w:tcPr>
            <w:tcW w:w="5616" w:type="dxa"/>
            <w:tcBorders>
              <w:top w:val="single" w:sz="4" w:space="0" w:color="auto"/>
              <w:left w:val="single" w:sz="4" w:space="0" w:color="auto"/>
              <w:right w:val="single" w:sz="4" w:space="0" w:color="auto"/>
            </w:tcBorders>
            <w:noWrap/>
            <w:vAlign w:val="bottom"/>
          </w:tcPr>
          <w:p w:rsidR="00334B2F" w:rsidRPr="00A71D81" w:rsidRDefault="00334B2F" w:rsidP="00CB0ADE">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4</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Շահառուին  սպասարկող ֆինանսական կազմակերպություն</w:t>
            </w:r>
          </w:p>
          <w:p w:rsidR="00334B2F" w:rsidRPr="00A71D81" w:rsidRDefault="00334B2F" w:rsidP="00CB0ADE">
            <w:pPr>
              <w:rPr>
                <w:rFonts w:ascii="GHEA Grapalat" w:hAnsi="GHEA Grapalat" w:cs="Tahoma"/>
                <w:color w:val="000000"/>
                <w:sz w:val="20"/>
                <w:szCs w:val="20"/>
                <w:lang w:val="hy-AM"/>
              </w:rPr>
            </w:pPr>
          </w:p>
          <w:p w:rsidR="00334B2F" w:rsidRPr="00A71D81" w:rsidRDefault="00334B2F" w:rsidP="00CB0ADE">
            <w:pPr>
              <w:rPr>
                <w:rFonts w:ascii="GHEA Grapalat" w:hAnsi="GHEA Grapalat" w:cs="Tahoma"/>
                <w:color w:val="000000"/>
                <w:sz w:val="20"/>
                <w:szCs w:val="20"/>
              </w:rPr>
            </w:pPr>
            <w:r w:rsidRPr="00A71D81">
              <w:rPr>
                <w:rFonts w:ascii="GHEA Grapalat" w:hAnsi="GHEA Grapalat" w:cs="Tahoma"/>
                <w:color w:val="000000"/>
                <w:sz w:val="20"/>
                <w:szCs w:val="20"/>
              </w:rPr>
              <w:t xml:space="preserve">   /____________________/</w:t>
            </w:r>
          </w:p>
          <w:p w:rsidR="00334B2F" w:rsidRPr="00A71D81" w:rsidRDefault="00334B2F" w:rsidP="00CB0ADE">
            <w:pPr>
              <w:rPr>
                <w:rFonts w:ascii="GHEA Grapalat" w:hAnsi="GHEA Grapalat" w:cs="Sylfaen"/>
                <w:sz w:val="20"/>
                <w:szCs w:val="20"/>
              </w:rPr>
            </w:pPr>
          </w:p>
          <w:p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/ստորագրություն/</w:t>
            </w:r>
          </w:p>
          <w:p w:rsidR="00334B2F" w:rsidRPr="00A71D81" w:rsidRDefault="00334B2F" w:rsidP="00CB0ADE">
            <w:pPr>
              <w:rPr>
                <w:rFonts w:ascii="GHEA Grapalat" w:hAnsi="GHEA Grapalat" w:cs="Tahoma"/>
                <w:color w:val="000000"/>
                <w:sz w:val="20"/>
                <w:szCs w:val="20"/>
              </w:rPr>
            </w:pPr>
          </w:p>
          <w:p w:rsidR="00334B2F" w:rsidRPr="00A71D81" w:rsidRDefault="00334B2F"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rsidR="00334B2F" w:rsidRPr="00A71D81" w:rsidRDefault="00334B2F" w:rsidP="00CB0ADE">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3</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Վճարողին  սպասարկող ֆինանսական կազմակերպություն</w:t>
            </w:r>
          </w:p>
          <w:p w:rsidR="00334B2F" w:rsidRPr="00A71D81" w:rsidRDefault="00334B2F" w:rsidP="00CB0ADE">
            <w:pPr>
              <w:jc w:val="right"/>
              <w:rPr>
                <w:rFonts w:ascii="GHEA Grapalat" w:hAnsi="GHEA Grapalat" w:cs="Tahoma"/>
                <w:color w:val="000000"/>
                <w:sz w:val="20"/>
                <w:szCs w:val="20"/>
              </w:rPr>
            </w:pPr>
          </w:p>
          <w:p w:rsidR="00334B2F" w:rsidRPr="00A71D81" w:rsidRDefault="00334B2F" w:rsidP="00CB0ADE">
            <w:pPr>
              <w:jc w:val="right"/>
              <w:rPr>
                <w:rFonts w:ascii="GHEA Grapalat" w:hAnsi="GHEA Grapalat" w:cs="Tahoma"/>
                <w:color w:val="000000"/>
                <w:sz w:val="20"/>
                <w:szCs w:val="20"/>
              </w:rPr>
            </w:pPr>
          </w:p>
          <w:p w:rsidR="00334B2F" w:rsidRPr="00A71D81" w:rsidRDefault="00334B2F" w:rsidP="00CB0ADE">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rsidR="00334B2F" w:rsidRPr="00A71D81" w:rsidRDefault="00334B2F" w:rsidP="00CB0ADE">
            <w:pPr>
              <w:jc w:val="center"/>
              <w:rPr>
                <w:rFonts w:ascii="GHEA Grapalat" w:hAnsi="GHEA Grapalat" w:cs="Sylfaen"/>
                <w:sz w:val="20"/>
                <w:szCs w:val="20"/>
              </w:rPr>
            </w:pPr>
            <w:r w:rsidRPr="00A71D81">
              <w:rPr>
                <w:rFonts w:ascii="GHEA Grapalat" w:hAnsi="GHEA Grapalat" w:cs="Sylfaen"/>
                <w:sz w:val="20"/>
                <w:szCs w:val="20"/>
              </w:rPr>
              <w:t>/ստորագրություն/</w:t>
            </w:r>
          </w:p>
          <w:p w:rsidR="00334B2F" w:rsidRPr="00A71D81" w:rsidRDefault="00334B2F" w:rsidP="00CB0ADE">
            <w:pPr>
              <w:jc w:val="right"/>
              <w:rPr>
                <w:rFonts w:ascii="GHEA Grapalat" w:hAnsi="GHEA Grapalat" w:cs="Arial"/>
                <w:sz w:val="20"/>
                <w:szCs w:val="20"/>
                <w:lang w:val="hy-AM"/>
              </w:rPr>
            </w:pPr>
          </w:p>
        </w:tc>
      </w:tr>
      <w:tr w:rsidR="00334B2F" w:rsidRPr="00A71D81" w:rsidTr="00CB0ADE">
        <w:trPr>
          <w:trHeight w:val="2194"/>
        </w:trPr>
        <w:tc>
          <w:tcPr>
            <w:tcW w:w="5616" w:type="dxa"/>
            <w:tcBorders>
              <w:top w:val="nil"/>
              <w:left w:val="single" w:sz="4" w:space="0" w:color="auto"/>
              <w:bottom w:val="single" w:sz="4" w:space="0" w:color="auto"/>
              <w:right w:val="single" w:sz="4" w:space="0" w:color="auto"/>
            </w:tcBorders>
            <w:noWrap/>
            <w:vAlign w:val="bottom"/>
          </w:tcPr>
          <w:p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lastRenderedPageBreak/>
              <w:t>24.բ.                                                       Կ.Տ.</w:t>
            </w:r>
          </w:p>
          <w:p w:rsidR="00334B2F" w:rsidRPr="00A71D81" w:rsidRDefault="00334B2F" w:rsidP="00CB0ADE">
            <w:pPr>
              <w:rPr>
                <w:rFonts w:ascii="GHEA Grapalat" w:hAnsi="GHEA Grapalat" w:cs="Sylfaen"/>
                <w:sz w:val="20"/>
                <w:szCs w:val="20"/>
              </w:rPr>
            </w:pPr>
          </w:p>
          <w:p w:rsidR="00334B2F" w:rsidRPr="00A71D81" w:rsidRDefault="00334B2F" w:rsidP="00CB0ADE">
            <w:pPr>
              <w:rPr>
                <w:rFonts w:ascii="GHEA Grapalat" w:hAnsi="GHEA Grapalat" w:cs="Sylfaen"/>
                <w:sz w:val="20"/>
                <w:szCs w:val="20"/>
              </w:rPr>
            </w:pPr>
          </w:p>
          <w:p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2</w:t>
            </w:r>
            <w:r w:rsidRPr="00A71D81">
              <w:rPr>
                <w:rFonts w:ascii="GHEA Grapalat" w:hAnsi="GHEA Grapalat" w:cs="Sylfaen"/>
                <w:sz w:val="20"/>
                <w:szCs w:val="20"/>
                <w:lang w:val="hy-AM"/>
              </w:rPr>
              <w:t>4</w:t>
            </w:r>
            <w:r w:rsidRPr="00A71D81">
              <w:rPr>
                <w:rFonts w:ascii="GHEA Grapalat" w:hAnsi="GHEA Grapalat" w:cs="Sylfaen"/>
                <w:sz w:val="20"/>
                <w:szCs w:val="20"/>
              </w:rPr>
              <w:t>.</w:t>
            </w:r>
            <w:r w:rsidRPr="00A71D81">
              <w:rPr>
                <w:rFonts w:ascii="GHEA Grapalat" w:hAnsi="GHEA Grapalat" w:cs="Sylfaen"/>
                <w:sz w:val="20"/>
                <w:szCs w:val="20"/>
                <w:lang w:val="hy-AM"/>
              </w:rPr>
              <w:t>գ</w:t>
            </w:r>
            <w:r w:rsidRPr="00A71D81">
              <w:rPr>
                <w:rFonts w:ascii="GHEA Grapalat" w:hAnsi="GHEA Grapalat" w:cs="Tahoma"/>
                <w:color w:val="000000"/>
                <w:sz w:val="20"/>
                <w:szCs w:val="20"/>
              </w:rPr>
              <w:t xml:space="preserve">                                                 "___"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 xml:space="preserve">20___ </w:t>
            </w:r>
            <w:r w:rsidRPr="00A71D81">
              <w:rPr>
                <w:rFonts w:ascii="GHEA Grapalat" w:hAnsi="GHEA Grapalat" w:cs="Sylfaen"/>
                <w:color w:val="000000"/>
                <w:sz w:val="20"/>
                <w:szCs w:val="20"/>
              </w:rPr>
              <w:t>թ.</w:t>
            </w:r>
          </w:p>
          <w:p w:rsidR="00334B2F" w:rsidRPr="00A71D81" w:rsidRDefault="00334B2F" w:rsidP="00CB0ADE">
            <w:pPr>
              <w:rPr>
                <w:rFonts w:ascii="GHEA Grapalat" w:hAnsi="GHEA Grapalat" w:cs="Sylfaen"/>
                <w:sz w:val="20"/>
                <w:szCs w:val="20"/>
              </w:rPr>
            </w:pPr>
          </w:p>
          <w:p w:rsidR="00334B2F" w:rsidRPr="00A71D81" w:rsidRDefault="00334B2F" w:rsidP="00CB0ADE">
            <w:pPr>
              <w:rPr>
                <w:rFonts w:ascii="GHEA Grapalat" w:hAnsi="GHEA Grapalat" w:cs="Sylfaen"/>
                <w:sz w:val="20"/>
                <w:szCs w:val="20"/>
              </w:rPr>
            </w:pPr>
          </w:p>
          <w:p w:rsidR="00334B2F" w:rsidRPr="00A71D81" w:rsidRDefault="00334B2F"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23.բ.                                                                 Կ.Տ.    </w:t>
            </w:r>
          </w:p>
          <w:p w:rsidR="00334B2F" w:rsidRPr="00A71D81" w:rsidRDefault="00334B2F" w:rsidP="00CB0ADE">
            <w:pPr>
              <w:rPr>
                <w:rFonts w:ascii="GHEA Grapalat" w:hAnsi="GHEA Grapalat" w:cs="Sylfaen"/>
                <w:sz w:val="20"/>
                <w:szCs w:val="20"/>
              </w:rPr>
            </w:pPr>
          </w:p>
          <w:p w:rsidR="00334B2F" w:rsidRPr="00A71D81" w:rsidRDefault="00334B2F" w:rsidP="00CB0ADE">
            <w:pPr>
              <w:rPr>
                <w:rFonts w:ascii="GHEA Grapalat" w:hAnsi="GHEA Grapalat" w:cs="Sylfaen"/>
                <w:sz w:val="20"/>
                <w:szCs w:val="20"/>
              </w:rPr>
            </w:pPr>
          </w:p>
          <w:p w:rsidR="00334B2F" w:rsidRPr="00A71D81" w:rsidRDefault="00334B2F" w:rsidP="00CB0ADE">
            <w:pPr>
              <w:rPr>
                <w:rFonts w:ascii="GHEA Grapalat" w:hAnsi="GHEA Grapalat" w:cs="Sylfaen"/>
                <w:color w:val="000000"/>
                <w:sz w:val="20"/>
                <w:szCs w:val="20"/>
              </w:rPr>
            </w:pPr>
            <w:r w:rsidRPr="00A71D81">
              <w:rPr>
                <w:rFonts w:ascii="GHEA Grapalat" w:hAnsi="GHEA Grapalat" w:cs="Sylfaen"/>
                <w:sz w:val="20"/>
                <w:szCs w:val="20"/>
              </w:rPr>
              <w:t>23.</w:t>
            </w:r>
            <w:r w:rsidRPr="00A71D81">
              <w:rPr>
                <w:rFonts w:ascii="GHEA Grapalat" w:hAnsi="GHEA Grapalat" w:cs="Sylfaen"/>
                <w:sz w:val="20"/>
                <w:szCs w:val="20"/>
                <w:lang w:val="hy-AM"/>
              </w:rPr>
              <w:t>գ</w:t>
            </w:r>
            <w:r w:rsidRPr="00A71D81">
              <w:rPr>
                <w:rFonts w:ascii="GHEA Grapalat" w:hAnsi="GHEA Grapalat" w:cs="Sylfaen"/>
                <w:sz w:val="20"/>
                <w:szCs w:val="20"/>
              </w:rPr>
              <w:t xml:space="preserve">.Կատարմանամսաթիվը`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p w:rsidR="00334B2F" w:rsidRPr="00A71D81" w:rsidRDefault="00334B2F" w:rsidP="00CB0ADE">
            <w:pPr>
              <w:rPr>
                <w:rFonts w:ascii="GHEA Grapalat" w:hAnsi="GHEA Grapalat" w:cs="Sylfaen"/>
                <w:color w:val="000000"/>
                <w:sz w:val="20"/>
                <w:szCs w:val="20"/>
              </w:rPr>
            </w:pPr>
          </w:p>
          <w:p w:rsidR="00334B2F" w:rsidRPr="00A71D81" w:rsidRDefault="00334B2F" w:rsidP="00CB0ADE">
            <w:pPr>
              <w:rPr>
                <w:rFonts w:ascii="GHEA Grapalat" w:hAnsi="GHEA Grapalat" w:cs="Sylfaen"/>
                <w:sz w:val="20"/>
                <w:szCs w:val="20"/>
              </w:rPr>
            </w:pPr>
          </w:p>
          <w:p w:rsidR="00334B2F" w:rsidRPr="00A71D81" w:rsidRDefault="00334B2F" w:rsidP="00CB0ADE">
            <w:pPr>
              <w:jc w:val="right"/>
              <w:rPr>
                <w:rFonts w:ascii="GHEA Grapalat" w:hAnsi="GHEA Grapalat" w:cs="Arial"/>
                <w:sz w:val="20"/>
                <w:szCs w:val="20"/>
              </w:rPr>
            </w:pPr>
          </w:p>
        </w:tc>
      </w:tr>
    </w:tbl>
    <w:p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A71D81">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A71D81" w:rsidRDefault="00334B2F" w:rsidP="00334B2F">
      <w:pPr>
        <w:jc w:val="center"/>
        <w:rPr>
          <w:rFonts w:ascii="GHEA Grapalat" w:hAnsi="GHEA Grapalat"/>
          <w:b/>
          <w:sz w:val="22"/>
          <w:szCs w:val="22"/>
          <w:lang w:val="nl-NL"/>
        </w:rPr>
      </w:pPr>
      <w:r w:rsidRPr="00A71D81">
        <w:rPr>
          <w:rFonts w:ascii="GHEA Grapalat" w:hAnsi="GHEA Grapalat"/>
          <w:b/>
          <w:lang w:val="hy-AM"/>
        </w:rPr>
        <w:br w:type="page"/>
      </w:r>
      <w:r w:rsidRPr="00A71D81">
        <w:rPr>
          <w:rFonts w:ascii="GHEA Grapalat" w:hAnsi="GHEA Grapalat"/>
          <w:b/>
          <w:sz w:val="22"/>
          <w:szCs w:val="22"/>
          <w:lang w:val="hy-AM"/>
        </w:rPr>
        <w:lastRenderedPageBreak/>
        <w:t>Վճարմանպահանջագրիպարտադիրվավերապայմաններըևլրացմանուղեցույցը</w:t>
      </w:r>
    </w:p>
    <w:p w:rsidR="00334B2F" w:rsidRPr="00A71D81" w:rsidRDefault="00334B2F" w:rsidP="00334B2F">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
        <w:gridCol w:w="1938"/>
        <w:gridCol w:w="2050"/>
        <w:gridCol w:w="3350"/>
        <w:gridCol w:w="2640"/>
      </w:tblGrid>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both"/>
              <w:rPr>
                <w:rFonts w:ascii="GHEA Grapalat" w:hAnsi="GHEA Grapalat"/>
                <w:sz w:val="20"/>
                <w:szCs w:val="20"/>
              </w:rPr>
            </w:pPr>
            <w:r w:rsidRPr="00A71D81">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&lt;&lt;Վճարմանպահանջագիր&gt;&gt;փաստաթղթիվավերապայմանները</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Նշվածդաշտի/</w:t>
            </w:r>
          </w:p>
          <w:p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վավերապայմանիառկայությունըփաստաթղթում</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b/>
                <w:sz w:val="20"/>
                <w:szCs w:val="20"/>
                <w:lang w:val="hy-AM"/>
              </w:rPr>
            </w:pPr>
            <w:r w:rsidRPr="00A71D81">
              <w:rPr>
                <w:rFonts w:ascii="GHEA Grapalat" w:hAnsi="GHEA Grapalat"/>
                <w:b/>
                <w:sz w:val="20"/>
                <w:szCs w:val="20"/>
              </w:rPr>
              <w:t>Վավերապայմանիլրացմանպահանջը</w:t>
            </w:r>
          </w:p>
          <w:p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ind w:left="-588" w:firstLine="588"/>
              <w:jc w:val="center"/>
              <w:rPr>
                <w:rFonts w:ascii="GHEA Grapalat" w:hAnsi="GHEA Grapalat"/>
                <w:b/>
                <w:sz w:val="20"/>
                <w:szCs w:val="20"/>
              </w:rPr>
            </w:pPr>
            <w:r w:rsidRPr="00A71D81">
              <w:rPr>
                <w:rFonts w:ascii="GHEA Grapalat" w:hAnsi="GHEA Grapalat"/>
                <w:b/>
                <w:sz w:val="20"/>
                <w:szCs w:val="20"/>
              </w:rPr>
              <w:t>Վավերապայմանը</w:t>
            </w:r>
          </w:p>
          <w:p w:rsidR="00334B2F" w:rsidRPr="00A71D81" w:rsidRDefault="00334B2F" w:rsidP="00CB0ADE">
            <w:pPr>
              <w:ind w:left="-588" w:firstLine="588"/>
              <w:jc w:val="center"/>
              <w:rPr>
                <w:rFonts w:ascii="GHEA Grapalat" w:hAnsi="GHEA Grapalat"/>
                <w:b/>
                <w:sz w:val="20"/>
                <w:szCs w:val="20"/>
              </w:rPr>
            </w:pPr>
            <w:r w:rsidRPr="00A71D81">
              <w:rPr>
                <w:rFonts w:ascii="GHEA Grapalat" w:hAnsi="GHEA Grapalat"/>
                <w:b/>
                <w:sz w:val="20"/>
                <w:szCs w:val="20"/>
              </w:rPr>
              <w:t xml:space="preserve">լրացնողկողմը` </w:t>
            </w:r>
          </w:p>
          <w:p w:rsidR="00334B2F" w:rsidRPr="00A71D81" w:rsidRDefault="00334B2F" w:rsidP="00CB0ADE">
            <w:pPr>
              <w:ind w:left="-588" w:firstLine="588"/>
              <w:jc w:val="center"/>
              <w:rPr>
                <w:rFonts w:ascii="GHEA Grapalat" w:hAnsi="GHEA Grapalat"/>
                <w:b/>
                <w:sz w:val="20"/>
                <w:szCs w:val="20"/>
              </w:rPr>
            </w:pPr>
            <w:r w:rsidRPr="00A71D81">
              <w:rPr>
                <w:rFonts w:ascii="GHEA Grapalat" w:hAnsi="GHEA Grapalat"/>
                <w:b/>
                <w:sz w:val="20"/>
                <w:szCs w:val="20"/>
              </w:rPr>
              <w:t>շահառունկամվճարողը</w:t>
            </w:r>
          </w:p>
          <w:p w:rsidR="00334B2F" w:rsidRPr="00A71D81" w:rsidRDefault="00334B2F" w:rsidP="00CB0ADE">
            <w:pPr>
              <w:ind w:left="-588" w:firstLine="588"/>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5</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Փաստաթղթի վրա նախապես լրացված է &lt;Վճարման պահանջագիր&gt;</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334B2F">
            <w:pPr>
              <w:pStyle w:val="aff"/>
              <w:numPr>
                <w:ilvl w:val="0"/>
                <w:numId w:val="26"/>
              </w:numPr>
              <w:contextualSpacing/>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both"/>
              <w:rPr>
                <w:rFonts w:ascii="GHEA Grapalat" w:hAnsi="GHEA Grapalat"/>
                <w:sz w:val="20"/>
                <w:szCs w:val="20"/>
              </w:rPr>
            </w:pPr>
            <w:r w:rsidRPr="00A71D81">
              <w:rPr>
                <w:rFonts w:ascii="GHEA Grapalat" w:hAnsi="GHEA Grapalat"/>
                <w:sz w:val="20"/>
                <w:szCs w:val="20"/>
              </w:rPr>
              <w:t>վճարմանպահանջագրիհամարը</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շահառուիկողմից` վճարողիբանկինվճարմանպահանջագիրըներկայացնելիս</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334B2F">
            <w:pPr>
              <w:pStyle w:val="aff"/>
              <w:numPr>
                <w:ilvl w:val="0"/>
                <w:numId w:val="26"/>
              </w:numPr>
              <w:ind w:hanging="436"/>
              <w:contextualSpacing/>
              <w:jc w:val="both"/>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both"/>
              <w:rPr>
                <w:rFonts w:ascii="GHEA Grapalat" w:hAnsi="GHEA Grapalat"/>
                <w:sz w:val="20"/>
                <w:szCs w:val="20"/>
              </w:rPr>
            </w:pPr>
            <w:r w:rsidRPr="00A71D81">
              <w:rPr>
                <w:rFonts w:ascii="GHEA Grapalat" w:hAnsi="GHEA Grapalat"/>
                <w:sz w:val="20"/>
                <w:szCs w:val="20"/>
              </w:rPr>
              <w:t>ներկայացմանամսաթիվը</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rsidR="00334B2F" w:rsidRPr="00A71D81" w:rsidRDefault="00334B2F"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ind w:left="132" w:hanging="132"/>
              <w:jc w:val="center"/>
              <w:rPr>
                <w:rFonts w:ascii="GHEA Grapalat" w:hAnsi="GHEA Grapalat"/>
                <w:sz w:val="20"/>
                <w:szCs w:val="20"/>
                <w:lang w:val="hy-AM"/>
              </w:rPr>
            </w:pPr>
            <w:r w:rsidRPr="00A71D81">
              <w:rPr>
                <w:rFonts w:ascii="GHEA Grapalat" w:hAnsi="GHEA Grapalat"/>
                <w:sz w:val="20"/>
                <w:szCs w:val="20"/>
              </w:rPr>
              <w:t>լրացվում է շահառուիկողմից` վճարողիբանկինվճարմանպահանջագրիներկայացմանօրը</w:t>
            </w:r>
            <w:r w:rsidRPr="00A71D81">
              <w:rPr>
                <w:rFonts w:ascii="GHEA Grapalat" w:hAnsi="GHEA Grapalat"/>
                <w:sz w:val="20"/>
                <w:szCs w:val="20"/>
                <w:lang w:val="hy-AM"/>
              </w:rPr>
              <w:t xml:space="preserve">: </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334B2F">
            <w:pPr>
              <w:pStyle w:val="aff"/>
              <w:numPr>
                <w:ilvl w:val="0"/>
                <w:numId w:val="26"/>
              </w:numPr>
              <w:ind w:hanging="436"/>
              <w:contextualSpacing/>
              <w:jc w:val="both"/>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both"/>
              <w:rPr>
                <w:rFonts w:ascii="GHEA Grapalat" w:hAnsi="GHEA Grapalat"/>
                <w:sz w:val="20"/>
                <w:szCs w:val="20"/>
              </w:rPr>
            </w:pP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այնանձի (վճարողի) անունը, որիհաշվիցպետք է գանձվիպահանջագրովնշվածգումարը: Լրացվում է վճարողիանունը, ազգանունը, եթեայնֆիզիկականանձ է կամանվանումը, եթեայնիրավաբանականանձ է: Նշվումեննաևայլտվյալներ` ըստանհրաժեշտության:Լրացվում է վճարողիկողմից</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ind w:left="252" w:hanging="252"/>
              <w:jc w:val="center"/>
              <w:rPr>
                <w:rFonts w:ascii="GHEA Grapalat" w:hAnsi="GHEA Grapalat"/>
                <w:sz w:val="20"/>
                <w:szCs w:val="20"/>
              </w:rPr>
            </w:pPr>
            <w:r w:rsidRPr="00A71D81">
              <w:rPr>
                <w:rFonts w:ascii="GHEA Grapalat" w:hAnsi="GHEA Grapalat"/>
                <w:sz w:val="20"/>
                <w:szCs w:val="20"/>
              </w:rPr>
              <w:t>լրացվում է վճարողիկողմից</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վճարողինսպասարկողֆինանսականկազմակերպության (մասնաճյուղի) անվանումը (վճարողիբանկը)</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վճարողիկողմից</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վճարողիհաշվիհամարը</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վճարողիբանկայինհաշվիհամարըիրենսպասարկողֆինանսականկազմակերպությունում (մասնաճյուղի), որիցպետք է գանձվիպահանջագրովնշվածգումարը</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վճարողիկողմից</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ոչպարտադիր</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ՀայաստանիՀանրապետությաննորմատիվիրավականակտերովսահմավածդեպքերում, երբվճարողըհանդիսանում է հաշվառվածհարկատու</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վճարողիկողմից</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ոչպարտադիր</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ՀայաստանիՀանրապետությաննո</w:t>
            </w:r>
            <w:r w:rsidRPr="00A71D81">
              <w:rPr>
                <w:rFonts w:ascii="GHEA Grapalat" w:hAnsi="GHEA Grapalat"/>
                <w:sz w:val="20"/>
                <w:szCs w:val="20"/>
              </w:rPr>
              <w:lastRenderedPageBreak/>
              <w:t>րմատիվիրավականակտերովսահմանվածդեպքերում, երբվճարողըհանդիսանում է ֆիզիկականանձ</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lastRenderedPageBreak/>
              <w:t>լրացվում է վճարողիկողմից</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lastRenderedPageBreak/>
              <w:t>9.</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w:t>
            </w:r>
            <w:r w:rsidRPr="00A71D81">
              <w:rPr>
                <w:rFonts w:ascii="GHEA Grapalat" w:hAnsi="GHEA Grapalat" w:cs="Sylfaen"/>
                <w:sz w:val="20"/>
                <w:szCs w:val="20"/>
                <w:lang w:val="hy-AM"/>
              </w:rPr>
              <w:t>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շահառուհանդիսացողանձի (վճարումըստացողի) անվանումը: Նշվումեննաևայլտվյալներ` ըստանհրաժեշտության</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նախապեսլրացվում է շահառուիկողմից` հրավերով</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 Հ</w:t>
            </w:r>
            <w:r w:rsidRPr="00A71D81">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ոչպարտադիր</w:t>
            </w:r>
          </w:p>
          <w:p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rPr>
              <w:t xml:space="preserve"> (</w:t>
            </w:r>
            <w:r w:rsidRPr="00A71D81">
              <w:rPr>
                <w:rFonts w:ascii="GHEA Grapalat" w:hAnsi="GHEA Grapalat" w:cs="Sylfaen"/>
                <w:sz w:val="20"/>
                <w:szCs w:val="20"/>
                <w:lang w:val="hy-AM"/>
              </w:rPr>
              <w:t>գնումների հետ կապված գործընթացում չի լրացվում</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lang w:val="ru-RU"/>
              </w:rPr>
              <w:t>(</w:t>
            </w:r>
            <w:r w:rsidRPr="00A71D81">
              <w:rPr>
                <w:rFonts w:ascii="GHEA Grapalat" w:hAnsi="GHEA Grapalat" w:cs="Sylfaen"/>
                <w:sz w:val="20"/>
                <w:szCs w:val="20"/>
                <w:lang w:val="hy-AM"/>
              </w:rPr>
              <w:t>չի լրացվում</w:t>
            </w:r>
            <w:r w:rsidRPr="00A71D81">
              <w:rPr>
                <w:rFonts w:ascii="GHEA Grapalat" w:hAnsi="GHEA Grapalat" w:cs="Sylfaen"/>
                <w:sz w:val="20"/>
                <w:szCs w:val="20"/>
                <w:lang w:val="ru-RU"/>
              </w:rPr>
              <w:t>)</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ոչպարտադիր</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ՀայաստանիՀանրապետությաննորմատիվիրավականակտերովսահմանվածդեպքերում, երբշահառունհանդիսանում է հաշվառվածհարկատու</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նախապեսլրացվում է շահառուիկողմից` հրավերով</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շահառուինսպասարկողֆինանսականկազմակերպության (մասնաճյուղի) անվանումը</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նախապեսլրացվում է շահառուիկողմից` հրավերով</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շահառուիհաշվիհամարը</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շահառուիայնբանկային (</w:t>
            </w:r>
            <w:r w:rsidRPr="00A71D81">
              <w:rPr>
                <w:rFonts w:ascii="GHEA Grapalat" w:hAnsi="GHEA Grapalat"/>
                <w:sz w:val="20"/>
                <w:szCs w:val="20"/>
                <w:lang w:val="hy-AM"/>
              </w:rPr>
              <w:t>գանձապետական</w:t>
            </w:r>
            <w:r w:rsidRPr="00A71D81">
              <w:rPr>
                <w:rFonts w:ascii="GHEA Grapalat" w:hAnsi="GHEA Grapalat"/>
                <w:sz w:val="20"/>
                <w:szCs w:val="20"/>
              </w:rPr>
              <w:t>) հաշվիհամարը, որիվրապետք է փոխանցվենվճարողիցգանձվածմիջոցները</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նախապեսլրացվում է շահառուիկողմից` հրավերով</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շահառուինվճարմանենթակագումարը</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լրացվում է վճարողիկողմից</w:t>
            </w:r>
          </w:p>
        </w:tc>
      </w:tr>
      <w:tr w:rsidR="00334B2F" w:rsidRPr="006D339C"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 xml:space="preserve">Ակցեպտավորված գումարը՝  (թվերովևբառերով)  </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ոչ պարտադիր</w:t>
            </w:r>
          </w:p>
          <w:p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(չի լրացվում եւ չի կիրառվում)</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վճարողիկողմից</w:t>
            </w:r>
          </w:p>
        </w:tc>
      </w:tr>
      <w:tr w:rsidR="00334B2F" w:rsidRPr="006D339C"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գործարքինպատակը</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Պարտադիր</w:t>
            </w:r>
            <w:r w:rsidRPr="00A71D81">
              <w:rPr>
                <w:rFonts w:ascii="GHEA Grapalat" w:hAnsi="GHEA Grapalat"/>
                <w:sz w:val="20"/>
                <w:szCs w:val="20"/>
                <w:lang w:val="hy-AM"/>
              </w:rPr>
              <w:t xml:space="preserve">լրացվում է </w:t>
            </w:r>
            <w:r w:rsidRPr="00A71D81">
              <w:rPr>
                <w:rFonts w:ascii="GHEA Grapalat" w:hAnsi="GHEA Grapalat"/>
                <w:sz w:val="20"/>
                <w:szCs w:val="20"/>
              </w:rPr>
              <w:t>«</w:t>
            </w:r>
            <w:r w:rsidRPr="00A71D81">
              <w:rPr>
                <w:rFonts w:ascii="GHEA Grapalat" w:hAnsi="GHEA Grapalat"/>
                <w:sz w:val="20"/>
                <w:szCs w:val="20"/>
                <w:lang w:val="hy-AM"/>
              </w:rPr>
              <w:t>պայմանագրի կատարման ապահովման համար</w:t>
            </w:r>
            <w:r w:rsidRPr="00A71D81">
              <w:rPr>
                <w:rFonts w:ascii="GHEA Grapalat" w:hAnsi="GHEA Grapalat"/>
                <w:sz w:val="20"/>
                <w:szCs w:val="20"/>
              </w:rPr>
              <w:t>»</w:t>
            </w:r>
            <w:r w:rsidRPr="00A71D81">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նախապես լրացվում է շահառուի կողմից` հրավերով</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պահանջագրովնշվածգումարիգանձման և շահառուինվճարմանհամարհիմքհանդիսացողփաստաթղթիտվյալները, որոնցհիմանվրաշահառունվճարմանպահանջագիր է ներկայացնումվճարողինսպասարկողբանկինլրացվում է պահանջագրիներկայացմանհամ</w:t>
            </w:r>
            <w:r w:rsidRPr="00A71D81">
              <w:rPr>
                <w:rFonts w:ascii="GHEA Grapalat" w:hAnsi="GHEA Grapalat"/>
                <w:sz w:val="20"/>
                <w:szCs w:val="20"/>
              </w:rPr>
              <w:lastRenderedPageBreak/>
              <w:t>արհիմքհանդիսացողպայմանագրիհամարը</w:t>
            </w:r>
            <w:r w:rsidRPr="00A71D81">
              <w:rPr>
                <w:rFonts w:ascii="GHEA Grapalat" w:hAnsi="GHEA Grapalat"/>
                <w:sz w:val="20"/>
                <w:szCs w:val="20"/>
                <w:lang w:val="hy-AM"/>
              </w:rPr>
              <w:t>,</w:t>
            </w:r>
            <w:r w:rsidRPr="00A71D81">
              <w:rPr>
                <w:rFonts w:ascii="GHEA Grapalat" w:hAnsi="GHEA Grapalat"/>
                <w:sz w:val="20"/>
                <w:szCs w:val="20"/>
              </w:rPr>
              <w:t>գնմանընթացակարգիծածկագիրը</w:t>
            </w:r>
            <w:r w:rsidRPr="00A71D81">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lastRenderedPageBreak/>
              <w:t xml:space="preserve">լրացվում է </w:t>
            </w:r>
            <w:r w:rsidRPr="00A71D81">
              <w:rPr>
                <w:rFonts w:ascii="GHEA Grapalat" w:hAnsi="GHEA Grapalat"/>
                <w:sz w:val="20"/>
                <w:szCs w:val="20"/>
                <w:lang w:val="hy-AM"/>
              </w:rPr>
              <w:t>շահառու</w:t>
            </w:r>
            <w:r w:rsidRPr="00A71D81">
              <w:rPr>
                <w:rFonts w:ascii="GHEA Grapalat" w:hAnsi="GHEA Grapalat"/>
                <w:sz w:val="20"/>
                <w:szCs w:val="20"/>
              </w:rPr>
              <w:t>ի կողմից</w:t>
            </w:r>
          </w:p>
        </w:tc>
      </w:tr>
      <w:tr w:rsidR="00334B2F" w:rsidRPr="006D339C"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Del="0010680B" w:rsidRDefault="00334B2F" w:rsidP="00CB0ADE">
            <w:pPr>
              <w:jc w:val="center"/>
              <w:rPr>
                <w:rFonts w:ascii="GHEA Grapalat" w:hAnsi="GHEA Grapalat"/>
                <w:sz w:val="20"/>
                <w:szCs w:val="20"/>
                <w:lang w:val="hy-AM"/>
              </w:rPr>
            </w:pPr>
            <w:r w:rsidRPr="00A71D81">
              <w:rPr>
                <w:rFonts w:ascii="GHEA Grapalat" w:hAnsi="GHEA Grapalat"/>
                <w:sz w:val="20"/>
                <w:szCs w:val="20"/>
                <w:lang w:val="hy-AM"/>
              </w:rPr>
              <w:lastRenderedPageBreak/>
              <w:t>19.</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cs="Sylfaen"/>
                <w:sz w:val="20"/>
                <w:szCs w:val="20"/>
                <w:lang w:val="hy-AM"/>
              </w:rPr>
            </w:pPr>
            <w:r w:rsidRPr="00A71D81">
              <w:rPr>
                <w:rFonts w:ascii="GHEA Grapalat" w:hAnsi="GHEA Grapalat"/>
                <w:sz w:val="20"/>
                <w:szCs w:val="20"/>
              </w:rPr>
              <w:t>պարտադիր</w:t>
            </w:r>
          </w:p>
          <w:p w:rsidR="00334B2F" w:rsidRPr="00A71D81" w:rsidRDefault="00334B2F" w:rsidP="00CB0ADE">
            <w:pPr>
              <w:jc w:val="center"/>
              <w:rPr>
                <w:rFonts w:ascii="GHEA Grapalat" w:hAnsi="GHEA Grapalat" w:cs="Sylfaen"/>
                <w:sz w:val="20"/>
                <w:szCs w:val="20"/>
                <w:lang w:val="hy-AM"/>
              </w:rPr>
            </w:pPr>
            <w:r w:rsidRPr="00A71D81">
              <w:rPr>
                <w:rFonts w:ascii="GHEA Grapalat" w:hAnsi="GHEA Grapalat" w:cs="Sylfaen"/>
                <w:sz w:val="20"/>
                <w:szCs w:val="20"/>
                <w:lang w:val="hy-AM"/>
              </w:rPr>
              <w:t xml:space="preserve">լրացվում է &lt;ակցեպտավորված վճարում&gt; բառերը, </w:t>
            </w:r>
          </w:p>
          <w:p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 xml:space="preserve">նախապես լրացվում է շահառուի կողմից </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առդիրէջերիքանակը</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ոչպարտադիր</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պահանջագրինկիցներկայացվածփաստաթղթերիէջերիքանակը, որոնքպետք է տրամադրվենվճարողին(</w:t>
            </w:r>
            <w:r w:rsidRPr="00A71D81">
              <w:rPr>
                <w:rFonts w:ascii="GHEA Grapalat" w:hAnsi="GHEA Grapalat"/>
                <w:sz w:val="20"/>
                <w:szCs w:val="20"/>
                <w:lang w:val="hy-AM"/>
              </w:rPr>
              <w:t>վճարողի բանկին</w:t>
            </w:r>
            <w:r w:rsidRPr="00A71D81">
              <w:rPr>
                <w:rFonts w:ascii="GHEA Grapalat" w:hAnsi="GHEA Grapalat"/>
                <w:sz w:val="20"/>
                <w:szCs w:val="20"/>
              </w:rPr>
              <w:t>)</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Եթ ե լրացվել է &lt;</w:t>
            </w:r>
            <w:r w:rsidRPr="00A71D81">
              <w:rPr>
                <w:rFonts w:ascii="GHEA Grapalat" w:hAnsi="GHEA Grapalat" w:cs="Sylfaen"/>
                <w:sz w:val="20"/>
                <w:szCs w:val="20"/>
                <w:lang w:val="hy-AM"/>
              </w:rPr>
              <w:t>Վճարման կատարման հիմքեր&gt; դաշտը ապա այս տվյալը պարտադիր լրացվում է</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շահառուիկողմից</w:t>
            </w:r>
          </w:p>
        </w:tc>
      </w:tr>
      <w:tr w:rsidR="00334B2F" w:rsidRPr="006D339C"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վճարողիստորագրությունը</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այսդաշտըլրացվում</w:t>
            </w:r>
            <w:r w:rsidRPr="00A71D81">
              <w:rPr>
                <w:rFonts w:ascii="GHEA Grapalat" w:hAnsi="GHEA Grapalat"/>
                <w:sz w:val="20"/>
                <w:szCs w:val="20"/>
                <w:lang w:val="hy-AM"/>
              </w:rPr>
              <w:t xml:space="preserve"> է վճարողի կողմից պահանջագրի ներկայացման դեպքում: Ընդ որում</w:t>
            </w:r>
            <w:r w:rsidRPr="00A71D81">
              <w:rPr>
                <w:rFonts w:ascii="GHEA Grapalat" w:hAnsi="GHEA Grapalat"/>
                <w:sz w:val="20"/>
                <w:szCs w:val="20"/>
              </w:rPr>
              <w:t>եթե</w:t>
            </w:r>
            <w:r w:rsidRPr="00A71D81">
              <w:rPr>
                <w:rFonts w:ascii="GHEA Grapalat" w:hAnsi="GHEA Grapalat" w:cs="Sylfaen"/>
                <w:sz w:val="20"/>
                <w:szCs w:val="20"/>
                <w:lang w:val="hy-AM"/>
              </w:rPr>
              <w:t xml:space="preserve">Վճարման պայմաններ դաշտում </w:t>
            </w:r>
            <w:r w:rsidRPr="00A71D81">
              <w:rPr>
                <w:rFonts w:ascii="GHEA Grapalat" w:hAnsi="GHEA Grapalat"/>
                <w:sz w:val="20"/>
                <w:szCs w:val="20"/>
                <w:lang w:val="hy-AM"/>
              </w:rPr>
              <w:t>նշված է &lt;ակցեպտավորված վճարում&gt; ապա</w:t>
            </w:r>
            <w:r w:rsidRPr="00A71D81">
              <w:rPr>
                <w:rFonts w:ascii="GHEA Grapalat" w:hAnsi="GHEA Grapalat"/>
                <w:sz w:val="20"/>
                <w:szCs w:val="20"/>
              </w:rPr>
              <w:t>վճարող</w:t>
            </w:r>
            <w:r w:rsidRPr="00A71D81">
              <w:rPr>
                <w:rFonts w:ascii="GHEA Grapalat" w:hAnsi="GHEA Grapalat"/>
                <w:sz w:val="20"/>
                <w:szCs w:val="20"/>
                <w:lang w:val="hy-AM"/>
              </w:rPr>
              <w:t xml:space="preserve">ը ստորագրելով՝ </w:t>
            </w:r>
            <w:r w:rsidRPr="00A71D81">
              <w:rPr>
                <w:rFonts w:ascii="GHEA Grapalat" w:hAnsi="GHEA Grapalat" w:cs="Sylfaen"/>
                <w:sz w:val="20"/>
                <w:szCs w:val="20"/>
                <w:lang w:val="hy-AM"/>
              </w:rPr>
              <w:t xml:space="preserve">նախապես </w:t>
            </w:r>
            <w:r w:rsidRPr="00A71D81">
              <w:rPr>
                <w:rFonts w:ascii="GHEA Grapalat" w:hAnsi="GHEA Grapalat"/>
                <w:sz w:val="20"/>
                <w:szCs w:val="20"/>
                <w:lang w:val="hy-AM"/>
              </w:rPr>
              <w:t>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rsidR="00334B2F" w:rsidRPr="00A71D81" w:rsidRDefault="00334B2F"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 xml:space="preserve">ստորագրվում է վճարողի կողմից կամ </w:t>
            </w:r>
          </w:p>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դրվում է վճարողի էլեկտրոնային ստորագրությունը</w:t>
            </w:r>
          </w:p>
          <w:p w:rsidR="00334B2F" w:rsidRPr="00A71D81" w:rsidRDefault="00334B2F" w:rsidP="00CB0ADE">
            <w:pPr>
              <w:jc w:val="center"/>
              <w:rPr>
                <w:rFonts w:ascii="GHEA Grapalat" w:hAnsi="GHEA Grapalat"/>
                <w:sz w:val="20"/>
                <w:szCs w:val="20"/>
                <w:lang w:val="hy-AM"/>
              </w:rPr>
            </w:pPr>
          </w:p>
        </w:tc>
      </w:tr>
      <w:tr w:rsidR="00334B2F" w:rsidRPr="006D339C" w:rsidTr="00CB0ADE">
        <w:tc>
          <w:tcPr>
            <w:tcW w:w="720" w:type="dxa"/>
            <w:tcBorders>
              <w:top w:val="single" w:sz="4" w:space="0" w:color="auto"/>
              <w:left w:val="single" w:sz="4" w:space="0" w:color="auto"/>
              <w:bottom w:val="single" w:sz="4" w:space="0" w:color="auto"/>
              <w:right w:val="single" w:sz="4" w:space="0" w:color="auto"/>
            </w:tcBorders>
            <w:vAlign w:val="center"/>
          </w:tcPr>
          <w:p w:rsidR="00334B2F" w:rsidRPr="00A71D81" w:rsidRDefault="00334B2F" w:rsidP="00CB0ADE">
            <w:pP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վճարողիկնիքը</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պարտադիր` </w:t>
            </w:r>
          </w:p>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կնիքիառկայությանդեպքում</w:t>
            </w:r>
            <w:r w:rsidRPr="00A71D81">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 xml:space="preserve">կնքվում է վճարողի կողմից </w:t>
            </w:r>
          </w:p>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թղթային եղանակով ներկայացնելիս</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շահառուիստորագրությունը</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r w:rsidRPr="00A71D81">
              <w:rPr>
                <w:rFonts w:ascii="GHEA Grapalat" w:hAnsi="GHEA Grapalat"/>
                <w:sz w:val="20"/>
                <w:szCs w:val="20"/>
                <w:lang w:val="hy-AM"/>
              </w:rPr>
              <w:t>՝</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բանկներկայացնելիս</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ստորագրվում է շահառուիկողմից</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vAlign w:val="center"/>
          </w:tcPr>
          <w:p w:rsidR="00334B2F" w:rsidRPr="00A71D81" w:rsidRDefault="00334B2F" w:rsidP="00CB0ADE">
            <w:pP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շահառուիկնիքը</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պարտադիր` </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կնիքիառկայությանդեպքում</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կնքվում է շահառուիկողմից</w:t>
            </w:r>
          </w:p>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թղթային եղանակով բանկ ներկայացնելիս</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վճարողինսպասարկողֆինանսականկազմակերպության (մասնաճյուղի) աշխատակցիստորագրությունը</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վճարմանպահանջագիրըվճարողինսպասարկողֆինանսականկազմակերպության</w:t>
            </w:r>
            <w:r w:rsidRPr="00A71D81">
              <w:rPr>
                <w:rFonts w:ascii="GHEA Grapalat" w:hAnsi="GHEA Grapalat"/>
                <w:sz w:val="20"/>
                <w:szCs w:val="20"/>
                <w:lang w:val="hy-AM"/>
              </w:rPr>
              <w:t>ը</w:t>
            </w:r>
            <w:r w:rsidRPr="00A71D81">
              <w:rPr>
                <w:rFonts w:ascii="GHEA Grapalat" w:hAnsi="GHEA Grapalat"/>
                <w:sz w:val="20"/>
                <w:szCs w:val="20"/>
              </w:rPr>
              <w:t>թղթայինեղանակովներկայաց</w:t>
            </w:r>
            <w:r w:rsidRPr="00A71D81">
              <w:rPr>
                <w:rFonts w:ascii="GHEA Grapalat" w:hAnsi="GHEA Grapalat"/>
                <w:sz w:val="20"/>
                <w:szCs w:val="20"/>
                <w:lang w:val="hy-AM"/>
              </w:rPr>
              <w:t>ված լի</w:t>
            </w:r>
            <w:r w:rsidRPr="00A71D81">
              <w:rPr>
                <w:rFonts w:ascii="GHEA Grapalat" w:hAnsi="GHEA Grapalat"/>
                <w:sz w:val="20"/>
                <w:szCs w:val="20"/>
              </w:rPr>
              <w:t>նելուդեպքում</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vAlign w:val="center"/>
          </w:tcPr>
          <w:p w:rsidR="00334B2F" w:rsidRPr="00A71D81" w:rsidRDefault="00334B2F" w:rsidP="00CB0ADE">
            <w:pP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վճարողինսպասա</w:t>
            </w:r>
            <w:r w:rsidRPr="00A71D81">
              <w:rPr>
                <w:rFonts w:ascii="GHEA Grapalat" w:hAnsi="GHEA Grapalat"/>
                <w:sz w:val="20"/>
                <w:szCs w:val="20"/>
              </w:rPr>
              <w:lastRenderedPageBreak/>
              <w:t xml:space="preserve">րկողֆինանսականկազմակերպության (մասնաճյուղի) </w:t>
            </w:r>
            <w:r w:rsidRPr="00A71D81">
              <w:rPr>
                <w:rFonts w:ascii="GHEA Grapalat" w:hAnsi="GHEA Grapalat"/>
                <w:sz w:val="20"/>
                <w:szCs w:val="20"/>
                <w:lang w:val="hy-AM"/>
              </w:rPr>
              <w:t>դրոշմա</w:t>
            </w:r>
            <w:r w:rsidRPr="00A71D81">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lastRenderedPageBreak/>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lastRenderedPageBreak/>
              <w:t>վճարմանպահանջագիրըվճարողինսպասարկողֆինանսականկազմակերպության</w:t>
            </w:r>
            <w:r w:rsidRPr="00A71D81">
              <w:rPr>
                <w:rFonts w:ascii="GHEA Grapalat" w:hAnsi="GHEA Grapalat"/>
                <w:sz w:val="20"/>
                <w:szCs w:val="20"/>
                <w:lang w:val="hy-AM"/>
              </w:rPr>
              <w:t>ը</w:t>
            </w:r>
            <w:r w:rsidRPr="00A71D81">
              <w:rPr>
                <w:rFonts w:ascii="GHEA Grapalat" w:hAnsi="GHEA Grapalat"/>
                <w:sz w:val="20"/>
                <w:szCs w:val="20"/>
              </w:rPr>
              <w:t>թղթայինեղանակովներկայաց</w:t>
            </w:r>
            <w:r w:rsidRPr="00A71D81">
              <w:rPr>
                <w:rFonts w:ascii="GHEA Grapalat" w:hAnsi="GHEA Grapalat"/>
                <w:sz w:val="20"/>
                <w:szCs w:val="20"/>
                <w:lang w:val="hy-AM"/>
              </w:rPr>
              <w:t>ված լի</w:t>
            </w:r>
            <w:r w:rsidRPr="00A71D81">
              <w:rPr>
                <w:rFonts w:ascii="GHEA Grapalat" w:hAnsi="GHEA Grapalat"/>
                <w:sz w:val="20"/>
                <w:szCs w:val="20"/>
              </w:rPr>
              <w:t>նելուդեպքում</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lastRenderedPageBreak/>
              <w:t>2</w:t>
            </w:r>
            <w:r w:rsidRPr="00A71D81">
              <w:rPr>
                <w:rFonts w:ascii="GHEA Grapalat" w:hAnsi="GHEA Grapalat"/>
                <w:sz w:val="20"/>
                <w:szCs w:val="20"/>
                <w:lang w:val="hy-AM"/>
              </w:rPr>
              <w:t>3</w:t>
            </w:r>
            <w:r w:rsidRPr="00A71D81">
              <w:rPr>
                <w:rFonts w:ascii="GHEA Grapalat" w:hAnsi="GHEA Grapalat"/>
                <w:sz w:val="20"/>
                <w:szCs w:val="20"/>
              </w:rPr>
              <w:t>.</w:t>
            </w:r>
            <w:r w:rsidRPr="00A71D81">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վճարողինսպասարկողֆինանսականկազմակերպության (մասնաճյուղի) կողմիցպարտադիրնշվում է պահանջագրիկատարմանամսաթիվը, ժամը, րոպեն</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շահառուինսպասարկողֆինանսականկազմակերպության (մասնաճյուղի) աշխատակցիստորագրությունը</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ոչպարտադիր</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վճարմանպահանջագիրըշահառուինսպասարկողֆինանսականկազմակերպության</w:t>
            </w:r>
            <w:r w:rsidRPr="00A71D81">
              <w:rPr>
                <w:rFonts w:ascii="GHEA Grapalat" w:hAnsi="GHEA Grapalat"/>
                <w:sz w:val="20"/>
                <w:szCs w:val="20"/>
                <w:lang w:val="hy-AM"/>
              </w:rPr>
              <w:t xml:space="preserve">ը </w:t>
            </w:r>
            <w:r w:rsidRPr="00A71D81">
              <w:rPr>
                <w:rFonts w:ascii="GHEA Grapalat" w:hAnsi="GHEA Grapalat"/>
                <w:sz w:val="20"/>
                <w:szCs w:val="20"/>
              </w:rPr>
              <w:t>ներկայաց</w:t>
            </w:r>
            <w:r w:rsidRPr="00A71D81">
              <w:rPr>
                <w:rFonts w:ascii="GHEA Grapalat" w:hAnsi="GHEA Grapalat"/>
                <w:sz w:val="20"/>
                <w:szCs w:val="20"/>
                <w:lang w:val="hy-AM"/>
              </w:rPr>
              <w:t>վ</w:t>
            </w:r>
            <w:r w:rsidRPr="00A71D81">
              <w:rPr>
                <w:rFonts w:ascii="GHEA Grapalat" w:hAnsi="GHEA Grapalat"/>
                <w:sz w:val="20"/>
                <w:szCs w:val="20"/>
              </w:rPr>
              <w:t>ելուդեպքում</w:t>
            </w:r>
            <w:r w:rsidRPr="00A71D81">
              <w:rPr>
                <w:rFonts w:ascii="GHEA Grapalat" w:hAnsi="GHEA Grapalat"/>
                <w:sz w:val="20"/>
                <w:szCs w:val="20"/>
                <w:lang w:val="hy-AM"/>
              </w:rPr>
              <w:t xml:space="preserve">, որտեղ </w:t>
            </w:r>
            <w:r w:rsidRPr="00A71D81">
              <w:rPr>
                <w:rFonts w:ascii="GHEA Grapalat" w:hAnsi="GHEA Grapalat"/>
                <w:sz w:val="20"/>
                <w:szCs w:val="20"/>
              </w:rPr>
              <w:t>աշխատակցիստորագրությունը</w:t>
            </w:r>
            <w:r w:rsidRPr="00A71D81">
              <w:rPr>
                <w:rFonts w:ascii="GHEA Grapalat" w:hAnsi="GHEA Grapalat"/>
                <w:sz w:val="20"/>
                <w:szCs w:val="20"/>
                <w:lang w:val="hy-AM"/>
              </w:rPr>
              <w:t xml:space="preserve">դրվում է </w:t>
            </w:r>
            <w:r w:rsidRPr="00A71D81">
              <w:rPr>
                <w:rFonts w:ascii="GHEA Grapalat" w:hAnsi="GHEA Grapalat"/>
                <w:sz w:val="20"/>
                <w:szCs w:val="20"/>
              </w:rPr>
              <w:t>թղթայինեղանակովներկայաց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շահառռւինսպասարկողֆինանսականկազմակերպության (մասնաճյուղի) </w:t>
            </w:r>
            <w:r w:rsidRPr="00A71D81">
              <w:rPr>
                <w:rFonts w:ascii="GHEA Grapalat" w:hAnsi="GHEA Grapalat"/>
                <w:sz w:val="20"/>
                <w:szCs w:val="20"/>
                <w:lang w:val="hy-AM"/>
              </w:rPr>
              <w:t>դրոշմա</w:t>
            </w:r>
            <w:r w:rsidRPr="00A71D81">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ոչ </w:t>
            </w:r>
            <w:r w:rsidRPr="00A71D81">
              <w:rPr>
                <w:rFonts w:ascii="GHEA Grapalat" w:hAnsi="GHEA Grapalat"/>
                <w:sz w:val="20"/>
                <w:szCs w:val="20"/>
              </w:rPr>
              <w:t>պարտադիր</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վճարմանպահանջագիրը</w:t>
            </w:r>
            <w:r w:rsidRPr="00A71D81">
              <w:rPr>
                <w:rFonts w:ascii="GHEA Grapalat" w:hAnsi="GHEA Grapalat"/>
                <w:sz w:val="20"/>
                <w:szCs w:val="20"/>
                <w:lang w:val="hy-AM"/>
              </w:rPr>
              <w:t xml:space="preserve">վերջինիս </w:t>
            </w:r>
            <w:r w:rsidRPr="00A71D81">
              <w:rPr>
                <w:rFonts w:ascii="GHEA Grapalat" w:hAnsi="GHEA Grapalat"/>
                <w:sz w:val="20"/>
                <w:szCs w:val="20"/>
              </w:rPr>
              <w:t>ներկայաց</w:t>
            </w:r>
            <w:r w:rsidRPr="00A71D81">
              <w:rPr>
                <w:rFonts w:ascii="GHEA Grapalat" w:hAnsi="GHEA Grapalat"/>
                <w:sz w:val="20"/>
                <w:szCs w:val="20"/>
                <w:lang w:val="hy-AM"/>
              </w:rPr>
              <w:t>վ</w:t>
            </w:r>
            <w:r w:rsidRPr="00A71D81">
              <w:rPr>
                <w:rFonts w:ascii="GHEA Grapalat" w:hAnsi="GHEA Grapalat"/>
                <w:sz w:val="20"/>
                <w:szCs w:val="20"/>
              </w:rPr>
              <w:t>ելուդեպքում</w:t>
            </w:r>
            <w:r w:rsidRPr="00A71D81">
              <w:rPr>
                <w:rFonts w:ascii="GHEA Grapalat" w:hAnsi="GHEA Grapalat"/>
                <w:sz w:val="20"/>
                <w:szCs w:val="20"/>
                <w:lang w:val="hy-AM"/>
              </w:rPr>
              <w:t xml:space="preserve">, որտեղ  դրոշմակնիքըդրվում է </w:t>
            </w:r>
            <w:r w:rsidRPr="00A71D81">
              <w:rPr>
                <w:rFonts w:ascii="GHEA Grapalat" w:hAnsi="GHEA Grapalat"/>
                <w:sz w:val="20"/>
                <w:szCs w:val="20"/>
              </w:rPr>
              <w:t>թղթայինեղանակովներկայաց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շահառռւինսպասարկողֆինանսականկազմակերպությանամսաթիվը, ժամը, րոպեն</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ոչ </w:t>
            </w:r>
            <w:r w:rsidRPr="00A71D81">
              <w:rPr>
                <w:rFonts w:ascii="GHEA Grapalat" w:hAnsi="GHEA Grapalat"/>
                <w:sz w:val="20"/>
                <w:szCs w:val="20"/>
              </w:rPr>
              <w:t>պարտադիր</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վճարմանպահանջագիրը</w:t>
            </w:r>
            <w:r w:rsidRPr="00A71D81">
              <w:rPr>
                <w:rFonts w:ascii="GHEA Grapalat" w:hAnsi="GHEA Grapalat"/>
                <w:sz w:val="20"/>
                <w:szCs w:val="20"/>
                <w:lang w:val="hy-AM"/>
              </w:rPr>
              <w:t xml:space="preserve">վերջինիս </w:t>
            </w:r>
            <w:r w:rsidRPr="00A71D81">
              <w:rPr>
                <w:rFonts w:ascii="GHEA Grapalat" w:hAnsi="GHEA Grapalat"/>
                <w:sz w:val="20"/>
                <w:szCs w:val="20"/>
              </w:rPr>
              <w:t>ներկայաց</w:t>
            </w:r>
            <w:r w:rsidRPr="00A71D81">
              <w:rPr>
                <w:rFonts w:ascii="GHEA Grapalat" w:hAnsi="GHEA Grapalat"/>
                <w:sz w:val="20"/>
                <w:szCs w:val="20"/>
                <w:lang w:val="hy-AM"/>
              </w:rPr>
              <w:t>վ</w:t>
            </w:r>
            <w:r w:rsidRPr="00A71D81">
              <w:rPr>
                <w:rFonts w:ascii="GHEA Grapalat" w:hAnsi="GHEA Grapalat"/>
                <w:sz w:val="20"/>
                <w:szCs w:val="20"/>
              </w:rPr>
              <w:t>ելուդեպքում</w:t>
            </w:r>
            <w:r w:rsidRPr="00A71D81">
              <w:rPr>
                <w:rFonts w:ascii="GHEA Grapalat" w:hAnsi="GHEA Grapalat"/>
                <w:sz w:val="20"/>
                <w:szCs w:val="20"/>
                <w:lang w:val="hy-AM"/>
              </w:rPr>
              <w:t xml:space="preserve">,   որտեղ  սույն տվյալներըդրվում են </w:t>
            </w:r>
            <w:r w:rsidRPr="00A71D81">
              <w:rPr>
                <w:rFonts w:ascii="GHEA Grapalat" w:hAnsi="GHEA Grapalat"/>
                <w:sz w:val="20"/>
                <w:szCs w:val="20"/>
              </w:rPr>
              <w:t>թղթայինեղանակովներկայաց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p>
        </w:tc>
      </w:tr>
    </w:tbl>
    <w:p w:rsidR="00334B2F" w:rsidRPr="00A71D81" w:rsidRDefault="00334B2F" w:rsidP="00334B2F">
      <w:pPr>
        <w:pStyle w:val="a3"/>
        <w:jc w:val="right"/>
        <w:rPr>
          <w:rFonts w:ascii="GHEA Grapalat" w:hAnsi="GHEA Grapalat" w:cs="Sylfaen"/>
          <w:i w:val="0"/>
          <w:lang w:val="en-US"/>
        </w:rPr>
      </w:pPr>
    </w:p>
    <w:p w:rsidR="00334B2F" w:rsidRPr="00A71D81" w:rsidRDefault="00334B2F" w:rsidP="00334B2F">
      <w:pPr>
        <w:pStyle w:val="a3"/>
        <w:jc w:val="right"/>
        <w:rPr>
          <w:rFonts w:ascii="GHEA Grapalat" w:hAnsi="GHEA Grapalat" w:cs="Sylfaen"/>
          <w:i w:val="0"/>
          <w:lang w:val="en-US"/>
        </w:rPr>
      </w:pPr>
    </w:p>
    <w:p w:rsidR="00334B2F" w:rsidRPr="00A71D81" w:rsidRDefault="00334B2F" w:rsidP="00334B2F">
      <w:pPr>
        <w:pStyle w:val="a3"/>
        <w:jc w:val="right"/>
        <w:rPr>
          <w:rFonts w:ascii="GHEA Grapalat" w:hAnsi="GHEA Grapalat" w:cs="Sylfaen"/>
          <w:i w:val="0"/>
          <w:lang w:val="en-US"/>
        </w:rPr>
      </w:pPr>
    </w:p>
    <w:p w:rsidR="00334B2F" w:rsidRPr="00A71D81" w:rsidRDefault="00334B2F" w:rsidP="00334B2F">
      <w:pPr>
        <w:pStyle w:val="a3"/>
        <w:jc w:val="right"/>
        <w:rPr>
          <w:rFonts w:ascii="GHEA Grapalat" w:hAnsi="GHEA Grapalat" w:cs="Sylfaen"/>
          <w:i w:val="0"/>
          <w:lang w:val="en-US"/>
        </w:rPr>
      </w:pPr>
    </w:p>
    <w:p w:rsidR="00383BC3" w:rsidRPr="00A71D81" w:rsidRDefault="00334B2F" w:rsidP="0061718F">
      <w:pPr>
        <w:pStyle w:val="31"/>
        <w:spacing w:line="240" w:lineRule="auto"/>
        <w:jc w:val="right"/>
        <w:rPr>
          <w:rFonts w:ascii="GHEA Grapalat" w:hAnsi="GHEA Grapalat" w:cs="Sylfaen"/>
          <w:b/>
          <w:lang w:val="hy-AM"/>
        </w:rPr>
      </w:pPr>
      <w:r w:rsidRPr="00A71D81">
        <w:rPr>
          <w:rFonts w:ascii="GHEA Grapalat" w:hAnsi="GHEA Grapalat"/>
          <w:b/>
          <w:lang w:val="hy-AM"/>
        </w:rPr>
        <w:br w:type="page"/>
      </w:r>
    </w:p>
    <w:p w:rsidR="00CB5EFD" w:rsidRPr="00A71D81" w:rsidRDefault="00CB5EFD" w:rsidP="00383BC3">
      <w:pPr>
        <w:ind w:left="-66"/>
        <w:jc w:val="center"/>
        <w:rPr>
          <w:rFonts w:ascii="GHEA Grapalat" w:hAnsi="GHEA Grapalat" w:cs="Sylfaen"/>
          <w:b/>
          <w:lang w:val="hy-AM"/>
        </w:rPr>
      </w:pPr>
    </w:p>
    <w:p w:rsidR="00CB5EFD" w:rsidRPr="00A71D81" w:rsidRDefault="00CB5EFD" w:rsidP="00383BC3">
      <w:pPr>
        <w:ind w:left="-66"/>
        <w:jc w:val="center"/>
        <w:rPr>
          <w:rFonts w:ascii="GHEA Grapalat" w:hAnsi="GHEA Grapalat" w:cs="Sylfaen"/>
          <w:b/>
          <w:lang w:val="hy-AM"/>
        </w:rPr>
      </w:pPr>
    </w:p>
    <w:p w:rsidR="00CB5EFD" w:rsidRPr="00A71D81" w:rsidRDefault="00CB5EFD" w:rsidP="00383BC3">
      <w:pPr>
        <w:ind w:left="-66"/>
        <w:jc w:val="center"/>
        <w:rPr>
          <w:rFonts w:ascii="GHEA Grapalat" w:hAnsi="GHEA Grapalat" w:cs="Sylfaen"/>
          <w:b/>
          <w:lang w:val="hy-AM"/>
        </w:rPr>
      </w:pPr>
    </w:p>
    <w:p w:rsidR="00CB5EFD" w:rsidRPr="00A71D81" w:rsidRDefault="00CB5EFD" w:rsidP="00383BC3">
      <w:pPr>
        <w:ind w:left="-66"/>
        <w:jc w:val="center"/>
        <w:rPr>
          <w:rFonts w:ascii="GHEA Grapalat" w:hAnsi="GHEA Grapalat" w:cs="Sylfaen"/>
          <w:b/>
          <w:lang w:val="hy-AM"/>
        </w:rPr>
      </w:pPr>
    </w:p>
    <w:p w:rsidR="00CB5EFD" w:rsidRPr="00A71D81" w:rsidRDefault="00CB5EFD" w:rsidP="00383BC3">
      <w:pPr>
        <w:ind w:left="-66"/>
        <w:jc w:val="center"/>
        <w:rPr>
          <w:rFonts w:ascii="GHEA Grapalat" w:hAnsi="GHEA Grapalat" w:cs="Sylfaen"/>
          <w:b/>
          <w:lang w:val="hy-AM"/>
        </w:rPr>
      </w:pPr>
    </w:p>
    <w:p w:rsidR="00CB5EFD" w:rsidRPr="00A71D81" w:rsidRDefault="00CB5EFD" w:rsidP="00383BC3">
      <w:pPr>
        <w:ind w:left="-66"/>
        <w:jc w:val="center"/>
        <w:rPr>
          <w:rFonts w:ascii="GHEA Grapalat" w:hAnsi="GHEA Grapalat" w:cs="Sylfaen"/>
          <w:b/>
          <w:lang w:val="hy-AM"/>
        </w:rPr>
      </w:pPr>
    </w:p>
    <w:p w:rsidR="00CB5EFD" w:rsidRPr="00A71D81" w:rsidRDefault="00CB5EFD" w:rsidP="00383BC3">
      <w:pPr>
        <w:ind w:left="-66"/>
        <w:jc w:val="center"/>
        <w:rPr>
          <w:rFonts w:ascii="GHEA Grapalat" w:hAnsi="GHEA Grapalat" w:cs="Sylfaen"/>
          <w:b/>
          <w:lang w:val="hy-AM"/>
        </w:rPr>
      </w:pPr>
    </w:p>
    <w:p w:rsidR="00CB5EFD" w:rsidRPr="00A71D81" w:rsidRDefault="00CB5EFD" w:rsidP="00383BC3">
      <w:pPr>
        <w:ind w:left="-66"/>
        <w:jc w:val="center"/>
        <w:rPr>
          <w:rFonts w:ascii="GHEA Grapalat" w:hAnsi="GHEA Grapalat" w:cs="Sylfaen"/>
          <w:b/>
          <w:lang w:val="hy-AM"/>
        </w:rPr>
      </w:pPr>
    </w:p>
    <w:p w:rsidR="00CB5EFD" w:rsidRPr="00A71D81" w:rsidRDefault="00CB5EFD" w:rsidP="00383BC3">
      <w:pPr>
        <w:ind w:left="-66"/>
        <w:jc w:val="center"/>
        <w:rPr>
          <w:rFonts w:ascii="GHEA Grapalat" w:hAnsi="GHEA Grapalat" w:cs="Sylfaen"/>
          <w:b/>
          <w:lang w:val="hy-AM"/>
        </w:rPr>
      </w:pPr>
    </w:p>
    <w:p w:rsidR="00CB5EFD" w:rsidRPr="00A71D81" w:rsidRDefault="00CB5EFD" w:rsidP="00383BC3">
      <w:pPr>
        <w:ind w:left="-66"/>
        <w:jc w:val="center"/>
        <w:rPr>
          <w:rFonts w:ascii="GHEA Grapalat" w:hAnsi="GHEA Grapalat" w:cs="Sylfaen"/>
          <w:b/>
          <w:lang w:val="hy-AM"/>
        </w:rPr>
      </w:pPr>
    </w:p>
    <w:p w:rsidR="00CB5EFD" w:rsidRPr="00A71D81" w:rsidRDefault="00CB5EFD" w:rsidP="00383BC3">
      <w:pPr>
        <w:ind w:left="-66"/>
        <w:jc w:val="center"/>
        <w:rPr>
          <w:rFonts w:ascii="GHEA Grapalat" w:hAnsi="GHEA Grapalat" w:cs="Sylfaen"/>
          <w:b/>
          <w:lang w:val="hy-AM"/>
        </w:rPr>
      </w:pPr>
    </w:p>
    <w:p w:rsidR="00CB5EFD" w:rsidRPr="00A71D81" w:rsidRDefault="00CB5EFD" w:rsidP="00383BC3">
      <w:pPr>
        <w:ind w:left="-66"/>
        <w:jc w:val="center"/>
        <w:rPr>
          <w:rFonts w:ascii="GHEA Grapalat" w:hAnsi="GHEA Grapalat" w:cs="Sylfaen"/>
          <w:b/>
          <w:lang w:val="hy-AM"/>
        </w:rPr>
      </w:pPr>
    </w:p>
    <w:p w:rsidR="00CB5EFD" w:rsidRPr="00A71D81" w:rsidRDefault="00CB5EFD" w:rsidP="00383BC3">
      <w:pPr>
        <w:ind w:left="-66"/>
        <w:jc w:val="center"/>
        <w:rPr>
          <w:rFonts w:ascii="GHEA Grapalat" w:hAnsi="GHEA Grapalat" w:cs="Sylfaen"/>
          <w:b/>
          <w:lang w:val="hy-AM"/>
        </w:rPr>
      </w:pPr>
    </w:p>
    <w:p w:rsidR="00CB5EFD" w:rsidRPr="00A71D81" w:rsidRDefault="00CB5EFD" w:rsidP="00383BC3">
      <w:pPr>
        <w:ind w:left="-66"/>
        <w:jc w:val="center"/>
        <w:rPr>
          <w:rFonts w:ascii="GHEA Grapalat" w:hAnsi="GHEA Grapalat" w:cs="Sylfaen"/>
          <w:b/>
          <w:lang w:val="hy-AM"/>
        </w:rPr>
      </w:pPr>
    </w:p>
    <w:p w:rsidR="00CB5EFD" w:rsidRPr="00A71D81" w:rsidRDefault="00CB5EFD" w:rsidP="00383BC3">
      <w:pPr>
        <w:ind w:left="-66"/>
        <w:jc w:val="center"/>
        <w:rPr>
          <w:rFonts w:ascii="GHEA Grapalat" w:hAnsi="GHEA Grapalat" w:cs="Sylfaen"/>
          <w:b/>
          <w:lang w:val="hy-AM"/>
        </w:rPr>
      </w:pPr>
    </w:p>
    <w:p w:rsidR="00CB5EFD" w:rsidRPr="00A71D81" w:rsidRDefault="00CB5EFD" w:rsidP="00383BC3">
      <w:pPr>
        <w:ind w:left="-66"/>
        <w:jc w:val="center"/>
        <w:rPr>
          <w:rFonts w:ascii="GHEA Grapalat" w:hAnsi="GHEA Grapalat" w:cs="Sylfaen"/>
          <w:b/>
          <w:lang w:val="hy-AM"/>
        </w:rPr>
      </w:pPr>
    </w:p>
    <w:p w:rsidR="00CB5EFD" w:rsidRPr="00A71D81" w:rsidRDefault="00CB5EFD" w:rsidP="00383BC3">
      <w:pPr>
        <w:ind w:left="-66"/>
        <w:jc w:val="center"/>
        <w:rPr>
          <w:rFonts w:ascii="GHEA Grapalat" w:hAnsi="GHEA Grapalat" w:cs="Sylfaen"/>
          <w:b/>
          <w:lang w:val="hy-AM"/>
        </w:rPr>
      </w:pPr>
    </w:p>
    <w:p w:rsidR="00CB5EFD" w:rsidRPr="00A71D81" w:rsidRDefault="00CB5EFD" w:rsidP="00383BC3">
      <w:pPr>
        <w:ind w:left="-66"/>
        <w:jc w:val="center"/>
        <w:rPr>
          <w:rFonts w:ascii="GHEA Grapalat" w:hAnsi="GHEA Grapalat" w:cs="Sylfaen"/>
          <w:b/>
          <w:lang w:val="hy-AM"/>
        </w:rPr>
      </w:pPr>
    </w:p>
    <w:p w:rsidR="00CB5EFD" w:rsidRPr="00A71D81" w:rsidRDefault="00CB5EFD" w:rsidP="00383BC3">
      <w:pPr>
        <w:ind w:left="-66"/>
        <w:jc w:val="center"/>
        <w:rPr>
          <w:rFonts w:ascii="GHEA Grapalat" w:hAnsi="GHEA Grapalat" w:cs="Sylfaen"/>
          <w:b/>
          <w:lang w:val="hy-AM"/>
        </w:rPr>
      </w:pPr>
    </w:p>
    <w:p w:rsidR="00CB5EFD" w:rsidRPr="00A71D81" w:rsidRDefault="00CB5EFD" w:rsidP="00383BC3">
      <w:pPr>
        <w:ind w:left="-66"/>
        <w:jc w:val="center"/>
        <w:rPr>
          <w:rFonts w:ascii="GHEA Grapalat" w:hAnsi="GHEA Grapalat" w:cs="Sylfaen"/>
          <w:b/>
          <w:lang w:val="hy-AM"/>
        </w:rPr>
      </w:pPr>
    </w:p>
    <w:p w:rsidR="00CB5EFD" w:rsidRPr="00A71D81" w:rsidRDefault="00CB5EFD" w:rsidP="00383BC3">
      <w:pPr>
        <w:ind w:left="-66"/>
        <w:jc w:val="center"/>
        <w:rPr>
          <w:rFonts w:ascii="GHEA Grapalat" w:hAnsi="GHEA Grapalat" w:cs="Sylfaen"/>
          <w:b/>
          <w:lang w:val="hy-AM"/>
        </w:rPr>
      </w:pPr>
    </w:p>
    <w:p w:rsidR="00CB5EFD" w:rsidRPr="00A71D81" w:rsidRDefault="00CB5EFD" w:rsidP="00383BC3">
      <w:pPr>
        <w:ind w:left="-66"/>
        <w:jc w:val="center"/>
        <w:rPr>
          <w:rFonts w:ascii="GHEA Grapalat" w:hAnsi="GHEA Grapalat" w:cs="Sylfaen"/>
          <w:b/>
          <w:lang w:val="hy-AM"/>
        </w:rPr>
      </w:pPr>
    </w:p>
    <w:p w:rsidR="00CB5EFD" w:rsidRPr="00A71D81" w:rsidRDefault="00CB5EFD" w:rsidP="00383BC3">
      <w:pPr>
        <w:ind w:left="-66"/>
        <w:jc w:val="center"/>
        <w:rPr>
          <w:rFonts w:ascii="GHEA Grapalat" w:hAnsi="GHEA Grapalat" w:cs="Sylfaen"/>
          <w:b/>
          <w:lang w:val="hy-AM"/>
        </w:rPr>
      </w:pPr>
    </w:p>
    <w:p w:rsidR="00CB5EFD" w:rsidRPr="00A71D81" w:rsidRDefault="00CB5EFD" w:rsidP="00383BC3">
      <w:pPr>
        <w:ind w:left="-66"/>
        <w:jc w:val="center"/>
        <w:rPr>
          <w:rFonts w:ascii="GHEA Grapalat" w:hAnsi="GHEA Grapalat" w:cs="Sylfaen"/>
          <w:b/>
          <w:lang w:val="hy-AM"/>
        </w:rPr>
      </w:pPr>
    </w:p>
    <w:p w:rsidR="00CB5EFD" w:rsidRPr="00A71D81" w:rsidRDefault="00CB5EFD" w:rsidP="00383BC3">
      <w:pPr>
        <w:ind w:left="-66"/>
        <w:jc w:val="center"/>
        <w:rPr>
          <w:rFonts w:ascii="GHEA Grapalat" w:hAnsi="GHEA Grapalat" w:cs="Sylfaen"/>
          <w:b/>
          <w:lang w:val="hy-AM"/>
        </w:rPr>
      </w:pPr>
    </w:p>
    <w:p w:rsidR="00CB5EFD" w:rsidRPr="00A71D81" w:rsidRDefault="00CB5EFD" w:rsidP="00383BC3">
      <w:pPr>
        <w:ind w:left="-66"/>
        <w:jc w:val="center"/>
        <w:rPr>
          <w:rFonts w:ascii="GHEA Grapalat" w:hAnsi="GHEA Grapalat" w:cs="Sylfaen"/>
          <w:b/>
          <w:lang w:val="hy-AM"/>
        </w:rPr>
      </w:pPr>
    </w:p>
    <w:p w:rsidR="00CB5EFD" w:rsidRPr="00A71D81" w:rsidRDefault="00CB5EFD" w:rsidP="00383BC3">
      <w:pPr>
        <w:ind w:left="-66"/>
        <w:jc w:val="center"/>
        <w:rPr>
          <w:rFonts w:ascii="GHEA Grapalat" w:hAnsi="GHEA Grapalat" w:cs="Sylfaen"/>
          <w:b/>
          <w:lang w:val="hy-AM"/>
        </w:rPr>
      </w:pPr>
    </w:p>
    <w:p w:rsidR="00CB5EFD" w:rsidRPr="00A71D81" w:rsidRDefault="00CB5EFD" w:rsidP="00383BC3">
      <w:pPr>
        <w:ind w:left="-66"/>
        <w:jc w:val="center"/>
        <w:rPr>
          <w:rFonts w:ascii="GHEA Grapalat" w:hAnsi="GHEA Grapalat" w:cs="Sylfaen"/>
          <w:b/>
          <w:lang w:val="hy-AM"/>
        </w:rPr>
      </w:pPr>
    </w:p>
    <w:p w:rsidR="00CB5EFD" w:rsidRPr="00A71D81" w:rsidRDefault="00CB5EFD" w:rsidP="00383BC3">
      <w:pPr>
        <w:ind w:left="-66"/>
        <w:jc w:val="center"/>
        <w:rPr>
          <w:rFonts w:ascii="GHEA Grapalat" w:hAnsi="GHEA Grapalat" w:cs="Sylfaen"/>
          <w:b/>
          <w:lang w:val="hy-AM"/>
        </w:rPr>
      </w:pPr>
    </w:p>
    <w:p w:rsidR="00CB5EFD" w:rsidRPr="00A71D81" w:rsidRDefault="00CB5EFD" w:rsidP="00383BC3">
      <w:pPr>
        <w:ind w:left="-66"/>
        <w:jc w:val="center"/>
        <w:rPr>
          <w:rFonts w:ascii="GHEA Grapalat" w:hAnsi="GHEA Grapalat" w:cs="Sylfaen"/>
          <w:b/>
          <w:lang w:val="hy-AM"/>
        </w:rPr>
      </w:pPr>
    </w:p>
    <w:p w:rsidR="00CB5EFD" w:rsidRPr="00A71D81" w:rsidRDefault="00CB5EFD" w:rsidP="00383BC3">
      <w:pPr>
        <w:ind w:left="-66"/>
        <w:jc w:val="center"/>
        <w:rPr>
          <w:rFonts w:ascii="GHEA Grapalat" w:hAnsi="GHEA Grapalat" w:cs="Sylfaen"/>
          <w:b/>
          <w:lang w:val="hy-AM"/>
        </w:rPr>
      </w:pPr>
    </w:p>
    <w:p w:rsidR="00CB5EFD" w:rsidRPr="00A71D81" w:rsidRDefault="00CB5EFD" w:rsidP="00383BC3">
      <w:pPr>
        <w:ind w:left="-66"/>
        <w:jc w:val="center"/>
        <w:rPr>
          <w:rFonts w:ascii="GHEA Grapalat" w:hAnsi="GHEA Grapalat" w:cs="Sylfaen"/>
          <w:b/>
          <w:lang w:val="hy-AM"/>
        </w:rPr>
      </w:pPr>
    </w:p>
    <w:p w:rsidR="00CB5EFD" w:rsidRPr="00A71D81" w:rsidRDefault="00CB5EFD" w:rsidP="00383BC3">
      <w:pPr>
        <w:ind w:left="-66"/>
        <w:jc w:val="center"/>
        <w:rPr>
          <w:rFonts w:ascii="GHEA Grapalat" w:hAnsi="GHEA Grapalat" w:cs="Sylfaen"/>
          <w:b/>
          <w:lang w:val="hy-AM"/>
        </w:rPr>
      </w:pPr>
    </w:p>
    <w:p w:rsidR="00071D1C" w:rsidRPr="00A71D81" w:rsidRDefault="00071D1C" w:rsidP="00EF3662">
      <w:pPr>
        <w:pStyle w:val="31"/>
        <w:spacing w:line="240" w:lineRule="auto"/>
        <w:jc w:val="right"/>
        <w:rPr>
          <w:rFonts w:ascii="GHEA Grapalat" w:hAnsi="GHEA Grapalat" w:cs="Sylfaen"/>
          <w:b/>
          <w:lang w:val="hy-AM"/>
        </w:rPr>
      </w:pPr>
      <w:r w:rsidRPr="00A71D81">
        <w:rPr>
          <w:rFonts w:ascii="GHEA Grapalat" w:hAnsi="GHEA Grapalat" w:cs="Sylfaen"/>
          <w:b/>
          <w:lang w:val="hy-AM"/>
        </w:rPr>
        <w:t xml:space="preserve">Հավելված </w:t>
      </w:r>
      <w:r w:rsidR="00177245" w:rsidRPr="00A71D81">
        <w:rPr>
          <w:rFonts w:ascii="GHEA Grapalat" w:hAnsi="GHEA Grapalat" w:cs="Sylfaen"/>
          <w:b/>
          <w:lang w:val="hy-AM"/>
        </w:rPr>
        <w:t>6</w:t>
      </w:r>
    </w:p>
    <w:p w:rsidR="00071D1C" w:rsidRPr="00A71D81" w:rsidRDefault="0055152D" w:rsidP="00EF3662">
      <w:pPr>
        <w:pStyle w:val="31"/>
        <w:spacing w:line="240" w:lineRule="auto"/>
        <w:jc w:val="right"/>
        <w:rPr>
          <w:rFonts w:ascii="GHEA Grapalat" w:hAnsi="GHEA Grapalat" w:cs="Sylfaen"/>
          <w:b/>
          <w:lang w:val="hy-AM"/>
        </w:rPr>
      </w:pPr>
      <w:r w:rsidRPr="0055152D">
        <w:rPr>
          <w:rFonts w:ascii="GHEA Grapalat" w:hAnsi="GHEA Grapalat" w:cs="Sylfaen"/>
          <w:b/>
          <w:lang w:val="hy-AM"/>
        </w:rPr>
        <w:t>ԿԱՊԱԱՊԿ ՀՄԱԱՊՁԲ 25/01</w:t>
      </w:r>
      <w:r w:rsidR="00071D1C" w:rsidRPr="00A71D81">
        <w:rPr>
          <w:rFonts w:ascii="GHEA Grapalat" w:hAnsi="GHEA Grapalat" w:cs="Sylfaen"/>
          <w:b/>
          <w:lang w:val="hy-AM"/>
        </w:rPr>
        <w:t xml:space="preserve"> ծածկագրով</w:t>
      </w:r>
    </w:p>
    <w:p w:rsidR="00071D1C" w:rsidRPr="00A71D81" w:rsidRDefault="0055152D" w:rsidP="00EF3662">
      <w:pPr>
        <w:pStyle w:val="31"/>
        <w:spacing w:line="240" w:lineRule="auto"/>
        <w:jc w:val="right"/>
        <w:rPr>
          <w:rFonts w:ascii="GHEA Grapalat" w:hAnsi="GHEA Grapalat" w:cs="Sylfaen"/>
          <w:b/>
          <w:lang w:val="hy-AM"/>
        </w:rPr>
      </w:pPr>
      <w:r>
        <w:rPr>
          <w:rFonts w:ascii="GHEA Grapalat" w:hAnsi="GHEA Grapalat" w:cs="Sylfaen"/>
          <w:b/>
          <w:lang w:val="hy-AM"/>
        </w:rPr>
        <w:t>ՀՄԱ</w:t>
      </w:r>
      <w:r w:rsidR="00071D1C" w:rsidRPr="00A71D81">
        <w:rPr>
          <w:rFonts w:ascii="GHEA Grapalat" w:hAnsi="GHEA Grapalat" w:cs="Sylfaen"/>
          <w:b/>
          <w:lang w:val="hy-AM"/>
        </w:rPr>
        <w:t xml:space="preserve"> մրցույթի հրավերի</w:t>
      </w:r>
    </w:p>
    <w:p w:rsidR="00071D1C" w:rsidRPr="00A71D81" w:rsidRDefault="00071D1C" w:rsidP="00EF3662">
      <w:pPr>
        <w:jc w:val="right"/>
        <w:rPr>
          <w:rFonts w:ascii="GHEA Grapalat" w:hAnsi="GHEA Grapalat"/>
          <w:i/>
          <w:sz w:val="20"/>
          <w:lang w:val="hy-AM"/>
        </w:rPr>
      </w:pPr>
    </w:p>
    <w:p w:rsidR="00071D1C" w:rsidRPr="00A71D81" w:rsidRDefault="00071D1C" w:rsidP="00EF3662">
      <w:pPr>
        <w:tabs>
          <w:tab w:val="left" w:pos="2268"/>
        </w:tabs>
        <w:ind w:left="-284" w:firstLine="284"/>
        <w:jc w:val="right"/>
        <w:rPr>
          <w:rFonts w:ascii="GHEA Grapalat" w:hAnsi="GHEA Grapalat"/>
          <w:lang w:val="hy-AM"/>
        </w:rPr>
      </w:pPr>
    </w:p>
    <w:p w:rsidR="00071D1C" w:rsidRPr="00A71D81" w:rsidRDefault="003559F4" w:rsidP="00EF3662">
      <w:pPr>
        <w:ind w:left="-142" w:firstLine="142"/>
        <w:jc w:val="center"/>
        <w:rPr>
          <w:rFonts w:ascii="GHEA Grapalat" w:hAnsi="GHEA Grapalat"/>
          <w:b/>
          <w:sz w:val="22"/>
          <w:lang w:val="hy-AM"/>
        </w:rPr>
      </w:pPr>
      <w:r w:rsidRPr="003559F4">
        <w:rPr>
          <w:rFonts w:ascii="GHEA Grapalat" w:hAnsi="GHEA Grapalat" w:cs="Sylfaen"/>
          <w:b/>
          <w:sz w:val="22"/>
          <w:lang w:val="hy-AM"/>
        </w:rPr>
        <w:t>Կ</w:t>
      </w:r>
      <w:r w:rsidR="00B57633">
        <w:rPr>
          <w:rFonts w:ascii="GHEA Grapalat" w:hAnsi="GHEA Grapalat" w:cs="Sylfaen"/>
          <w:b/>
          <w:sz w:val="22"/>
          <w:lang w:val="hy-AM"/>
        </w:rPr>
        <w:t>ԱՊՈՒՏԱՆԻ</w:t>
      </w:r>
      <w:r w:rsidRPr="003559F4">
        <w:rPr>
          <w:rFonts w:ascii="GHEA Grapalat" w:hAnsi="GHEA Grapalat" w:cs="Sylfaen"/>
          <w:b/>
          <w:sz w:val="22"/>
          <w:lang w:val="hy-AM"/>
        </w:rPr>
        <w:t xml:space="preserve"> ԱԱՊԿ </w:t>
      </w:r>
      <w:r w:rsidR="006E5FC3" w:rsidRPr="006E5FC3">
        <w:rPr>
          <w:rFonts w:ascii="GHEA Grapalat" w:hAnsi="GHEA Grapalat" w:cs="Sylfaen"/>
          <w:b/>
          <w:sz w:val="22"/>
          <w:lang w:val="hy-AM"/>
        </w:rPr>
        <w:t xml:space="preserve">ՊՈԱԿ-ի  </w:t>
      </w:r>
      <w:r w:rsidR="00071D1C" w:rsidRPr="00A71D81">
        <w:rPr>
          <w:rFonts w:ascii="GHEA Grapalat" w:hAnsi="GHEA Grapalat" w:cs="Sylfaen"/>
          <w:b/>
          <w:sz w:val="22"/>
          <w:lang w:val="hy-AM"/>
        </w:rPr>
        <w:t xml:space="preserve">ԿԱՐԻՔՆԵՐԻՀԱՄԱՐ </w:t>
      </w:r>
      <w:r w:rsidR="006E5FC3" w:rsidRPr="006E5FC3">
        <w:rPr>
          <w:rFonts w:ascii="GHEA Grapalat" w:hAnsi="GHEA Grapalat" w:cs="Sylfaen"/>
          <w:b/>
          <w:sz w:val="22"/>
          <w:lang w:val="hy-AM"/>
        </w:rPr>
        <w:t>ԴԵՂՈՐԱՅՔԻ</w:t>
      </w:r>
      <w:r w:rsidR="00071D1C" w:rsidRPr="00A71D81">
        <w:rPr>
          <w:rFonts w:ascii="GHEA Grapalat" w:hAnsi="GHEA Grapalat" w:cs="Sylfaen"/>
          <w:b/>
          <w:sz w:val="22"/>
          <w:lang w:val="hy-AM"/>
        </w:rPr>
        <w:t xml:space="preserve"> ՄԱՏԱԿԱՐԱՐՄԱՆ</w:t>
      </w:r>
    </w:p>
    <w:p w:rsidR="00071D1C" w:rsidRPr="00A71D81" w:rsidRDefault="00071D1C" w:rsidP="00EF3662">
      <w:pPr>
        <w:ind w:left="-142" w:firstLine="142"/>
        <w:jc w:val="center"/>
        <w:rPr>
          <w:rFonts w:ascii="GHEA Grapalat" w:hAnsi="GHEA Grapalat" w:cs="Times Armenian"/>
          <w:b/>
          <w:lang w:val="hy-AM"/>
        </w:rPr>
      </w:pPr>
      <w:r w:rsidRPr="00A71D81">
        <w:rPr>
          <w:rFonts w:ascii="GHEA Grapalat" w:hAnsi="GHEA Grapalat" w:cs="Sylfaen"/>
          <w:b/>
          <w:sz w:val="22"/>
          <w:lang w:val="hy-AM"/>
        </w:rPr>
        <w:t>ՊԱՅՄԱՆԱԳԻՐ</w:t>
      </w:r>
    </w:p>
    <w:p w:rsidR="00071D1C" w:rsidRPr="00A71D81" w:rsidRDefault="00071D1C" w:rsidP="00B57633">
      <w:pPr>
        <w:ind w:left="-142" w:firstLine="142"/>
        <w:jc w:val="center"/>
        <w:rPr>
          <w:rFonts w:ascii="GHEA Grapalat" w:hAnsi="GHEA Grapalat" w:cs="Sylfaen"/>
          <w:sz w:val="20"/>
          <w:lang w:val="hy-AM"/>
        </w:rPr>
      </w:pPr>
      <w:r w:rsidRPr="00A71D81">
        <w:rPr>
          <w:rFonts w:ascii="GHEA Grapalat" w:hAnsi="GHEA Grapalat"/>
          <w:b/>
          <w:lang w:val="hy-AM"/>
        </w:rPr>
        <w:t xml:space="preserve">N </w:t>
      </w:r>
      <w:r w:rsidRPr="00A71D81">
        <w:rPr>
          <w:rFonts w:ascii="GHEA Grapalat" w:hAnsi="GHEA Grapalat"/>
          <w:b/>
          <w:u w:val="single"/>
          <w:lang w:val="hy-AM"/>
        </w:rPr>
        <w:tab/>
      </w:r>
      <w:r w:rsidR="00B57633" w:rsidRPr="00B57633">
        <w:rPr>
          <w:rFonts w:ascii="GHEA Grapalat" w:hAnsi="GHEA Grapalat"/>
          <w:b/>
          <w:u w:val="single"/>
          <w:lang w:val="hy-AM"/>
        </w:rPr>
        <w:t xml:space="preserve">ԿԱՊԱԱՊԿ </w:t>
      </w:r>
      <w:r w:rsidR="0055152D">
        <w:rPr>
          <w:rFonts w:ascii="GHEA Grapalat" w:hAnsi="GHEA Grapalat"/>
          <w:b/>
          <w:u w:val="single"/>
          <w:lang w:val="hy-AM"/>
        </w:rPr>
        <w:t>ՀՄԱ</w:t>
      </w:r>
      <w:r w:rsidR="00B57633" w:rsidRPr="00B57633">
        <w:rPr>
          <w:rFonts w:ascii="GHEA Grapalat" w:hAnsi="GHEA Grapalat"/>
          <w:b/>
          <w:u w:val="single"/>
          <w:lang w:val="hy-AM"/>
        </w:rPr>
        <w:t>ԱՊՁԲ 2</w:t>
      </w:r>
      <w:r w:rsidR="003835C6">
        <w:rPr>
          <w:rFonts w:ascii="GHEA Grapalat" w:hAnsi="GHEA Grapalat"/>
          <w:b/>
          <w:u w:val="single"/>
          <w:lang w:val="hy-AM"/>
        </w:rPr>
        <w:t>5</w:t>
      </w:r>
      <w:r w:rsidR="00B57633" w:rsidRPr="00B57633">
        <w:rPr>
          <w:rFonts w:ascii="GHEA Grapalat" w:hAnsi="GHEA Grapalat"/>
          <w:b/>
          <w:u w:val="single"/>
          <w:lang w:val="hy-AM"/>
        </w:rPr>
        <w:t xml:space="preserve">/01  </w:t>
      </w:r>
    </w:p>
    <w:p w:rsidR="00071D1C" w:rsidRPr="00A71D81" w:rsidRDefault="00071D1C" w:rsidP="00EF3662">
      <w:pPr>
        <w:tabs>
          <w:tab w:val="left" w:pos="720"/>
          <w:tab w:val="left" w:pos="1440"/>
          <w:tab w:val="left" w:pos="8865"/>
        </w:tabs>
        <w:jc w:val="both"/>
        <w:rPr>
          <w:rFonts w:ascii="GHEA Grapalat" w:hAnsi="GHEA Grapalat" w:cs="Sylfaen"/>
          <w:sz w:val="20"/>
          <w:lang w:val="hy-AM"/>
        </w:rPr>
      </w:pPr>
      <w:r w:rsidRPr="00A71D81">
        <w:rPr>
          <w:rFonts w:ascii="GHEA Grapalat" w:hAnsi="GHEA Grapalat" w:cs="Sylfaen"/>
          <w:sz w:val="20"/>
          <w:lang w:val="hy-AM"/>
        </w:rPr>
        <w:tab/>
      </w:r>
      <w:r w:rsidR="006E5FC3" w:rsidRPr="006E5FC3">
        <w:rPr>
          <w:rFonts w:ascii="GHEA Grapalat" w:hAnsi="GHEA Grapalat" w:cs="Sylfaen"/>
          <w:sz w:val="20"/>
          <w:lang w:val="hy-AM"/>
        </w:rPr>
        <w:t>Գ.</w:t>
      </w:r>
      <w:r w:rsidR="003559F4" w:rsidRPr="003559F4">
        <w:rPr>
          <w:rFonts w:ascii="GHEA Grapalat" w:hAnsi="GHEA Grapalat" w:cs="Sylfaen"/>
          <w:sz w:val="20"/>
          <w:lang w:val="hy-AM"/>
        </w:rPr>
        <w:t>Կ</w:t>
      </w:r>
      <w:r w:rsidR="003835C6">
        <w:rPr>
          <w:rFonts w:ascii="GHEA Grapalat" w:hAnsi="GHEA Grapalat" w:cs="Sylfaen"/>
          <w:sz w:val="20"/>
          <w:lang w:val="hy-AM"/>
        </w:rPr>
        <w:t>ապուտան</w:t>
      </w:r>
      <w:r w:rsidRPr="00A71D81">
        <w:rPr>
          <w:rFonts w:ascii="GHEA Grapalat" w:hAnsi="GHEA Grapalat"/>
          <w:lang w:val="hy-AM"/>
        </w:rPr>
        <w:t xml:space="preserve">«» </w:t>
      </w:r>
      <w:r w:rsidRPr="00A71D81">
        <w:rPr>
          <w:rFonts w:ascii="GHEA Grapalat" w:hAnsi="GHEA Grapalat" w:cs="Sylfaen"/>
          <w:sz w:val="20"/>
          <w:lang w:val="hy-AM"/>
        </w:rPr>
        <w:t>20   թ.</w:t>
      </w:r>
    </w:p>
    <w:p w:rsidR="00071D1C" w:rsidRPr="00A71D81" w:rsidRDefault="00071D1C" w:rsidP="00EF3662">
      <w:pPr>
        <w:tabs>
          <w:tab w:val="left" w:pos="720"/>
          <w:tab w:val="left" w:pos="1440"/>
          <w:tab w:val="left" w:pos="8865"/>
        </w:tabs>
        <w:jc w:val="both"/>
        <w:rPr>
          <w:rFonts w:ascii="GHEA Grapalat" w:hAnsi="GHEA Grapalat" w:cs="Sylfaen"/>
          <w:sz w:val="20"/>
          <w:lang w:val="hy-AM"/>
        </w:rPr>
      </w:pPr>
    </w:p>
    <w:p w:rsidR="00071D1C" w:rsidRPr="00A71D81" w:rsidRDefault="00B57633" w:rsidP="00EF3662">
      <w:pPr>
        <w:ind w:firstLine="720"/>
        <w:jc w:val="both"/>
        <w:rPr>
          <w:rFonts w:ascii="GHEA Grapalat" w:hAnsi="GHEA Grapalat"/>
          <w:sz w:val="20"/>
          <w:lang w:val="hy-AM"/>
        </w:rPr>
      </w:pPr>
      <w:r>
        <w:rPr>
          <w:rFonts w:ascii="GHEA Grapalat" w:hAnsi="GHEA Grapalat"/>
          <w:sz w:val="20"/>
          <w:szCs w:val="20"/>
          <w:u w:val="single"/>
          <w:lang w:val="hy-AM"/>
        </w:rPr>
        <w:t>Կապուտանի ԱԱՊԿ</w:t>
      </w:r>
      <w:r w:rsidR="006E5FC3" w:rsidRPr="006E5FC3">
        <w:rPr>
          <w:rFonts w:ascii="GHEA Grapalat" w:hAnsi="GHEA Grapalat"/>
          <w:sz w:val="20"/>
          <w:szCs w:val="20"/>
          <w:u w:val="single"/>
          <w:lang w:val="hy-AM"/>
        </w:rPr>
        <w:t xml:space="preserve"> ՊՈԱԿ</w:t>
      </w:r>
      <w:r w:rsidR="00071D1C" w:rsidRPr="00A71D81">
        <w:rPr>
          <w:rFonts w:ascii="GHEA Grapalat" w:hAnsi="GHEA Grapalat"/>
          <w:sz w:val="20"/>
          <w:lang w:val="hy-AM"/>
        </w:rPr>
        <w:t xml:space="preserve">-ը ի դեմս </w:t>
      </w:r>
      <w:r w:rsidR="006E5FC3" w:rsidRPr="006E5FC3">
        <w:rPr>
          <w:rFonts w:ascii="GHEA Grapalat" w:hAnsi="GHEA Grapalat"/>
          <w:sz w:val="20"/>
          <w:lang w:val="hy-AM"/>
        </w:rPr>
        <w:t>տնօրեն</w:t>
      </w:r>
      <w:r w:rsidR="00071D1C" w:rsidRPr="00A71D81">
        <w:rPr>
          <w:rFonts w:ascii="GHEA Grapalat" w:hAnsi="GHEA Grapalat"/>
          <w:sz w:val="20"/>
          <w:lang w:val="hy-AM"/>
        </w:rPr>
        <w:t>, որը գործում է</w:t>
      </w:r>
      <w:r w:rsidR="006E5FC3" w:rsidRPr="006E5FC3">
        <w:rPr>
          <w:rFonts w:ascii="GHEA Grapalat" w:hAnsi="GHEA Grapalat"/>
          <w:sz w:val="20"/>
          <w:u w:val="single"/>
          <w:lang w:val="hy-AM"/>
        </w:rPr>
        <w:t>ընկերության</w:t>
      </w:r>
      <w:r w:rsidR="00071D1C" w:rsidRPr="00A71D81">
        <w:rPr>
          <w:rFonts w:ascii="GHEA Grapalat" w:hAnsi="GHEA Grapalat"/>
          <w:sz w:val="20"/>
          <w:lang w:val="hy-AM"/>
        </w:rPr>
        <w:t xml:space="preserve">-ի կանոնադրության հիման վրա, այսուհետ </w:t>
      </w:r>
      <w:r w:rsidR="00071D1C" w:rsidRPr="00A71D81">
        <w:rPr>
          <w:rFonts w:ascii="GHEA Grapalat" w:hAnsi="GHEA Grapalat"/>
          <w:lang w:val="hy-AM"/>
        </w:rPr>
        <w:t>«</w:t>
      </w:r>
      <w:r w:rsidR="00071D1C" w:rsidRPr="00A71D81">
        <w:rPr>
          <w:rFonts w:ascii="GHEA Grapalat" w:hAnsi="GHEA Grapalat"/>
          <w:sz w:val="20"/>
          <w:lang w:val="hy-AM"/>
        </w:rPr>
        <w:t>Գնորդ</w:t>
      </w:r>
      <w:r w:rsidR="00071D1C" w:rsidRPr="00A71D81">
        <w:rPr>
          <w:rFonts w:ascii="GHEA Grapalat" w:hAnsi="GHEA Grapalat"/>
          <w:lang w:val="hy-AM"/>
        </w:rPr>
        <w:t>»</w:t>
      </w:r>
      <w:r w:rsidR="00071D1C" w:rsidRPr="00A71D81">
        <w:rPr>
          <w:rFonts w:ascii="GHEA Grapalat" w:hAnsi="GHEA Grapalat"/>
          <w:sz w:val="20"/>
          <w:lang w:val="hy-AM"/>
        </w:rPr>
        <w:t xml:space="preserve">, մի կողմից,  և __________________-ը, ի դեմս տնօրեն _____________________-ի, որը գործում է -ի կանոնադրության հիման վրա, այսուհետ </w:t>
      </w:r>
      <w:r w:rsidR="00071D1C" w:rsidRPr="00A71D81">
        <w:rPr>
          <w:rFonts w:ascii="GHEA Grapalat" w:hAnsi="GHEA Grapalat"/>
          <w:lang w:val="hy-AM"/>
        </w:rPr>
        <w:t>«</w:t>
      </w:r>
      <w:r w:rsidR="00071D1C" w:rsidRPr="00A71D81">
        <w:rPr>
          <w:rFonts w:ascii="GHEA Grapalat" w:hAnsi="GHEA Grapalat"/>
          <w:sz w:val="20"/>
          <w:lang w:val="hy-AM"/>
        </w:rPr>
        <w:t>Վաճառող</w:t>
      </w:r>
      <w:r w:rsidR="00071D1C" w:rsidRPr="00A71D81">
        <w:rPr>
          <w:rFonts w:ascii="GHEA Grapalat" w:hAnsi="GHEA Grapalat"/>
          <w:lang w:val="hy-AM"/>
        </w:rPr>
        <w:t>»</w:t>
      </w:r>
      <w:r w:rsidR="00071D1C" w:rsidRPr="00A71D81">
        <w:rPr>
          <w:rFonts w:ascii="GHEA Grapalat" w:hAnsi="GHEA Grapalat"/>
          <w:sz w:val="20"/>
          <w:lang w:val="hy-AM"/>
        </w:rPr>
        <w:t xml:space="preserve"> մյուս կողմից, կնքեցին սույն պայմանագիրը հետևյալի մասին։</w:t>
      </w:r>
    </w:p>
    <w:p w:rsidR="00071D1C" w:rsidRPr="00A71D81" w:rsidRDefault="00071D1C" w:rsidP="00EF3662">
      <w:pPr>
        <w:ind w:firstLine="709"/>
        <w:jc w:val="both"/>
        <w:rPr>
          <w:rFonts w:ascii="GHEA Grapalat" w:hAnsi="GHEA Grapalat"/>
          <w:b/>
          <w:sz w:val="20"/>
          <w:lang w:val="hy-AM"/>
        </w:rPr>
      </w:pPr>
    </w:p>
    <w:p w:rsidR="00071D1C" w:rsidRPr="00A71D81" w:rsidRDefault="00071D1C" w:rsidP="00EF3662">
      <w:pPr>
        <w:ind w:firstLine="709"/>
        <w:jc w:val="center"/>
        <w:rPr>
          <w:rFonts w:ascii="GHEA Grapalat" w:hAnsi="GHEA Grapalat" w:cs="Times Armenian"/>
          <w:b/>
          <w:sz w:val="20"/>
          <w:lang w:val="hy-AM"/>
        </w:rPr>
      </w:pPr>
      <w:r w:rsidRPr="00A71D81">
        <w:rPr>
          <w:rFonts w:ascii="GHEA Grapalat" w:hAnsi="GHEA Grapalat"/>
          <w:b/>
          <w:sz w:val="20"/>
          <w:lang w:val="hy-AM"/>
        </w:rPr>
        <w:t xml:space="preserve">1. </w:t>
      </w:r>
      <w:r w:rsidRPr="00A71D81">
        <w:rPr>
          <w:rFonts w:ascii="GHEA Grapalat" w:hAnsi="GHEA Grapalat" w:cs="Sylfaen"/>
          <w:b/>
          <w:sz w:val="20"/>
          <w:lang w:val="hy-AM"/>
        </w:rPr>
        <w:t>ՊԱՅՄԱՆԱԳՐԻԱՌԱՐԿԱՆ</w:t>
      </w:r>
    </w:p>
    <w:p w:rsidR="00071D1C" w:rsidRPr="00A71D81" w:rsidRDefault="00071D1C" w:rsidP="00EF3662">
      <w:pPr>
        <w:ind w:firstLine="709"/>
        <w:jc w:val="center"/>
        <w:rPr>
          <w:rFonts w:ascii="GHEA Grapalat" w:hAnsi="GHEA Grapalat" w:cs="Times Armenian"/>
          <w:b/>
          <w:sz w:val="20"/>
          <w:lang w:val="hy-AM"/>
        </w:rPr>
      </w:pPr>
    </w:p>
    <w:p w:rsidR="00071D1C" w:rsidRPr="00A71D81" w:rsidRDefault="00071D1C" w:rsidP="00EF3662">
      <w:pPr>
        <w:ind w:firstLine="709"/>
        <w:jc w:val="both"/>
        <w:rPr>
          <w:rFonts w:ascii="GHEA Grapalat" w:hAnsi="GHEA Grapalat" w:cs="Times Armenian"/>
          <w:sz w:val="20"/>
          <w:lang w:val="hy-AM"/>
        </w:rPr>
      </w:pPr>
      <w:r w:rsidRPr="00A71D81">
        <w:rPr>
          <w:rFonts w:ascii="GHEA Grapalat" w:hAnsi="GHEA Grapalat"/>
          <w:sz w:val="20"/>
          <w:lang w:val="hy-AM"/>
        </w:rPr>
        <w:lastRenderedPageBreak/>
        <w:t xml:space="preserve">1.1. </w:t>
      </w:r>
      <w:r w:rsidRPr="00A71D81">
        <w:rPr>
          <w:rFonts w:ascii="GHEA Grapalat" w:hAnsi="GHEA Grapalat" w:cs="Sylfaen"/>
          <w:sz w:val="20"/>
          <w:lang w:val="hy-AM"/>
        </w:rPr>
        <w:t>Վաճառողըպարտավորվումէսույնպայմանա</w:t>
      </w:r>
      <w:r w:rsidRPr="00A71D81">
        <w:rPr>
          <w:rFonts w:ascii="GHEA Grapalat" w:hAnsi="GHEA Grapalat" w:cs="Times Armenian"/>
          <w:sz w:val="20"/>
          <w:lang w:val="hy-AM"/>
        </w:rPr>
        <w:t>գ</w:t>
      </w:r>
      <w:r w:rsidRPr="00A71D81">
        <w:rPr>
          <w:rFonts w:ascii="GHEA Grapalat" w:hAnsi="GHEA Grapalat" w:cs="Sylfaen"/>
          <w:sz w:val="20"/>
          <w:lang w:val="hy-AM"/>
        </w:rPr>
        <w:t>րով (այսուհետ</w:t>
      </w:r>
      <w:r w:rsidRPr="00A71D81">
        <w:rPr>
          <w:rFonts w:ascii="GHEA Grapalat" w:hAnsi="GHEA Grapalat" w:cs="Times Armenian"/>
          <w:sz w:val="20"/>
          <w:lang w:val="hy-AM"/>
        </w:rPr>
        <w:t xml:space="preserve">` </w:t>
      </w:r>
      <w:r w:rsidRPr="00A71D81">
        <w:rPr>
          <w:rFonts w:ascii="GHEA Grapalat" w:hAnsi="GHEA Grapalat" w:cs="Sylfaen"/>
          <w:sz w:val="20"/>
          <w:lang w:val="hy-AM"/>
        </w:rPr>
        <w:t>պայմանա</w:t>
      </w:r>
      <w:r w:rsidRPr="00A71D81">
        <w:rPr>
          <w:rFonts w:ascii="GHEA Grapalat" w:hAnsi="GHEA Grapalat" w:cs="Times Armenian"/>
          <w:sz w:val="20"/>
          <w:lang w:val="hy-AM"/>
        </w:rPr>
        <w:t>գ</w:t>
      </w:r>
      <w:r w:rsidRPr="00A71D81">
        <w:rPr>
          <w:rFonts w:ascii="GHEA Grapalat" w:hAnsi="GHEA Grapalat" w:cs="Sylfaen"/>
          <w:sz w:val="20"/>
          <w:lang w:val="hy-AM"/>
        </w:rPr>
        <w:t>իր) սահմանվածկար</w:t>
      </w:r>
      <w:r w:rsidRPr="00A71D81">
        <w:rPr>
          <w:rFonts w:ascii="GHEA Grapalat" w:hAnsi="GHEA Grapalat" w:cs="Times Armenian"/>
          <w:sz w:val="20"/>
          <w:lang w:val="hy-AM"/>
        </w:rPr>
        <w:t>գ</w:t>
      </w:r>
      <w:r w:rsidRPr="00A71D81">
        <w:rPr>
          <w:rFonts w:ascii="GHEA Grapalat" w:hAnsi="GHEA Grapalat" w:cs="Sylfaen"/>
          <w:sz w:val="20"/>
          <w:lang w:val="hy-AM"/>
        </w:rPr>
        <w:t>ով</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 </w:t>
      </w:r>
      <w:r w:rsidRPr="00A71D81">
        <w:rPr>
          <w:rFonts w:ascii="GHEA Grapalat" w:hAnsi="GHEA Grapalat" w:cs="Sylfaen"/>
          <w:sz w:val="20"/>
          <w:lang w:val="hy-AM"/>
        </w:rPr>
        <w:t>Գնորդինմատակարարել</w:t>
      </w:r>
      <w:r w:rsidRPr="00A71D81">
        <w:rPr>
          <w:rFonts w:ascii="GHEA Grapalat" w:hAnsi="GHEA Grapalat" w:cs="Times Armenian"/>
          <w:sz w:val="20"/>
          <w:lang w:val="hy-AM"/>
        </w:rPr>
        <w:t xml:space="preserve"> պ</w:t>
      </w:r>
      <w:r w:rsidRPr="00A71D81">
        <w:rPr>
          <w:rFonts w:ascii="GHEA Grapalat" w:hAnsi="GHEA Grapalat" w:cs="Sylfaen"/>
          <w:sz w:val="20"/>
          <w:lang w:val="hy-AM"/>
        </w:rPr>
        <w:t>այմանա</w:t>
      </w:r>
      <w:r w:rsidRPr="00A71D81">
        <w:rPr>
          <w:rFonts w:ascii="GHEA Grapalat" w:hAnsi="GHEA Grapalat"/>
          <w:sz w:val="20"/>
          <w:lang w:val="hy-AM"/>
        </w:rPr>
        <w:t>գ</w:t>
      </w:r>
      <w:r w:rsidRPr="00A71D81">
        <w:rPr>
          <w:rFonts w:ascii="GHEA Grapalat" w:hAnsi="GHEA Grapalat" w:cs="Sylfaen"/>
          <w:sz w:val="20"/>
          <w:lang w:val="hy-AM"/>
        </w:rPr>
        <w:t>րի</w:t>
      </w:r>
      <w:r w:rsidRPr="00A71D81">
        <w:rPr>
          <w:rFonts w:ascii="GHEA Grapalat" w:hAnsi="GHEA Grapalat" w:cs="Times Armenian"/>
          <w:sz w:val="20"/>
          <w:lang w:val="hy-AM"/>
        </w:rPr>
        <w:t xml:space="preserve"> N 1 </w:t>
      </w:r>
      <w:r w:rsidRPr="00A71D81">
        <w:rPr>
          <w:rFonts w:ascii="GHEA Grapalat" w:hAnsi="GHEA Grapalat" w:cs="Sylfaen"/>
          <w:sz w:val="20"/>
          <w:lang w:val="hy-AM"/>
        </w:rPr>
        <w:t>հավելվածով`</w:t>
      </w:r>
      <w:r w:rsidR="003559F4" w:rsidRPr="003559F4">
        <w:rPr>
          <w:rFonts w:ascii="GHEA Grapalat" w:hAnsi="GHEA Grapalat" w:cs="Times Armenian"/>
          <w:b/>
          <w:sz w:val="20"/>
          <w:lang w:val="hy-AM"/>
        </w:rPr>
        <w:t xml:space="preserve">լիցենզավորված դեղատան կամ դեղատնային կրպակի միջոցով՝դեղատոմսերով,  (դեղատունը կամ դեղատնային կրպակը պետք է գտնվի Պատվիրատուի գտնվելու վայրից 5 կմ շառավղով հեռավորության վրա) </w:t>
      </w:r>
      <w:r w:rsidRPr="00A71D81">
        <w:rPr>
          <w:rFonts w:ascii="GHEA Grapalat" w:hAnsi="GHEA Grapalat" w:cs="Sylfaen"/>
          <w:sz w:val="20"/>
          <w:lang w:val="hy-AM"/>
        </w:rPr>
        <w:t>Տեխնիկականբնութա</w:t>
      </w:r>
      <w:r w:rsidRPr="00A71D81">
        <w:rPr>
          <w:rFonts w:ascii="GHEA Grapalat" w:hAnsi="GHEA Grapalat" w:cs="Times Armenian"/>
          <w:sz w:val="20"/>
          <w:lang w:val="hy-AM"/>
        </w:rPr>
        <w:t>գի</w:t>
      </w:r>
      <w:r w:rsidRPr="00A71D81">
        <w:rPr>
          <w:rFonts w:ascii="GHEA Grapalat" w:hAnsi="GHEA Grapalat" w:cs="Sylfaen"/>
          <w:sz w:val="20"/>
          <w:lang w:val="hy-AM"/>
        </w:rPr>
        <w:t>ր-գնման-ժամանակացուցով նախատեսված</w:t>
      </w:r>
      <w:r w:rsidRPr="00A71D81">
        <w:rPr>
          <w:rFonts w:ascii="GHEA Grapalat" w:hAnsi="GHEA Grapalat" w:cs="Times Armenian"/>
          <w:sz w:val="20"/>
          <w:lang w:val="hy-AM"/>
        </w:rPr>
        <w:t xml:space="preserve"> ապրանքը (այսուհետ` ապրանք), </w:t>
      </w:r>
      <w:r w:rsidRPr="00A71D81">
        <w:rPr>
          <w:rFonts w:ascii="GHEA Grapalat" w:hAnsi="GHEA Grapalat" w:cs="Sylfaen"/>
          <w:sz w:val="20"/>
          <w:lang w:val="hy-AM"/>
        </w:rPr>
        <w:t>իսկԳնորդըպարտավորվումէընդունել</w:t>
      </w:r>
      <w:r w:rsidRPr="00A71D81">
        <w:rPr>
          <w:rFonts w:ascii="GHEA Grapalat" w:hAnsi="GHEA Grapalat" w:cs="Times Armenian"/>
          <w:sz w:val="20"/>
          <w:lang w:val="hy-AM"/>
        </w:rPr>
        <w:t xml:space="preserve"> ա</w:t>
      </w:r>
      <w:r w:rsidRPr="00A71D81">
        <w:rPr>
          <w:rFonts w:ascii="GHEA Grapalat" w:hAnsi="GHEA Grapalat" w:cs="Sylfaen"/>
          <w:sz w:val="20"/>
          <w:lang w:val="hy-AM"/>
        </w:rPr>
        <w:t>պրանքըևվճարելդրահամար</w:t>
      </w:r>
      <w:r w:rsidRPr="00A71D81">
        <w:rPr>
          <w:rFonts w:ascii="GHEA Grapalat" w:hAnsi="GHEA Grapalat" w:cs="Times Armenian"/>
          <w:sz w:val="20"/>
          <w:lang w:val="hy-AM"/>
        </w:rPr>
        <w:t xml:space="preserve">։ </w:t>
      </w:r>
    </w:p>
    <w:p w:rsidR="00071D1C" w:rsidRPr="00A71D81" w:rsidRDefault="00071D1C" w:rsidP="00EF3662">
      <w:pPr>
        <w:ind w:firstLine="709"/>
        <w:jc w:val="both"/>
        <w:rPr>
          <w:rFonts w:ascii="GHEA Grapalat" w:hAnsi="GHEA Grapalat" w:cs="Times Armenian"/>
          <w:sz w:val="20"/>
          <w:lang w:val="hy-AM"/>
        </w:rPr>
      </w:pPr>
    </w:p>
    <w:p w:rsidR="00071D1C" w:rsidRPr="00A71D81" w:rsidRDefault="00071D1C" w:rsidP="00EF3662">
      <w:pPr>
        <w:ind w:firstLine="709"/>
        <w:jc w:val="both"/>
        <w:rPr>
          <w:rFonts w:ascii="GHEA Grapalat" w:hAnsi="GHEA Grapalat"/>
          <w:b/>
          <w:sz w:val="20"/>
          <w:lang w:val="hy-AM"/>
        </w:rPr>
      </w:pPr>
      <w:r w:rsidRPr="00A71D81">
        <w:rPr>
          <w:rFonts w:ascii="GHEA Grapalat" w:hAnsi="GHEA Grapalat"/>
          <w:sz w:val="20"/>
          <w:lang w:val="hy-AM"/>
        </w:rPr>
        <w:tab/>
      </w:r>
      <w:r w:rsidRPr="00A71D81">
        <w:rPr>
          <w:rFonts w:ascii="GHEA Grapalat" w:hAnsi="GHEA Grapalat"/>
          <w:b/>
          <w:sz w:val="20"/>
          <w:lang w:val="hy-AM"/>
        </w:rPr>
        <w:t>2. ԿՈՂՄԵՐԻ ԻՐԱՎՈՒՆՔՆԵՐԸ ԵՎ ՊԱՐՏԱԿԱՆՈՒԹՅՈՒՆՆԵՐԸ</w:t>
      </w:r>
    </w:p>
    <w:p w:rsidR="00071D1C" w:rsidRPr="00A71D81" w:rsidRDefault="00071D1C" w:rsidP="00EF3662">
      <w:pPr>
        <w:ind w:firstLine="709"/>
        <w:jc w:val="both"/>
        <w:rPr>
          <w:rFonts w:ascii="GHEA Grapalat" w:hAnsi="GHEA Grapalat"/>
          <w:sz w:val="20"/>
          <w:lang w:val="hy-AM"/>
        </w:rPr>
      </w:pPr>
    </w:p>
    <w:p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2.1 Գնորդն իրավունք ունի`</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2.1.1 Ապրանքը պայմանագրով սահմանված ժամկետում Վաճառողի կողմից չմատակարարելու դեպքում հրաժարվել ապրանքից, եթե մատակարարման ժամկետները խախտվել են  օրից ավելի:</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2.1.2 Եթե հանձնվել է անպատշաճ որակի` պայմանագրով նախատեսված տեխնիկական բնութագրին չհամապատասխանող ապրանք` </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ա) պահանջել հատուցելու ապրանքի անպատշաճ որակի լինելու պատճառով իր կատարած ծախսերը.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գ) հրաժարվել պայմանագիրը կատարելուց և պահանջել վերադարձնելու ապրանքի համար վճարված գումարը: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2.1.3 Եթե հանձնվել է պայմանագրով որոշվածից պակաս քանակի ապրանք, ապա` </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ա)  պահանջել լրացնելու ապրանքի պակաս հանձնված քանակը,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2.1.4 Եթե հանձնվել է տեսակի պայմանի խախտմամբ ապրանք,  իր ընտրությամբ`</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ա) ընդունել տեսակի վերաբերյալ պայմանին համապատասխանող ապրանքը և հրաժարվել մնացած ապրանքներից.</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բ) հրաժարվել հանձնված բոլոր ապրանքներից և պահանջել վճարելու պայմանագրի 6.2 կետով նախատեսված տույժը. </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9E45F3"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2.1.5 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A45D0A" w:rsidRPr="00A71D81" w:rsidRDefault="00A45D0A" w:rsidP="00EF3662">
      <w:pPr>
        <w:ind w:firstLine="709"/>
        <w:jc w:val="both"/>
        <w:rPr>
          <w:rFonts w:ascii="GHEA Grapalat" w:hAnsi="GHEA Grapalat"/>
          <w:sz w:val="20"/>
          <w:lang w:val="hy-AM"/>
        </w:rPr>
      </w:pPr>
    </w:p>
    <w:p w:rsidR="00A45D0A" w:rsidRPr="00A71D81" w:rsidRDefault="00A45D0A" w:rsidP="00EF3662">
      <w:pPr>
        <w:ind w:firstLine="709"/>
        <w:jc w:val="both"/>
        <w:rPr>
          <w:rFonts w:ascii="GHEA Grapalat" w:hAnsi="GHEA Grapalat"/>
          <w:sz w:val="20"/>
          <w:lang w:val="hy-AM"/>
        </w:rPr>
      </w:pPr>
    </w:p>
    <w:p w:rsidR="00A45D0A" w:rsidRPr="00A71D81" w:rsidRDefault="00A45D0A" w:rsidP="00A45D0A">
      <w:pPr>
        <w:pStyle w:val="31"/>
        <w:spacing w:line="240" w:lineRule="auto"/>
        <w:ind w:firstLine="0"/>
        <w:rPr>
          <w:rFonts w:ascii="GHEA Grapalat" w:hAnsi="GHEA Grapalat" w:cs="Sylfaen"/>
          <w:i/>
          <w:sz w:val="16"/>
          <w:szCs w:val="16"/>
          <w:lang w:val="hy-AM" w:eastAsia="ru-RU"/>
        </w:rPr>
      </w:pPr>
      <w:r w:rsidRPr="00A71D81">
        <w:rPr>
          <w:rFonts w:ascii="GHEA Grapalat" w:hAnsi="GHEA Grapalat" w:cs="Sylfaen"/>
          <w:i/>
          <w:sz w:val="16"/>
          <w:szCs w:val="16"/>
          <w:lang w:val="hy-AM" w:eastAsia="ru-RU"/>
        </w:rPr>
        <w:t>*</w:t>
      </w:r>
      <w:r w:rsidRPr="00A71D81">
        <w:rPr>
          <w:rFonts w:ascii="GHEA Grapalat" w:hAnsi="GHEA Grapalat"/>
          <w:i/>
          <w:sz w:val="16"/>
          <w:szCs w:val="16"/>
          <w:lang w:val="hy-AM"/>
        </w:rPr>
        <w:t xml:space="preserve"> լրացվում է հանձնաժողովի քարտուղարի կողմից` մինչև հրավերը տեղեկագրում հրապարակելը:</w:t>
      </w:r>
    </w:p>
    <w:p w:rsidR="00A45D0A" w:rsidRPr="00A71D81" w:rsidRDefault="00A45D0A" w:rsidP="00EF3662">
      <w:pPr>
        <w:ind w:firstLine="709"/>
        <w:jc w:val="both"/>
        <w:rPr>
          <w:rFonts w:ascii="GHEA Grapalat" w:hAnsi="GHEA Grapalat"/>
          <w:sz w:val="20"/>
          <w:lang w:val="hy-AM"/>
        </w:rPr>
      </w:pP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2.1.6 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2.1.7 Միակողմանի լուծել պայմանագիրը (լրիվ կամ մասնակի), եթե Վաճառողն էականորեն խախտել է պայմանագիրը.</w:t>
      </w:r>
    </w:p>
    <w:p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ab/>
        <w:t>2.1.7.1 Վաճառողի կողմից պայմանագիրը խախտելն էական է համարվում, եթե`</w:t>
      </w:r>
    </w:p>
    <w:p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ab/>
        <w:t>ա) մատակարարվել է անպատշաճ որակի ապրանք որը չի կարող փոխարինվել Գնորդի համար ընդունելի ժամկետում.</w:t>
      </w:r>
    </w:p>
    <w:p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ab/>
        <w:t>բ) ապրանքի մատակարարման ժամկետները խախտվել են  օրից ավելի,</w:t>
      </w:r>
    </w:p>
    <w:p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2.1.8 Զննել ապրանքը և հայտնաբերված թերությունների մասին անհապաղ տեղեկացնել Վաճառողին։</w:t>
      </w:r>
    </w:p>
    <w:p w:rsidR="009123CA" w:rsidRPr="00A71D81" w:rsidRDefault="009123CA" w:rsidP="00EF3662">
      <w:pPr>
        <w:tabs>
          <w:tab w:val="left" w:pos="720"/>
        </w:tabs>
        <w:ind w:firstLine="709"/>
        <w:jc w:val="both"/>
        <w:rPr>
          <w:rFonts w:ascii="GHEA Grapalat" w:hAnsi="GHEA Grapalat"/>
          <w:sz w:val="12"/>
          <w:szCs w:val="12"/>
          <w:lang w:val="hy-AM"/>
        </w:rPr>
      </w:pPr>
    </w:p>
    <w:p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2.2 Գնորդը պարտավոր է`</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2.2.1 Կատարել պայմանագրին համապատասխան մատակարարված ապրանքի ընդունումն ապահովող բոլոր անհրաժեշտ գործողությունները: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2.2.2 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lastRenderedPageBreak/>
        <w:t xml:space="preserve">2.2.3 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w:t>
      </w:r>
      <w:r w:rsidR="00D8313C" w:rsidRPr="00A71D81">
        <w:rPr>
          <w:rFonts w:ascii="GHEA Grapalat" w:hAnsi="GHEA Grapalat"/>
          <w:sz w:val="20"/>
          <w:lang w:val="hy-AM"/>
        </w:rPr>
        <w:t>6</w:t>
      </w:r>
      <w:r w:rsidRPr="00A71D81">
        <w:rPr>
          <w:rFonts w:ascii="GHEA Grapalat" w:hAnsi="GHEA Grapalat"/>
          <w:sz w:val="20"/>
          <w:lang w:val="hy-AM"/>
        </w:rPr>
        <w:t>.5 կետով նախատեսված տույժը։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2.2.4 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2.2.5 Պայմանագրի 2.3.</w:t>
      </w:r>
      <w:r w:rsidR="00471867" w:rsidRPr="00A71D81">
        <w:rPr>
          <w:rFonts w:ascii="GHEA Grapalat" w:hAnsi="GHEA Grapalat"/>
          <w:sz w:val="20"/>
          <w:lang w:val="hy-AM"/>
        </w:rPr>
        <w:t>3</w:t>
      </w:r>
      <w:r w:rsidRPr="00A71D81">
        <w:rPr>
          <w:rFonts w:ascii="GHEA Grapalat" w:hAnsi="GHEA Grapalat"/>
          <w:sz w:val="20"/>
          <w:lang w:val="hy-AM"/>
        </w:rPr>
        <w:t xml:space="preserve"> կետի համաձայն պայմանագրի լուծումից հետո Վաճառողին հատուցել վերջինիս պատճառված և սահմանված կարգով հիմնավորված վնասները։</w:t>
      </w:r>
    </w:p>
    <w:p w:rsidR="00071D1C" w:rsidRPr="00A71D81" w:rsidRDefault="00071D1C" w:rsidP="00EF3662">
      <w:pPr>
        <w:ind w:firstLine="709"/>
        <w:jc w:val="both"/>
        <w:rPr>
          <w:rFonts w:ascii="GHEA Grapalat" w:hAnsi="GHEA Grapalat"/>
          <w:sz w:val="20"/>
          <w:lang w:val="hy-AM"/>
        </w:rPr>
      </w:pPr>
    </w:p>
    <w:p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2.3 Վաճառողն իրավունք ունի`</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2.3.1 Գնորդից պահանջել ընդունելու պայմանագրով նախատեսված </w:t>
      </w:r>
      <w:r w:rsidRPr="00A71D81">
        <w:rPr>
          <w:rFonts w:ascii="GHEA Grapalat" w:hAnsi="GHEA Grapalat" w:cs="Sylfaen"/>
          <w:sz w:val="20"/>
          <w:lang w:val="hy-AM"/>
        </w:rPr>
        <w:t>կար</w:t>
      </w:r>
      <w:r w:rsidRPr="00A71D81">
        <w:rPr>
          <w:rFonts w:ascii="GHEA Grapalat" w:hAnsi="GHEA Grapalat" w:cs="Times Armenian"/>
          <w:sz w:val="20"/>
          <w:lang w:val="hy-AM"/>
        </w:rPr>
        <w:t>գ</w:t>
      </w:r>
      <w:r w:rsidRPr="00A71D81">
        <w:rPr>
          <w:rFonts w:ascii="GHEA Grapalat" w:hAnsi="GHEA Grapalat" w:cs="Sylfaen"/>
          <w:sz w:val="20"/>
          <w:lang w:val="hy-AM"/>
        </w:rPr>
        <w:t>ով</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w:t>
      </w:r>
      <w:r w:rsidRPr="00A71D81">
        <w:rPr>
          <w:rFonts w:ascii="GHEA Grapalat" w:hAnsi="GHEA Grapalat"/>
          <w:sz w:val="20"/>
          <w:lang w:val="hy-AM"/>
        </w:rPr>
        <w:t xml:space="preserve"> մատակարարված ապրանքը: </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2.3.2 Գնորդից պահանջել վճարելու պայմանագրով նախատեսված </w:t>
      </w:r>
      <w:r w:rsidRPr="00A71D81">
        <w:rPr>
          <w:rFonts w:ascii="GHEA Grapalat" w:hAnsi="GHEA Grapalat" w:cs="Sylfaen"/>
          <w:sz w:val="20"/>
          <w:lang w:val="hy-AM"/>
        </w:rPr>
        <w:t>կար</w:t>
      </w:r>
      <w:r w:rsidRPr="00A71D81">
        <w:rPr>
          <w:rFonts w:ascii="GHEA Grapalat" w:hAnsi="GHEA Grapalat" w:cs="Times Armenian"/>
          <w:sz w:val="20"/>
          <w:lang w:val="hy-AM"/>
        </w:rPr>
        <w:t>գ</w:t>
      </w:r>
      <w:r w:rsidRPr="00A71D81">
        <w:rPr>
          <w:rFonts w:ascii="GHEA Grapalat" w:hAnsi="GHEA Grapalat" w:cs="Sylfaen"/>
          <w:sz w:val="20"/>
          <w:lang w:val="hy-AM"/>
        </w:rPr>
        <w:t>ով</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w:t>
      </w:r>
      <w:r w:rsidRPr="00A71D81">
        <w:rPr>
          <w:rFonts w:ascii="GHEA Grapalat" w:hAnsi="GHEA Grapalat"/>
          <w:sz w:val="20"/>
          <w:lang w:val="hy-AM"/>
        </w:rPr>
        <w:t xml:space="preserve"> մատակարարված և Գնորդի կողմից ընդունված ապրանքի համար իրեն վճարման ենթակա գումարները: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2.3.</w:t>
      </w:r>
      <w:r w:rsidR="00283F0A" w:rsidRPr="00A71D81">
        <w:rPr>
          <w:rFonts w:ascii="GHEA Grapalat" w:hAnsi="GHEA Grapalat"/>
          <w:sz w:val="20"/>
          <w:lang w:val="hy-AM"/>
        </w:rPr>
        <w:t xml:space="preserve">3 </w:t>
      </w:r>
      <w:r w:rsidRPr="00A71D81">
        <w:rPr>
          <w:rFonts w:ascii="GHEA Grapalat" w:hAnsi="GHEA Grapalat"/>
          <w:sz w:val="20"/>
          <w:lang w:val="hy-AM"/>
        </w:rPr>
        <w:t>Միակողմանի լուծել պայմանագիրը (լրիվ կամ մասնակի), եթե Գնորդն էականորեն խախտել է պայմանագիրը: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2.3.</w:t>
      </w:r>
      <w:r w:rsidR="00283F0A" w:rsidRPr="00A71D81">
        <w:rPr>
          <w:rFonts w:ascii="GHEA Grapalat" w:hAnsi="GHEA Grapalat"/>
          <w:sz w:val="20"/>
          <w:lang w:val="hy-AM"/>
        </w:rPr>
        <w:t>3</w:t>
      </w:r>
      <w:r w:rsidRPr="00A71D81">
        <w:rPr>
          <w:rFonts w:ascii="GHEA Grapalat" w:hAnsi="GHEA Grapalat"/>
          <w:sz w:val="20"/>
          <w:lang w:val="hy-AM"/>
        </w:rPr>
        <w:t>.1 Գնորդի կողմից պայմանագիրը խախտելն էական է համարվում, եթե բազմիցս խախտվել են ապրանքի համար վճարելու ժամկետները։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2.3.</w:t>
      </w:r>
      <w:r w:rsidR="00283F0A" w:rsidRPr="00A71D81">
        <w:rPr>
          <w:rFonts w:ascii="GHEA Grapalat" w:hAnsi="GHEA Grapalat"/>
          <w:sz w:val="20"/>
          <w:lang w:val="hy-AM"/>
        </w:rPr>
        <w:t>4</w:t>
      </w:r>
      <w:r w:rsidRPr="00A71D81">
        <w:rPr>
          <w:rFonts w:ascii="GHEA Grapalat" w:hAnsi="GHEA Grapalat"/>
          <w:sz w:val="20"/>
          <w:lang w:val="hy-AM"/>
        </w:rPr>
        <w:t xml:space="preserve"> Գնորդի համաձայնությամբ վաղաժամկետ մատակարարել ապրանքը։ </w:t>
      </w:r>
    </w:p>
    <w:p w:rsidR="009E45F3" w:rsidRPr="00A71D81" w:rsidRDefault="009E45F3" w:rsidP="00EF3662">
      <w:pPr>
        <w:ind w:firstLine="709"/>
        <w:jc w:val="both"/>
        <w:rPr>
          <w:rFonts w:ascii="GHEA Grapalat" w:hAnsi="GHEA Grapalat"/>
          <w:sz w:val="20"/>
          <w:lang w:val="hy-AM"/>
        </w:rPr>
      </w:pPr>
    </w:p>
    <w:p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2.4 Վաճառողը պարտավոր է`</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2.4.1 Գնորդին հանձնել ապրանքը` պայմանագրով նախատեսված կարգով,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2.4.2 Ապահովել ապրանքի մատակարարումը պայմանագրի 2.1.2 կետի բ) ենթակետին և (կամ) 2.1.5 կետին համապատասխան` Գնորդի կողմից սահմանված ժամկետներում:  </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2.4.3 Գնորդին հանձնել երրորդ անձանց իրավունքներից ազատ ապրանք:</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2.4.5 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2.4.6 Թերի մատակարարում թույլ տալու դեպքում, պայմանագրով նախատեսված կարգով, լրացնել թերի մատակարարվածը։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2.4.7 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2.4.8 Պայմանագրով նախատեսված դեպքերում վճարել պայմանագրի </w:t>
      </w:r>
      <w:r w:rsidR="00D320A2" w:rsidRPr="00A71D81">
        <w:rPr>
          <w:rFonts w:ascii="GHEA Grapalat" w:hAnsi="GHEA Grapalat"/>
          <w:sz w:val="20"/>
          <w:lang w:val="hy-AM"/>
        </w:rPr>
        <w:t>6</w:t>
      </w:r>
      <w:r w:rsidRPr="00A71D81">
        <w:rPr>
          <w:rFonts w:ascii="GHEA Grapalat" w:hAnsi="GHEA Grapalat"/>
          <w:sz w:val="20"/>
          <w:lang w:val="hy-AM"/>
        </w:rPr>
        <w:t xml:space="preserve">.2 և </w:t>
      </w:r>
      <w:r w:rsidR="00D320A2" w:rsidRPr="00A71D81">
        <w:rPr>
          <w:rFonts w:ascii="GHEA Grapalat" w:hAnsi="GHEA Grapalat"/>
          <w:sz w:val="20"/>
          <w:lang w:val="hy-AM"/>
        </w:rPr>
        <w:t>6</w:t>
      </w:r>
      <w:r w:rsidRPr="00A71D81">
        <w:rPr>
          <w:rFonts w:ascii="GHEA Grapalat" w:hAnsi="GHEA Grapalat"/>
          <w:sz w:val="20"/>
          <w:lang w:val="hy-AM"/>
        </w:rPr>
        <w:t>.</w:t>
      </w:r>
      <w:r w:rsidR="00D320A2" w:rsidRPr="00A71D81">
        <w:rPr>
          <w:rFonts w:ascii="GHEA Grapalat" w:hAnsi="GHEA Grapalat"/>
          <w:sz w:val="20"/>
          <w:lang w:val="hy-AM"/>
        </w:rPr>
        <w:t>3</w:t>
      </w:r>
      <w:r w:rsidRPr="00A71D81">
        <w:rPr>
          <w:rFonts w:ascii="GHEA Grapalat" w:hAnsi="GHEA Grapalat"/>
          <w:sz w:val="20"/>
          <w:lang w:val="hy-AM"/>
        </w:rPr>
        <w:t xml:space="preserve">  կետերով նախատեսված տույժը և տուգանքը։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2.4.9 Գնորդին հանձնել ապրանքի պատկանելիքները և համապատասխան փաստաթղթերը։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2.4.10 Պայմանագրի 2.1.7 կետի համաձայն </w:t>
      </w:r>
      <w:r w:rsidR="00D320A2" w:rsidRPr="00A71D81">
        <w:rPr>
          <w:rFonts w:ascii="GHEA Grapalat" w:hAnsi="GHEA Grapalat"/>
          <w:sz w:val="20"/>
          <w:lang w:val="hy-AM"/>
        </w:rPr>
        <w:t>պ</w:t>
      </w:r>
      <w:r w:rsidRPr="00A71D81">
        <w:rPr>
          <w:rFonts w:ascii="GHEA Grapalat" w:hAnsi="GHEA Grapalat"/>
          <w:sz w:val="20"/>
          <w:lang w:val="hy-AM"/>
        </w:rPr>
        <w:t>այմանագրի լուծումից հետո Գնորդին հատուցել վերջինիս պատճառված և սահմանված կարգով հիմնավորված վնասները։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2.4.11 </w:t>
      </w:r>
      <w:r w:rsidR="00BF4538" w:rsidRPr="00A71D81">
        <w:rPr>
          <w:rFonts w:ascii="GHEA Grapalat" w:hAnsi="GHEA Grapalat"/>
          <w:sz w:val="20"/>
          <w:lang w:val="hy-AM"/>
        </w:rPr>
        <w:t>Որակավորման և պայմանագրի ապահովում ներկայացրած անձը պարտավոր է ապահովումների</w:t>
      </w:r>
      <w:r w:rsidRPr="00A71D81">
        <w:rPr>
          <w:rFonts w:ascii="GHEA Grapalat" w:hAnsi="GHEA Grapalat"/>
          <w:sz w:val="20"/>
          <w:lang w:val="hy-AM"/>
        </w:rPr>
        <w:t xml:space="preserve"> գործողության ընթացքում լուծարման կամ սնանկացման գործընթաց սկսելու դեպքում դրա մասին նախապես գրավոր տեղեկացնել Գնորդին։</w:t>
      </w:r>
    </w:p>
    <w:p w:rsidR="00071D1C" w:rsidRPr="00A71D81" w:rsidRDefault="00071D1C" w:rsidP="00EF3662">
      <w:pPr>
        <w:ind w:firstLine="709"/>
        <w:jc w:val="both"/>
        <w:rPr>
          <w:rFonts w:ascii="GHEA Grapalat" w:hAnsi="GHEA Grapalat"/>
          <w:lang w:val="hy-AM"/>
        </w:rPr>
      </w:pPr>
    </w:p>
    <w:p w:rsidR="00071D1C" w:rsidRPr="00A71D81" w:rsidRDefault="00071D1C" w:rsidP="00EF3662">
      <w:pPr>
        <w:ind w:firstLine="709"/>
        <w:jc w:val="center"/>
        <w:rPr>
          <w:rFonts w:ascii="GHEA Grapalat" w:hAnsi="GHEA Grapalat"/>
          <w:b/>
          <w:sz w:val="20"/>
          <w:lang w:val="hy-AM"/>
        </w:rPr>
      </w:pPr>
      <w:r w:rsidRPr="00A71D81">
        <w:rPr>
          <w:rFonts w:ascii="GHEA Grapalat" w:hAnsi="GHEA Grapalat"/>
          <w:b/>
          <w:sz w:val="20"/>
          <w:lang w:val="hy-AM"/>
        </w:rPr>
        <w:t>3. ՊԱՅՄԱՆԱԳՐԻ ԳԻՆԸ ԵՎ ՎՃԱՐՄԱՆ ԿԱՐԳԸ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3.1  Պայմանագրի գինը կազմում է ________________ ՀՀ դրամ, ներառյալ ԱԱՀ-ն</w:t>
      </w:r>
      <w:r w:rsidR="008061D6" w:rsidRPr="00A71D81">
        <w:rPr>
          <w:rFonts w:ascii="GHEA Grapalat" w:hAnsi="GHEA Grapalat"/>
          <w:sz w:val="20"/>
          <w:lang w:val="hy-AM"/>
        </w:rPr>
        <w:t>:</w:t>
      </w:r>
      <w:r w:rsidR="00383BC3" w:rsidRPr="00A71D81">
        <w:rPr>
          <w:rFonts w:ascii="GHEA Grapalat" w:hAnsi="GHEA Grapalat"/>
          <w:sz w:val="20"/>
          <w:vertAlign w:val="superscript"/>
          <w:lang w:val="hy-AM"/>
        </w:rPr>
        <w:t>17</w:t>
      </w:r>
      <w:r w:rsidR="007942E8" w:rsidRPr="00A71D81">
        <w:rPr>
          <w:rFonts w:ascii="GHEA Grapalat" w:hAnsi="GHEA Grapalat"/>
          <w:color w:val="FFFFFF"/>
          <w:sz w:val="20"/>
          <w:vertAlign w:val="superscript"/>
          <w:lang w:val="hy-AM"/>
        </w:rPr>
        <w:t>29</w:t>
      </w:r>
      <w:r w:rsidRPr="00A71D81">
        <w:rPr>
          <w:rStyle w:val="af6"/>
          <w:rFonts w:ascii="GHEA Grapalat" w:hAnsi="GHEA Grapalat"/>
          <w:color w:val="FFFFFF"/>
          <w:sz w:val="20"/>
          <w:lang w:val="hy-AM"/>
        </w:rPr>
        <w:footnoteReference w:id="12"/>
      </w:r>
      <w:r w:rsidRPr="00A71D81">
        <w:rPr>
          <w:rFonts w:ascii="GHEA Grapalat" w:hAnsi="GHEA Grapalat"/>
          <w:sz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071D1C" w:rsidRPr="00A71D81" w:rsidRDefault="00071D1C" w:rsidP="00EF3662">
      <w:pPr>
        <w:ind w:firstLine="720"/>
        <w:jc w:val="both"/>
        <w:rPr>
          <w:rFonts w:ascii="GHEA Grapalat" w:hAnsi="GHEA Grapalat" w:cs="Sylfaen"/>
          <w:sz w:val="20"/>
          <w:lang w:val="hy-AM"/>
        </w:rPr>
      </w:pPr>
      <w:r w:rsidRPr="00A71D81">
        <w:rPr>
          <w:rFonts w:ascii="GHEA Grapalat" w:hAnsi="GHEA Grapalat" w:cs="Sylfaen"/>
          <w:sz w:val="20"/>
          <w:lang w:val="hy-AM"/>
        </w:rPr>
        <w:t>Ապրանքի մատակարարման գինը կայուն է և Վաճառողն իրավունք չունի պահանջել ավելացնելու, իսկ Գնորդը նվազեցնելու այդ գինը։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cs="Sylfaen"/>
          <w:sz w:val="20"/>
          <w:lang w:val="hy-AM"/>
        </w:rPr>
        <w:lastRenderedPageBreak/>
        <w:t>3.2 Պայմանա</w:t>
      </w:r>
      <w:r w:rsidRPr="00A71D81">
        <w:rPr>
          <w:rFonts w:ascii="GHEA Grapalat" w:hAnsi="GHEA Grapalat" w:cs="Times Armenian"/>
          <w:sz w:val="20"/>
          <w:lang w:val="hy-AM"/>
        </w:rPr>
        <w:t>գ</w:t>
      </w:r>
      <w:r w:rsidRPr="00A71D81">
        <w:rPr>
          <w:rFonts w:ascii="GHEA Grapalat" w:hAnsi="GHEA Grapalat" w:cs="Sylfaen"/>
          <w:sz w:val="20"/>
          <w:lang w:val="hy-AM"/>
        </w:rPr>
        <w:t>րի</w:t>
      </w:r>
      <w:r w:rsidRPr="00A71D81">
        <w:rPr>
          <w:rFonts w:ascii="GHEA Grapalat" w:hAnsi="GHEA Grapalat" w:cs="Times Armenian"/>
          <w:sz w:val="20"/>
          <w:lang w:val="hy-AM"/>
        </w:rPr>
        <w:t xml:space="preserve"> գ</w:t>
      </w:r>
      <w:r w:rsidRPr="00A71D81">
        <w:rPr>
          <w:rFonts w:ascii="GHEA Grapalat" w:hAnsi="GHEA Grapalat" w:cs="Sylfaen"/>
          <w:sz w:val="20"/>
          <w:lang w:val="hy-AM"/>
        </w:rPr>
        <w:t>նից</w:t>
      </w:r>
      <w:r w:rsidRPr="00A71D81">
        <w:rPr>
          <w:rFonts w:ascii="GHEA Grapalat" w:hAnsi="GHEA Grapalat" w:cs="Times Armenian"/>
          <w:sz w:val="20"/>
          <w:lang w:val="hy-AM"/>
        </w:rPr>
        <w:t xml:space="preserve">` մինչև </w:t>
      </w:r>
      <w:r w:rsidRPr="00A71D81">
        <w:rPr>
          <w:rFonts w:ascii="GHEA Grapalat" w:hAnsi="GHEA Grapalat" w:cs="Sylfaen"/>
          <w:sz w:val="20"/>
          <w:lang w:val="hy-AM"/>
        </w:rPr>
        <w:t>ՀՀդրամը</w:t>
      </w:r>
      <w:r w:rsidRPr="00A71D81">
        <w:rPr>
          <w:rFonts w:ascii="GHEA Grapalat" w:hAnsi="GHEA Grapalat" w:cs="Times Armenian"/>
          <w:sz w:val="20"/>
          <w:lang w:val="hy-AM"/>
        </w:rPr>
        <w:t xml:space="preserve">, </w:t>
      </w:r>
      <w:r w:rsidRPr="00A71D81">
        <w:rPr>
          <w:rFonts w:ascii="GHEA Grapalat" w:hAnsi="GHEA Grapalat" w:cs="Sylfaen"/>
          <w:sz w:val="20"/>
          <w:lang w:val="hy-AM"/>
        </w:rPr>
        <w:t>Գնորդըփոխանցումէ</w:t>
      </w:r>
      <w:r w:rsidRPr="00A71D81">
        <w:rPr>
          <w:rFonts w:ascii="GHEA Grapalat" w:hAnsi="GHEA Grapalat" w:cs="Times Armenian"/>
          <w:sz w:val="20"/>
          <w:lang w:val="hy-AM"/>
        </w:rPr>
        <w:t xml:space="preserve"> Վաճառողի </w:t>
      </w:r>
      <w:r w:rsidRPr="00A71D81">
        <w:rPr>
          <w:rFonts w:ascii="GHEA Grapalat" w:hAnsi="GHEA Grapalat" w:cs="Sylfaen"/>
          <w:sz w:val="20"/>
          <w:lang w:val="hy-AM"/>
        </w:rPr>
        <w:t>բանկայինհաշվին</w:t>
      </w:r>
      <w:r w:rsidRPr="00A71D81">
        <w:rPr>
          <w:rFonts w:ascii="GHEA Grapalat" w:hAnsi="GHEA Grapalat" w:cs="Times Armenian"/>
          <w:sz w:val="20"/>
          <w:lang w:val="hy-AM"/>
        </w:rPr>
        <w:t xml:space="preserve">` </w:t>
      </w:r>
      <w:r w:rsidRPr="00A71D81">
        <w:rPr>
          <w:rFonts w:ascii="GHEA Grapalat" w:hAnsi="GHEA Grapalat" w:cs="Sylfaen"/>
          <w:sz w:val="20"/>
          <w:lang w:val="hy-AM"/>
        </w:rPr>
        <w:t>որպեսկանխավճար։ Կանխավճարիմարումնիրականացվումէ</w:t>
      </w:r>
      <w:r w:rsidRPr="00A71D81">
        <w:rPr>
          <w:rFonts w:ascii="GHEA Grapalat" w:hAnsi="GHEA Grapalat"/>
          <w:sz w:val="20"/>
          <w:lang w:val="hy-AM"/>
        </w:rPr>
        <w:t xml:space="preserve">հանձնման-ընդունման </w:t>
      </w:r>
      <w:r w:rsidRPr="00A71D81">
        <w:rPr>
          <w:rFonts w:ascii="GHEA Grapalat" w:hAnsi="GHEA Grapalat" w:cs="Sylfaen"/>
          <w:sz w:val="20"/>
          <w:lang w:val="hy-AM"/>
        </w:rPr>
        <w:t>արձանագրություններիհիմանվրակատարվողվճարումներիցնվազեցումներ</w:t>
      </w:r>
      <w:r w:rsidRPr="00A71D81">
        <w:rPr>
          <w:rFonts w:ascii="GHEA Grapalat" w:hAnsi="GHEA Grapalat" w:cs="Times Armenian"/>
          <w:sz w:val="20"/>
          <w:lang w:val="hy-AM"/>
        </w:rPr>
        <w:t xml:space="preserve"> (</w:t>
      </w:r>
      <w:r w:rsidRPr="00A71D81">
        <w:rPr>
          <w:rFonts w:ascii="GHEA Grapalat" w:hAnsi="GHEA Grapalat" w:cs="Sylfaen"/>
          <w:sz w:val="20"/>
          <w:lang w:val="hy-AM"/>
        </w:rPr>
        <w:t>պահումներ</w:t>
      </w:r>
      <w:r w:rsidRPr="00A71D81">
        <w:rPr>
          <w:rFonts w:ascii="GHEA Grapalat" w:hAnsi="GHEA Grapalat" w:cs="Times Armenian"/>
          <w:sz w:val="20"/>
          <w:lang w:val="hy-AM"/>
        </w:rPr>
        <w:t xml:space="preserve">) </w:t>
      </w:r>
      <w:r w:rsidRPr="00A71D81">
        <w:rPr>
          <w:rFonts w:ascii="GHEA Grapalat" w:hAnsi="GHEA Grapalat" w:cs="Sylfaen"/>
          <w:sz w:val="20"/>
          <w:lang w:val="hy-AM"/>
        </w:rPr>
        <w:t>կատարելուձևով</w:t>
      </w:r>
      <w:r w:rsidRPr="00A71D81">
        <w:rPr>
          <w:rFonts w:ascii="GHEA Grapalat" w:hAnsi="GHEA Grapalat" w:cs="Times Armenian"/>
          <w:sz w:val="20"/>
          <w:lang w:val="hy-AM"/>
        </w:rPr>
        <w:t xml:space="preserve">։ </w:t>
      </w:r>
      <w:r w:rsidR="005D6138" w:rsidRPr="00A71D81">
        <w:rPr>
          <w:rFonts w:ascii="GHEA Grapalat" w:hAnsi="GHEA Grapalat" w:cs="Times Armenian"/>
          <w:sz w:val="20"/>
          <w:lang w:val="hy-AM"/>
        </w:rPr>
        <w:t xml:space="preserve">Ընդ որում մինչև կանխավճարի ամբողջական մարումը, </w:t>
      </w:r>
      <w:r w:rsidR="00506639" w:rsidRPr="00A71D81">
        <w:rPr>
          <w:rFonts w:ascii="GHEA Grapalat" w:hAnsi="GHEA Grapalat" w:cs="Times Armenian"/>
          <w:sz w:val="20"/>
          <w:lang w:val="hy-AM"/>
        </w:rPr>
        <w:t>Վաճառողին</w:t>
      </w:r>
      <w:r w:rsidR="005D6138" w:rsidRPr="00A71D81">
        <w:rPr>
          <w:rFonts w:ascii="GHEA Grapalat" w:hAnsi="GHEA Grapalat" w:cs="Times Armenian"/>
          <w:sz w:val="20"/>
          <w:lang w:val="hy-AM"/>
        </w:rPr>
        <w:t xml:space="preserve"> վճարումներ չեն կատարվում</w:t>
      </w:r>
      <w:r w:rsidR="008061D6" w:rsidRPr="00A71D81">
        <w:rPr>
          <w:rFonts w:ascii="GHEA Grapalat" w:hAnsi="GHEA Grapalat" w:cs="Sylfaen"/>
          <w:sz w:val="20"/>
          <w:lang w:val="hy-AM"/>
        </w:rPr>
        <w:t>:</w:t>
      </w:r>
      <w:r w:rsidR="00383BC3" w:rsidRPr="00A71D81">
        <w:rPr>
          <w:rFonts w:ascii="GHEA Grapalat" w:hAnsi="GHEA Grapalat" w:cs="Sylfaen"/>
          <w:sz w:val="20"/>
          <w:vertAlign w:val="superscript"/>
          <w:lang w:val="hy-AM"/>
        </w:rPr>
        <w:t>18</w:t>
      </w:r>
      <w:r w:rsidR="007942E8" w:rsidRPr="00A71D81">
        <w:rPr>
          <w:rFonts w:ascii="GHEA Grapalat" w:hAnsi="GHEA Grapalat" w:cs="Sylfaen"/>
          <w:color w:val="FFFFFF"/>
          <w:sz w:val="20"/>
          <w:vertAlign w:val="superscript"/>
          <w:lang w:val="hy-AM"/>
        </w:rPr>
        <w:t>30</w:t>
      </w:r>
      <w:r w:rsidRPr="00A71D81">
        <w:rPr>
          <w:rStyle w:val="af6"/>
          <w:rFonts w:ascii="GHEA Grapalat" w:hAnsi="GHEA Grapalat" w:cs="Sylfaen"/>
          <w:color w:val="FFFFFF"/>
          <w:sz w:val="20"/>
          <w:lang w:val="hy-AM"/>
        </w:rPr>
        <w:footnoteReference w:id="13"/>
      </w:r>
    </w:p>
    <w:p w:rsidR="00071D1C"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3.3 Գնորդն իրեն մատակարարված </w:t>
      </w:r>
      <w:r w:rsidR="00D320A2" w:rsidRPr="00A71D81">
        <w:rPr>
          <w:rFonts w:ascii="GHEA Grapalat" w:hAnsi="GHEA Grapalat"/>
          <w:sz w:val="20"/>
          <w:lang w:val="hy-AM"/>
        </w:rPr>
        <w:t>ա</w:t>
      </w:r>
      <w:r w:rsidRPr="00A71D81">
        <w:rPr>
          <w:rFonts w:ascii="GHEA Grapalat" w:hAnsi="GHEA Grapalat"/>
          <w:sz w:val="20"/>
          <w:lang w:val="hy-AM"/>
        </w:rPr>
        <w:t xml:space="preserve">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w:t>
      </w:r>
      <w:r w:rsidR="00676178" w:rsidRPr="00A71D81">
        <w:rPr>
          <w:rFonts w:ascii="GHEA Grapalat" w:hAnsi="GHEA Grapalat"/>
          <w:sz w:val="20"/>
          <w:lang w:val="hy-AM"/>
        </w:rPr>
        <w:t>2</w:t>
      </w:r>
      <w:r w:rsidRPr="00A71D81">
        <w:rPr>
          <w:rFonts w:ascii="GHEA Grapalat" w:hAnsi="GHEA Grapalat"/>
          <w:sz w:val="20"/>
          <w:lang w:val="hy-AM"/>
        </w:rPr>
        <w:t xml:space="preserve">) նախատեսված ամիներին, բայց ոչ ուշ, քան մինչև տվյալ տարվա դեկտեմբերի </w:t>
      </w:r>
      <w:r w:rsidR="00385051">
        <w:rPr>
          <w:rFonts w:ascii="GHEA Grapalat" w:hAnsi="GHEA Grapalat"/>
          <w:sz w:val="20"/>
          <w:lang w:val="hy-AM"/>
        </w:rPr>
        <w:t>--</w:t>
      </w:r>
      <w:r w:rsidRPr="00A71D81">
        <w:rPr>
          <w:rFonts w:ascii="GHEA Grapalat" w:hAnsi="GHEA Grapalat"/>
          <w:sz w:val="20"/>
          <w:lang w:val="hy-AM"/>
        </w:rPr>
        <w:t xml:space="preserve">-ը: </w:t>
      </w:r>
    </w:p>
    <w:p w:rsidR="00385051" w:rsidRDefault="00385051" w:rsidP="00385051">
      <w:pPr>
        <w:ind w:firstLine="709"/>
        <w:jc w:val="both"/>
        <w:rPr>
          <w:rFonts w:ascii="GHEA Grapalat" w:hAnsi="GHEA Grapalat"/>
          <w:sz w:val="20"/>
          <w:lang w:val="hy-AM"/>
        </w:rPr>
      </w:pPr>
      <w:r>
        <w:rPr>
          <w:rFonts w:ascii="GHEA Grapalat" w:hAnsi="GHEA Grapalat"/>
          <w:sz w:val="20"/>
          <w:lang w:val="hy-AM"/>
        </w:rPr>
        <w:t xml:space="preserve">Ընդ որում վճարում կատարելու նպատակով հանձնման-ընդունման </w:t>
      </w:r>
      <w:r w:rsidRPr="00D97A26">
        <w:rPr>
          <w:rFonts w:ascii="GHEA Grapalat" w:hAnsi="GHEA Grapalat"/>
          <w:sz w:val="20"/>
          <w:lang w:val="hy-AM"/>
        </w:rPr>
        <w:t xml:space="preserve">արձանագրությունն ստորագրվելու օրվանից հետո 3 աշխատանքային օրվա ընթացքում </w:t>
      </w:r>
      <w:r>
        <w:rPr>
          <w:rFonts w:ascii="GHEA Grapalat" w:hAnsi="GHEA Grapalat"/>
          <w:sz w:val="20"/>
          <w:lang w:val="hy-AM"/>
        </w:rPr>
        <w:t>գնորդը</w:t>
      </w:r>
      <w:r w:rsidRPr="00D97A26">
        <w:rPr>
          <w:rFonts w:ascii="GHEA Grapalat" w:hAnsi="GHEA Grapalat"/>
          <w:sz w:val="20"/>
          <w:lang w:val="hy-AM"/>
        </w:rPr>
        <w:t xml:space="preserve"> վճարման </w:t>
      </w:r>
      <w:r w:rsidRPr="00931573">
        <w:rPr>
          <w:rFonts w:ascii="GHEA Grapalat" w:hAnsi="GHEA Grapalat"/>
          <w:sz w:val="20"/>
          <w:lang w:val="hy-AM"/>
        </w:rPr>
        <w:t>հանձնարարագիրը և հանձնման-ընդունման արձանագրության պատճենը</w:t>
      </w:r>
      <w:r w:rsidRPr="00D97A26">
        <w:rPr>
          <w:rFonts w:ascii="GHEA Grapalat" w:hAnsi="GHEA Grapalat"/>
          <w:sz w:val="20"/>
          <w:lang w:val="hy-AM"/>
        </w:rPr>
        <w:t xml:space="preserve"> մուտքագրում է լիազորված մարմնի գանձապետական համակարգ</w:t>
      </w:r>
      <w:r>
        <w:rPr>
          <w:rFonts w:ascii="GHEA Grapalat" w:hAnsi="GHEA Grapalat"/>
          <w:sz w:val="20"/>
          <w:lang w:val="hy-AM"/>
        </w:rPr>
        <w:t>,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Pr>
          <w:rFonts w:ascii="GHEA Grapalat" w:hAnsi="GHEA Grapalat"/>
          <w:sz w:val="20"/>
          <w:vertAlign w:val="superscript"/>
          <w:lang w:val="hy-AM"/>
        </w:rPr>
        <w:t>17.</w:t>
      </w:r>
      <w:r w:rsidRPr="00931573">
        <w:rPr>
          <w:rFonts w:ascii="GHEA Grapalat" w:hAnsi="GHEA Grapalat"/>
          <w:sz w:val="20"/>
          <w:vertAlign w:val="superscript"/>
          <w:lang w:val="hy-AM"/>
        </w:rPr>
        <w:t>1</w:t>
      </w:r>
      <w:r>
        <w:rPr>
          <w:rFonts w:ascii="GHEA Grapalat" w:hAnsi="GHEA Grapalat"/>
          <w:sz w:val="20"/>
          <w:lang w:val="hy-AM"/>
        </w:rPr>
        <w:t>:</w:t>
      </w:r>
    </w:p>
    <w:p w:rsidR="00385051" w:rsidRPr="00A71D81" w:rsidRDefault="00385051" w:rsidP="00EF3662">
      <w:pPr>
        <w:ind w:firstLine="709"/>
        <w:jc w:val="both"/>
        <w:rPr>
          <w:rFonts w:ascii="GHEA Grapalat" w:hAnsi="GHEA Grapalat"/>
          <w:sz w:val="20"/>
          <w:lang w:val="hy-AM"/>
        </w:rPr>
      </w:pPr>
    </w:p>
    <w:p w:rsidR="00071D1C" w:rsidRPr="00A71D81" w:rsidRDefault="00071D1C" w:rsidP="00EF3662">
      <w:pPr>
        <w:ind w:firstLine="720"/>
        <w:jc w:val="both"/>
        <w:rPr>
          <w:rFonts w:ascii="GHEA Grapalat" w:hAnsi="GHEA Grapalat" w:cs="Sylfaen"/>
          <w:i/>
          <w:sz w:val="20"/>
          <w:u w:val="single"/>
          <w:lang w:val="hy-AM"/>
        </w:rPr>
      </w:pPr>
    </w:p>
    <w:p w:rsidR="00710307" w:rsidRPr="00A71D81" w:rsidRDefault="00710307" w:rsidP="00EF3662">
      <w:pPr>
        <w:ind w:firstLine="709"/>
        <w:jc w:val="center"/>
        <w:rPr>
          <w:rFonts w:ascii="GHEA Grapalat" w:hAnsi="GHEA Grapalat"/>
          <w:b/>
          <w:sz w:val="20"/>
          <w:lang w:val="hy-AM"/>
        </w:rPr>
      </w:pPr>
    </w:p>
    <w:p w:rsidR="00071D1C" w:rsidRPr="00A71D81" w:rsidRDefault="00071D1C" w:rsidP="00EF3662">
      <w:pPr>
        <w:ind w:firstLine="709"/>
        <w:jc w:val="center"/>
        <w:rPr>
          <w:rFonts w:ascii="GHEA Grapalat" w:hAnsi="GHEA Grapalat"/>
          <w:b/>
          <w:sz w:val="20"/>
          <w:lang w:val="hy-AM"/>
        </w:rPr>
      </w:pPr>
      <w:r w:rsidRPr="00A71D81">
        <w:rPr>
          <w:rFonts w:ascii="GHEA Grapalat" w:hAnsi="GHEA Grapalat"/>
          <w:b/>
          <w:sz w:val="20"/>
          <w:lang w:val="hy-AM"/>
        </w:rPr>
        <w:t>4. ԱՊՐԱՆՔԻ ՈՐԱԿԸ ԵՎ ԵՐԱՇԽԻՔԸ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4.1 Վաճառողը երաշխավորում է մատակարարված </w:t>
      </w:r>
      <w:r w:rsidR="001D718C">
        <w:rPr>
          <w:rFonts w:ascii="GHEA Grapalat" w:hAnsi="GHEA Grapalat"/>
          <w:sz w:val="20"/>
          <w:lang w:val="hy-AM"/>
        </w:rPr>
        <w:t>ա</w:t>
      </w:r>
      <w:r w:rsidRPr="00A71D81">
        <w:rPr>
          <w:rFonts w:ascii="GHEA Grapalat" w:hAnsi="GHEA Grapalat"/>
          <w:sz w:val="20"/>
          <w:lang w:val="hy-AM"/>
        </w:rPr>
        <w:t>պրանքի որակի համապատասխանությունը պետական ստանդարտի պահանջներին։</w:t>
      </w:r>
    </w:p>
    <w:p w:rsidR="00710307" w:rsidRPr="00A71D81" w:rsidRDefault="00710307" w:rsidP="00EF3662">
      <w:pPr>
        <w:ind w:firstLine="709"/>
        <w:jc w:val="center"/>
        <w:rPr>
          <w:rFonts w:ascii="GHEA Grapalat" w:hAnsi="GHEA Grapalat"/>
          <w:b/>
          <w:sz w:val="20"/>
          <w:lang w:val="hy-AM"/>
        </w:rPr>
      </w:pPr>
    </w:p>
    <w:p w:rsidR="009E45F3" w:rsidRPr="00A71D81" w:rsidRDefault="009E45F3" w:rsidP="00EF3662">
      <w:pPr>
        <w:ind w:firstLine="709"/>
        <w:jc w:val="center"/>
        <w:rPr>
          <w:rFonts w:ascii="GHEA Grapalat" w:hAnsi="GHEA Grapalat"/>
          <w:b/>
          <w:sz w:val="20"/>
          <w:lang w:val="hy-AM"/>
        </w:rPr>
      </w:pPr>
      <w:r w:rsidRPr="00A71D81">
        <w:rPr>
          <w:rFonts w:ascii="GHEA Grapalat" w:hAnsi="GHEA Grapalat"/>
          <w:b/>
          <w:sz w:val="20"/>
          <w:lang w:val="hy-AM"/>
        </w:rPr>
        <w:t>5. ԱՊՐԱՆՔԻ ՀԱՆՁՆՈՒՄԸ ԵՎ ԸՆԴՈՒՆՈՒՄԸ</w:t>
      </w:r>
    </w:p>
    <w:p w:rsidR="009E45F3" w:rsidRPr="00A71D81" w:rsidRDefault="009E45F3" w:rsidP="00EF3662">
      <w:pPr>
        <w:ind w:firstLine="720"/>
        <w:jc w:val="both"/>
        <w:rPr>
          <w:rFonts w:ascii="GHEA Grapalat" w:hAnsi="GHEA Grapalat" w:cs="Sylfaen"/>
          <w:sz w:val="20"/>
          <w:lang w:val="hy-AM"/>
        </w:rPr>
      </w:pPr>
      <w:r w:rsidRPr="00A71D81">
        <w:rPr>
          <w:rFonts w:ascii="GHEA Grapalat" w:hAnsi="GHEA Grapalat"/>
          <w:sz w:val="20"/>
          <w:lang w:val="hy-AM"/>
        </w:rPr>
        <w:t xml:space="preserve">5.1 Մատակարարված ապրանքն </w:t>
      </w:r>
      <w:r w:rsidRPr="00A71D81">
        <w:rPr>
          <w:rFonts w:ascii="GHEA Grapalat" w:hAnsi="GHEA Grapalat" w:cs="Sylfaen"/>
          <w:sz w:val="20"/>
          <w:lang w:val="hy-AM"/>
        </w:rPr>
        <w:t xml:space="preserve">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9123CA" w:rsidRPr="00A71D81" w:rsidRDefault="009E45F3" w:rsidP="00EF3662">
      <w:pPr>
        <w:ind w:firstLine="720"/>
        <w:jc w:val="both"/>
        <w:rPr>
          <w:rFonts w:ascii="GHEA Grapalat" w:hAnsi="GHEA Grapalat" w:cs="Sylfaen"/>
          <w:sz w:val="20"/>
          <w:szCs w:val="20"/>
          <w:lang w:val="hy-AM"/>
        </w:rPr>
      </w:pPr>
      <w:r w:rsidRPr="00A71D81">
        <w:rPr>
          <w:rFonts w:ascii="GHEA Grapalat" w:hAnsi="GHEA Grapalat" w:cs="Sylfaen"/>
          <w:sz w:val="20"/>
          <w:szCs w:val="20"/>
          <w:lang w:val="hy-AM"/>
        </w:rPr>
        <w:t>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3.1)</w:t>
      </w:r>
      <w:r w:rsidR="00A232D9" w:rsidRPr="00A71D81">
        <w:rPr>
          <w:rFonts w:ascii="GHEA Grapalat" w:hAnsi="GHEA Grapalat" w:cs="Sylfaen"/>
          <w:sz w:val="20"/>
          <w:szCs w:val="20"/>
          <w:lang w:val="hy-AM"/>
        </w:rPr>
        <w:t xml:space="preserve"> և </w:t>
      </w:r>
      <w:r w:rsidRPr="00A71D81">
        <w:rPr>
          <w:rFonts w:ascii="GHEA Grapalat" w:hAnsi="GHEA Grapalat" w:cs="Sylfaen"/>
          <w:sz w:val="20"/>
          <w:szCs w:val="20"/>
          <w:lang w:val="hy-AM"/>
        </w:rPr>
        <w:t>հանձնման-ընդունման արձանագրությ</w:t>
      </w:r>
      <w:r w:rsidR="00A232D9" w:rsidRPr="00A71D81">
        <w:rPr>
          <w:rFonts w:ascii="GHEA Grapalat" w:hAnsi="GHEA Grapalat" w:cs="Sylfaen"/>
          <w:sz w:val="20"/>
          <w:szCs w:val="20"/>
          <w:lang w:val="hy-AM"/>
        </w:rPr>
        <w:t xml:space="preserve">ան </w:t>
      </w:r>
      <w:r w:rsidR="00A232D9" w:rsidRPr="00A71D81">
        <w:rPr>
          <w:rFonts w:ascii="GHEA Grapalat" w:hAnsi="GHEA Grapalat" w:cs="Sylfaen"/>
          <w:sz w:val="20"/>
          <w:szCs w:val="20"/>
          <w:u w:val="single"/>
          <w:lang w:val="hy-AM"/>
        </w:rPr>
        <w:tab/>
      </w:r>
      <w:r w:rsidR="00A232D9" w:rsidRPr="00A71D81">
        <w:rPr>
          <w:rFonts w:ascii="GHEA Grapalat" w:hAnsi="GHEA Grapalat" w:cs="Sylfaen"/>
          <w:sz w:val="20"/>
          <w:szCs w:val="20"/>
          <w:u w:val="single"/>
          <w:lang w:val="hy-AM"/>
        </w:rPr>
        <w:tab/>
      </w:r>
      <w:r w:rsidR="00A232D9" w:rsidRPr="00A71D81">
        <w:rPr>
          <w:rFonts w:ascii="GHEA Grapalat" w:hAnsi="GHEA Grapalat" w:cs="Sylfaen"/>
          <w:sz w:val="20"/>
          <w:szCs w:val="20"/>
          <w:lang w:val="hy-AM"/>
        </w:rPr>
        <w:t xml:space="preserve"> օրինակ</w:t>
      </w:r>
      <w:r w:rsidRPr="00A71D81">
        <w:rPr>
          <w:rFonts w:ascii="GHEA Grapalat" w:hAnsi="GHEA Grapalat" w:cs="Sylfaen"/>
          <w:sz w:val="20"/>
          <w:szCs w:val="20"/>
          <w:lang w:val="hy-AM"/>
        </w:rPr>
        <w:t xml:space="preserve"> (հավելված N 3): </w:t>
      </w:r>
    </w:p>
    <w:p w:rsidR="00A232D9" w:rsidRPr="00A71D81" w:rsidRDefault="009123CA" w:rsidP="00A232D9">
      <w:pPr>
        <w:ind w:firstLine="720"/>
        <w:jc w:val="both"/>
        <w:rPr>
          <w:rFonts w:ascii="GHEA Grapalat" w:hAnsi="GHEA Grapalat" w:cs="Sylfaen"/>
          <w:sz w:val="20"/>
          <w:lang w:val="hy-AM"/>
        </w:rPr>
      </w:pPr>
      <w:r w:rsidRPr="00A71D81">
        <w:rPr>
          <w:rFonts w:ascii="GHEA Grapalat" w:hAnsi="GHEA Grapalat" w:cs="Sylfaen"/>
          <w:sz w:val="20"/>
          <w:lang w:val="hy-AM"/>
        </w:rPr>
        <w:t xml:space="preserve">5.2 </w:t>
      </w:r>
      <w:r w:rsidR="00A232D9" w:rsidRPr="00A71D81">
        <w:rPr>
          <w:rFonts w:ascii="GHEA Grapalat" w:hAnsi="GHEA Grapalat" w:cs="Sylfaen"/>
          <w:sz w:val="20"/>
          <w:lang w:val="hy-AM"/>
        </w:rPr>
        <w:t xml:space="preserve">Հանձնման-ընդունման արձանագրությունը ստորագրվում է, եթե </w:t>
      </w:r>
      <w:r w:rsidR="00A232D9" w:rsidRPr="00A71D81">
        <w:rPr>
          <w:rFonts w:ascii="GHEA Grapalat" w:hAnsi="GHEA Grapalat"/>
          <w:sz w:val="20"/>
          <w:lang w:val="pt-BR"/>
        </w:rPr>
        <w:t xml:space="preserve">մատակարարված ապրանքը </w:t>
      </w:r>
      <w:r w:rsidR="00A232D9" w:rsidRPr="00A71D81">
        <w:rPr>
          <w:rFonts w:ascii="GHEA Grapalat" w:hAnsi="GHEA Grapalat" w:cs="Sylfaen"/>
          <w:sz w:val="20"/>
          <w:lang w:val="hy-AM"/>
        </w:rPr>
        <w:t>համապատասխանում է պայմանագրի պայմաններին։ Հակառակ դեպքում պայմանագրի կամ դրա մի մասի կատարման արդյունքները չեն ընդունվում, հանձնման-ընդունման արձանագրությունը չի ստորագրվում և Գնորդը`</w:t>
      </w:r>
    </w:p>
    <w:p w:rsidR="00A232D9" w:rsidRPr="00A71D81" w:rsidRDefault="00A232D9" w:rsidP="00A232D9">
      <w:pPr>
        <w:ind w:firstLine="720"/>
        <w:jc w:val="both"/>
        <w:rPr>
          <w:rFonts w:ascii="GHEA Grapalat" w:hAnsi="GHEA Grapalat" w:cs="Sylfaen"/>
          <w:sz w:val="20"/>
          <w:lang w:val="hy-AM"/>
        </w:rPr>
      </w:pPr>
      <w:r w:rsidRPr="00A71D81">
        <w:rPr>
          <w:rFonts w:ascii="GHEA Grapalat" w:hAnsi="GHEA Grapalat" w:cs="Sylfaen"/>
          <w:sz w:val="20"/>
          <w:lang w:val="hy-AM"/>
        </w:rPr>
        <w:t>ա) հարցի կարգավորման համար ձեռնարկում է նման իրավիճակի համար պայմանագրով նախատեսված միջոցները.</w:t>
      </w:r>
    </w:p>
    <w:p w:rsidR="00A232D9" w:rsidRPr="00A71D81" w:rsidRDefault="00A232D9" w:rsidP="00A232D9">
      <w:pPr>
        <w:ind w:firstLine="720"/>
        <w:jc w:val="both"/>
        <w:rPr>
          <w:rFonts w:ascii="GHEA Grapalat" w:hAnsi="GHEA Grapalat" w:cs="Sylfaen"/>
          <w:sz w:val="20"/>
          <w:lang w:val="hy-AM"/>
        </w:rPr>
      </w:pPr>
      <w:r w:rsidRPr="00A71D81">
        <w:rPr>
          <w:rFonts w:ascii="GHEA Grapalat" w:hAnsi="GHEA Grapalat" w:cs="Sylfaen"/>
          <w:sz w:val="20"/>
          <w:lang w:val="hy-AM"/>
        </w:rPr>
        <w:t xml:space="preserve"> բ) Վաճառողի նկատմամբ կիրառում է պայմանագրով նախատեսված պատասխանատվության միջոցներ։</w:t>
      </w:r>
    </w:p>
    <w:p w:rsidR="00A232D9" w:rsidRPr="00A71D81" w:rsidRDefault="009123CA" w:rsidP="00A232D9">
      <w:pPr>
        <w:ind w:firstLine="709"/>
        <w:jc w:val="both"/>
        <w:rPr>
          <w:rFonts w:ascii="GHEA Grapalat" w:hAnsi="GHEA Grapalat"/>
          <w:sz w:val="20"/>
          <w:lang w:val="hy-AM"/>
        </w:rPr>
      </w:pPr>
      <w:r w:rsidRPr="00A71D81">
        <w:rPr>
          <w:rFonts w:ascii="GHEA Grapalat" w:hAnsi="GHEA Grapalat"/>
          <w:sz w:val="20"/>
          <w:lang w:val="hy-AM"/>
        </w:rPr>
        <w:t xml:space="preserve">5.3 </w:t>
      </w:r>
      <w:r w:rsidR="00A232D9" w:rsidRPr="00A71D81">
        <w:rPr>
          <w:rFonts w:ascii="GHEA Grapalat" w:hAnsi="GHEA Grapalat"/>
          <w:sz w:val="20"/>
          <w:lang w:val="hy-AM"/>
        </w:rPr>
        <w:t xml:space="preserve">Գնորդը հանձնման-ընդունման արձանագրությունը ստանալու </w:t>
      </w:r>
      <w:r w:rsidR="00A232D9" w:rsidRPr="00A71D81">
        <w:rPr>
          <w:rFonts w:ascii="GHEA Grapalat" w:hAnsi="GHEA Grapalat" w:cs="Sylfaen"/>
          <w:sz w:val="20"/>
          <w:szCs w:val="20"/>
          <w:lang w:val="hy-AM"/>
        </w:rPr>
        <w:t xml:space="preserve">օրվան հաջորդող աշխատանքային օրվանից հաշված  աշխատանքային օրվա ընթացքում </w:t>
      </w:r>
      <w:r w:rsidR="00A232D9" w:rsidRPr="00A71D81">
        <w:rPr>
          <w:rFonts w:ascii="GHEA Grapalat" w:hAnsi="GHEA Grapalat"/>
          <w:sz w:val="20"/>
          <w:lang w:val="hy-AM"/>
        </w:rPr>
        <w:t>Վաճառողին է ներկայացնում իր կողմից ստորագրված հանձնման-ընդունման արձանագրության մեկ օրինակը կամ ապրանքը չընդունելու պատճառաբանված մերժումը։</w:t>
      </w:r>
    </w:p>
    <w:p w:rsidR="009123CA" w:rsidRPr="00A71D81" w:rsidRDefault="009123CA" w:rsidP="00EF3662">
      <w:pPr>
        <w:ind w:firstLine="720"/>
        <w:jc w:val="both"/>
        <w:rPr>
          <w:rFonts w:ascii="GHEA Grapalat" w:hAnsi="GHEA Grapalat" w:cs="Sylfaen"/>
          <w:sz w:val="20"/>
          <w:lang w:val="hy-AM"/>
        </w:rPr>
      </w:pPr>
      <w:r w:rsidRPr="00A71D81">
        <w:rPr>
          <w:rFonts w:ascii="GHEA Grapalat" w:hAnsi="GHEA Grapalat"/>
          <w:sz w:val="20"/>
          <w:lang w:val="hy-AM"/>
        </w:rPr>
        <w:t xml:space="preserve">5.4 </w:t>
      </w:r>
      <w:r w:rsidRPr="00A71D81">
        <w:rPr>
          <w:rFonts w:ascii="GHEA Grapalat" w:hAnsi="GHEA Grapalat" w:cs="Sylfaen"/>
          <w:sz w:val="20"/>
          <w:lang w:val="hy-AM"/>
        </w:rPr>
        <w:t>Եթե պայմանագրի 5.</w:t>
      </w:r>
      <w:r w:rsidR="00A232D9" w:rsidRPr="00A71D81">
        <w:rPr>
          <w:rFonts w:ascii="GHEA Grapalat" w:hAnsi="GHEA Grapalat" w:cs="Sylfaen"/>
          <w:sz w:val="20"/>
          <w:lang w:val="hy-AM"/>
        </w:rPr>
        <w:t>3</w:t>
      </w:r>
      <w:r w:rsidRPr="00A71D81">
        <w:rPr>
          <w:rFonts w:ascii="GHEA Grapalat" w:hAnsi="GHEA Grapalat" w:cs="Sylfaen"/>
          <w:sz w:val="20"/>
          <w:lang w:val="hy-AM"/>
        </w:rPr>
        <w:t xml:space="preserve">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w:t>
      </w:r>
      <w:r w:rsidR="00A232D9" w:rsidRPr="00A71D81">
        <w:rPr>
          <w:rFonts w:ascii="GHEA Grapalat" w:hAnsi="GHEA Grapalat" w:cs="Sylfaen"/>
          <w:sz w:val="20"/>
          <w:lang w:val="hy-AM"/>
        </w:rPr>
        <w:t>3</w:t>
      </w:r>
      <w:r w:rsidRPr="00A71D81">
        <w:rPr>
          <w:rFonts w:ascii="GHEA Grapalat" w:hAnsi="GHEA Grapalat" w:cs="Sylfaen"/>
          <w:sz w:val="20"/>
          <w:lang w:val="hy-AM"/>
        </w:rPr>
        <w:t xml:space="preserve"> կետով սահման</w:t>
      </w:r>
      <w:r w:rsidRPr="00A71D81">
        <w:rPr>
          <w:rFonts w:ascii="GHEA Grapalat" w:hAnsi="GHEA Grapalat" w:cs="Sylfaen"/>
          <w:sz w:val="20"/>
          <w:lang w:val="hy-AM"/>
        </w:rPr>
        <w:softHyphen/>
        <w:t>ված վերջնաժամկետին հաջորդող աշխատանքային օրը Գնորդը Վաճառողին է տրամադրում իր կողմից ստորագրված հանձնման-ընդունման արձանա</w:t>
      </w:r>
      <w:r w:rsidRPr="00A71D81">
        <w:rPr>
          <w:rFonts w:ascii="GHEA Grapalat" w:hAnsi="GHEA Grapalat" w:cs="Sylfaen"/>
          <w:sz w:val="20"/>
          <w:lang w:val="hy-AM"/>
        </w:rPr>
        <w:softHyphen/>
        <w:t xml:space="preserve">գրությունը: </w:t>
      </w:r>
    </w:p>
    <w:p w:rsidR="009123CA" w:rsidRPr="00A71D81" w:rsidRDefault="009123CA" w:rsidP="00EF3662">
      <w:pPr>
        <w:ind w:firstLine="720"/>
        <w:jc w:val="both"/>
        <w:rPr>
          <w:rFonts w:ascii="GHEA Grapalat" w:hAnsi="GHEA Grapalat" w:cs="Sylfaen"/>
          <w:sz w:val="20"/>
          <w:lang w:val="hy-AM"/>
        </w:rPr>
      </w:pPr>
    </w:p>
    <w:p w:rsidR="00710307" w:rsidRPr="00A71D81" w:rsidRDefault="00710307" w:rsidP="00EF3662">
      <w:pPr>
        <w:ind w:firstLine="709"/>
        <w:jc w:val="center"/>
        <w:rPr>
          <w:rFonts w:ascii="GHEA Grapalat" w:hAnsi="GHEA Grapalat"/>
          <w:b/>
          <w:sz w:val="20"/>
          <w:lang w:val="hy-AM"/>
        </w:rPr>
      </w:pPr>
    </w:p>
    <w:p w:rsidR="009123CA" w:rsidRPr="00A71D81" w:rsidRDefault="009123CA" w:rsidP="00EF3662">
      <w:pPr>
        <w:ind w:firstLine="709"/>
        <w:jc w:val="center"/>
        <w:rPr>
          <w:rFonts w:ascii="GHEA Grapalat" w:hAnsi="GHEA Grapalat"/>
          <w:b/>
          <w:sz w:val="20"/>
          <w:lang w:val="hy-AM"/>
        </w:rPr>
      </w:pPr>
      <w:r w:rsidRPr="00A71D81">
        <w:rPr>
          <w:rFonts w:ascii="GHEA Grapalat" w:hAnsi="GHEA Grapalat"/>
          <w:b/>
          <w:sz w:val="20"/>
          <w:lang w:val="hy-AM"/>
        </w:rPr>
        <w:t>6. ԿՈՂՄԵՐԻ ՊԱՏԱՍԽԱՆԱՏՎՈՒԹՅՈՒՆԸ</w:t>
      </w:r>
    </w:p>
    <w:p w:rsidR="009123CA" w:rsidRPr="00A71D81" w:rsidRDefault="009123CA" w:rsidP="00EF3662">
      <w:pPr>
        <w:ind w:firstLine="709"/>
        <w:jc w:val="both"/>
        <w:rPr>
          <w:rFonts w:ascii="GHEA Grapalat" w:hAnsi="GHEA Grapalat"/>
          <w:sz w:val="20"/>
          <w:lang w:val="hy-AM"/>
        </w:rPr>
      </w:pPr>
      <w:r w:rsidRPr="00A71D81">
        <w:rPr>
          <w:rFonts w:ascii="GHEA Grapalat" w:hAnsi="GHEA Grapalat"/>
          <w:sz w:val="20"/>
          <w:lang w:val="hy-AM"/>
        </w:rPr>
        <w:t>6.1 Վաճառողը պատասխանատվություն է կրում հանձնած ապրանքի որակի և պայմանագրով նախատեսված մատակարարման ժամկետների պահպանման համար։</w:t>
      </w:r>
    </w:p>
    <w:p w:rsidR="009123CA" w:rsidRPr="00A71D81" w:rsidRDefault="009123CA" w:rsidP="00EF3662">
      <w:pPr>
        <w:ind w:firstLine="709"/>
        <w:jc w:val="both"/>
        <w:rPr>
          <w:rFonts w:ascii="GHEA Grapalat" w:hAnsi="GHEA Grapalat"/>
          <w:sz w:val="20"/>
          <w:lang w:val="hy-AM"/>
        </w:rPr>
      </w:pPr>
      <w:r w:rsidRPr="00A71D81">
        <w:rPr>
          <w:rFonts w:ascii="GHEA Grapalat" w:hAnsi="GHEA Grapalat"/>
          <w:sz w:val="20"/>
          <w:lang w:val="hy-AM"/>
        </w:rPr>
        <w:t xml:space="preserve">6.2 Վաճառողի կողմից պայմանագրով նախատեսված ապրանքի մատակարարման ժամկետների խախտման դեպքում Վաճառողից յուրաքանչյուր ուշացված </w:t>
      </w:r>
      <w:r w:rsidR="007942E8" w:rsidRPr="00A71D81">
        <w:rPr>
          <w:rFonts w:ascii="GHEA Grapalat" w:hAnsi="GHEA Grapalat"/>
          <w:sz w:val="20"/>
          <w:lang w:val="hy-AM"/>
        </w:rPr>
        <w:t xml:space="preserve">աշխատանքային </w:t>
      </w:r>
      <w:r w:rsidRPr="00A71D81">
        <w:rPr>
          <w:rFonts w:ascii="GHEA Grapalat" w:hAnsi="GHEA Grapalat"/>
          <w:sz w:val="20"/>
          <w:lang w:val="hy-AM"/>
        </w:rPr>
        <w:t xml:space="preserve">օրվա համար գանձվում է տույժ` մատակարարման ենթակա, սակայն չմատակարարված ապրանքի գնի 0,05 </w:t>
      </w:r>
      <w:r w:rsidRPr="00A71D81">
        <w:rPr>
          <w:rFonts w:ascii="GHEA Grapalat" w:hAnsi="GHEA Grapalat" w:cs="Sylfaen"/>
          <w:sz w:val="20"/>
          <w:lang w:val="hy-AM"/>
        </w:rPr>
        <w:t>(զրո ամբողջ հինգ հարյուրերորդական) տոկոսի</w:t>
      </w:r>
      <w:r w:rsidRPr="00A71D81">
        <w:rPr>
          <w:rFonts w:ascii="GHEA Grapalat" w:hAnsi="GHEA Grapalat"/>
          <w:sz w:val="20"/>
          <w:lang w:val="hy-AM"/>
        </w:rPr>
        <w:t xml:space="preserve">  չափով։</w:t>
      </w:r>
    </w:p>
    <w:p w:rsidR="007942E8" w:rsidRPr="00A71D81" w:rsidRDefault="009123CA" w:rsidP="007942E8">
      <w:pPr>
        <w:ind w:firstLine="709"/>
        <w:jc w:val="both"/>
        <w:rPr>
          <w:rFonts w:ascii="GHEA Grapalat" w:hAnsi="GHEA Grapalat"/>
          <w:sz w:val="20"/>
          <w:lang w:val="hy-AM"/>
        </w:rPr>
      </w:pPr>
      <w:r w:rsidRPr="00A71D81">
        <w:rPr>
          <w:rFonts w:ascii="GHEA Grapalat" w:hAnsi="GHEA Grapalat"/>
          <w:sz w:val="20"/>
          <w:lang w:val="hy-AM"/>
        </w:rPr>
        <w:lastRenderedPageBreak/>
        <w:t xml:space="preserve">6.3 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0,5 </w:t>
      </w:r>
      <w:r w:rsidRPr="00A71D81">
        <w:rPr>
          <w:rFonts w:ascii="GHEA Grapalat" w:hAnsi="GHEA Grapalat" w:cs="Sylfaen"/>
          <w:sz w:val="20"/>
          <w:lang w:val="hy-AM"/>
        </w:rPr>
        <w:t>(զրո ամբողջ հինգ տասնորդական) տոկոսի</w:t>
      </w:r>
      <w:r w:rsidRPr="00A71D81">
        <w:rPr>
          <w:rFonts w:ascii="GHEA Grapalat" w:hAnsi="GHEA Grapalat"/>
          <w:sz w:val="20"/>
          <w:lang w:val="hy-AM"/>
        </w:rPr>
        <w:t xml:space="preserve"> չափով</w:t>
      </w:r>
      <w:r w:rsidR="008061D6" w:rsidRPr="00A71D81">
        <w:rPr>
          <w:rFonts w:ascii="GHEA Grapalat" w:hAnsi="GHEA Grapalat"/>
          <w:sz w:val="20"/>
          <w:lang w:val="hy-AM"/>
        </w:rPr>
        <w:t>:</w:t>
      </w:r>
      <w:r w:rsidR="00383BC3" w:rsidRPr="00A71D81">
        <w:rPr>
          <w:rFonts w:ascii="GHEA Grapalat" w:hAnsi="GHEA Grapalat"/>
          <w:sz w:val="20"/>
          <w:vertAlign w:val="superscript"/>
          <w:lang w:val="hy-AM"/>
        </w:rPr>
        <w:t>20</w:t>
      </w:r>
      <w:r w:rsidR="007942E8" w:rsidRPr="00A71D81">
        <w:rPr>
          <w:rFonts w:ascii="GHEA Grapalat" w:hAnsi="GHEA Grapalat"/>
          <w:color w:val="FFFFFF"/>
          <w:sz w:val="20"/>
          <w:vertAlign w:val="superscript"/>
          <w:lang w:val="hy-AM"/>
        </w:rPr>
        <w:t>32</w:t>
      </w:r>
      <w:r w:rsidRPr="00A71D81">
        <w:rPr>
          <w:rStyle w:val="af6"/>
          <w:rFonts w:ascii="GHEA Grapalat" w:hAnsi="GHEA Grapalat"/>
          <w:color w:val="FFFFFF"/>
          <w:sz w:val="20"/>
          <w:lang w:val="hy-AM"/>
        </w:rPr>
        <w:footnoteReference w:id="14"/>
      </w:r>
      <w:r w:rsidR="007942E8" w:rsidRPr="00A71D81">
        <w:rPr>
          <w:rFonts w:ascii="GHEA Grapalat" w:hAnsi="GHEA Grapalat"/>
          <w:sz w:val="20"/>
          <w:lang w:val="hy-AM"/>
        </w:rPr>
        <w:t xml:space="preserve">Ընդ որում տուգանքը հաշվարկվում է նաև ապրանքի մատակարարումը սույն պայմանագրով սահմանված ժամկետում կատարելու, սակայն պատվիրատուի կողմից այդ չընդունվելու դեպքում:  </w:t>
      </w:r>
    </w:p>
    <w:p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6.4 Պայմանագրի 6.2 և 6.3 կետերով նախատեսված տույժը և տուգանքը հաշվարկվում և հաշվանցվում են Վաճառողին վճարման ենթակա գումարների հետ։</w:t>
      </w:r>
    </w:p>
    <w:p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 xml:space="preserve">6.5 Գնորդի կողմից պայմանագրի 3.3 կետով նախատեսված ժամկետի խախտման համար Գնորդի նկատմամբ յուրաքանչյուր ուշացված </w:t>
      </w:r>
      <w:r w:rsidR="002877FC" w:rsidRPr="00A71D81">
        <w:rPr>
          <w:rFonts w:ascii="GHEA Grapalat" w:hAnsi="GHEA Grapalat"/>
          <w:sz w:val="20"/>
          <w:lang w:val="hy-AM"/>
        </w:rPr>
        <w:t xml:space="preserve">աշխատանքային </w:t>
      </w:r>
      <w:r w:rsidRPr="00A71D81">
        <w:rPr>
          <w:rFonts w:ascii="GHEA Grapalat" w:hAnsi="GHEA Grapalat"/>
          <w:sz w:val="20"/>
          <w:lang w:val="hy-AM"/>
        </w:rPr>
        <w:t xml:space="preserve">օրվա համար հաշվարկվում է տույժ` վճարման ենթակա, սակայն չվճարված գումարի 0,05 </w:t>
      </w:r>
      <w:r w:rsidRPr="00A71D81">
        <w:rPr>
          <w:rFonts w:ascii="GHEA Grapalat" w:hAnsi="GHEA Grapalat" w:cs="Sylfaen"/>
          <w:sz w:val="20"/>
          <w:lang w:val="hy-AM"/>
        </w:rPr>
        <w:t>(զրո ամբողջ հինգ հարյուրերորդական) տոկոսի</w:t>
      </w:r>
      <w:r w:rsidRPr="00A71D81">
        <w:rPr>
          <w:rFonts w:ascii="GHEA Grapalat" w:hAnsi="GHEA Grapalat"/>
          <w:sz w:val="20"/>
          <w:lang w:val="hy-AM"/>
        </w:rPr>
        <w:t xml:space="preserve">  չափով։</w:t>
      </w:r>
    </w:p>
    <w:p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6.6 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6.7 Տույժերի և (կամ) տուգանքի վճարումը Կողմերին չի ազատում իրենց պայմանագրային պարտվորությունները լրիվ կատարելուց։</w:t>
      </w:r>
    </w:p>
    <w:p w:rsidR="0094684E" w:rsidRPr="00A71D81" w:rsidRDefault="0094684E" w:rsidP="00EF3662">
      <w:pPr>
        <w:ind w:firstLine="709"/>
        <w:jc w:val="both"/>
        <w:rPr>
          <w:rFonts w:ascii="GHEA Grapalat" w:hAnsi="GHEA Grapalat"/>
          <w:sz w:val="20"/>
          <w:lang w:val="hy-AM"/>
        </w:rPr>
      </w:pPr>
    </w:p>
    <w:p w:rsidR="0094684E" w:rsidRPr="00A71D81" w:rsidRDefault="0094684E" w:rsidP="00EF3662">
      <w:pPr>
        <w:ind w:firstLine="709"/>
        <w:jc w:val="both"/>
        <w:rPr>
          <w:rFonts w:ascii="GHEA Grapalat" w:hAnsi="GHEA Grapalat"/>
          <w:sz w:val="20"/>
          <w:lang w:val="hy-AM"/>
        </w:rPr>
      </w:pPr>
    </w:p>
    <w:p w:rsidR="00710307" w:rsidRPr="00A71D81" w:rsidRDefault="00710307" w:rsidP="009F337A">
      <w:pPr>
        <w:ind w:firstLine="709"/>
        <w:jc w:val="center"/>
        <w:rPr>
          <w:rFonts w:ascii="GHEA Grapalat" w:hAnsi="GHEA Grapalat"/>
          <w:b/>
          <w:sz w:val="20"/>
          <w:lang w:val="hy-AM"/>
        </w:rPr>
      </w:pPr>
    </w:p>
    <w:p w:rsidR="009F337A" w:rsidRPr="00A71D81" w:rsidRDefault="009F337A" w:rsidP="009F337A">
      <w:pPr>
        <w:ind w:firstLine="709"/>
        <w:jc w:val="center"/>
        <w:rPr>
          <w:rFonts w:ascii="GHEA Grapalat" w:hAnsi="GHEA Grapalat"/>
          <w:b/>
          <w:sz w:val="20"/>
          <w:lang w:val="hy-AM"/>
        </w:rPr>
      </w:pPr>
      <w:r w:rsidRPr="00A71D81">
        <w:rPr>
          <w:rFonts w:ascii="GHEA Grapalat" w:hAnsi="GHEA Grapalat"/>
          <w:b/>
          <w:sz w:val="20"/>
          <w:lang w:val="hy-AM"/>
        </w:rPr>
        <w:t>7. ԱՆՀԱՂԹԱՀԱՐԵԼԻ ՈՒԺԻ ԱԶԴԵՑՈՒԹՅՈՒՆԸ (ՖՈՐՍ-ՄԱԺՈՐ)</w:t>
      </w:r>
    </w:p>
    <w:p w:rsidR="009F337A" w:rsidRPr="00A71D81" w:rsidRDefault="009F337A" w:rsidP="009F337A">
      <w:pPr>
        <w:ind w:firstLine="709"/>
        <w:jc w:val="center"/>
        <w:rPr>
          <w:rFonts w:ascii="GHEA Grapalat" w:hAnsi="GHEA Grapalat"/>
          <w:b/>
          <w:sz w:val="20"/>
          <w:lang w:val="hy-AM"/>
        </w:rPr>
      </w:pPr>
    </w:p>
    <w:p w:rsidR="009F337A" w:rsidRPr="00A71D81" w:rsidRDefault="009F337A" w:rsidP="009F337A">
      <w:pPr>
        <w:ind w:firstLine="709"/>
        <w:jc w:val="both"/>
        <w:rPr>
          <w:rFonts w:ascii="GHEA Grapalat" w:hAnsi="GHEA Grapalat"/>
          <w:sz w:val="20"/>
          <w:lang w:val="hy-AM"/>
        </w:rPr>
      </w:pPr>
      <w:r w:rsidRPr="00A71D81">
        <w:rPr>
          <w:rFonts w:ascii="GHEA Grapalat" w:hAnsi="GHEA Grapalat"/>
          <w:sz w:val="20"/>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94684E" w:rsidRPr="00A71D81" w:rsidRDefault="0094684E" w:rsidP="00EF3662">
      <w:pPr>
        <w:ind w:firstLine="709"/>
        <w:jc w:val="both"/>
        <w:rPr>
          <w:rFonts w:ascii="GHEA Grapalat" w:hAnsi="GHEA Grapalat"/>
          <w:sz w:val="20"/>
          <w:lang w:val="hy-AM"/>
        </w:rPr>
      </w:pPr>
    </w:p>
    <w:p w:rsidR="0094684E" w:rsidRPr="00A71D81" w:rsidRDefault="0094684E" w:rsidP="00EF3662">
      <w:pPr>
        <w:ind w:firstLine="709"/>
        <w:jc w:val="both"/>
        <w:rPr>
          <w:rFonts w:ascii="GHEA Grapalat" w:hAnsi="GHEA Grapalat"/>
          <w:sz w:val="20"/>
          <w:lang w:val="hy-AM"/>
        </w:rPr>
      </w:pPr>
    </w:p>
    <w:p w:rsidR="0094684E" w:rsidRPr="00A71D81" w:rsidRDefault="0094684E" w:rsidP="00EF3662">
      <w:pPr>
        <w:ind w:firstLine="709"/>
        <w:jc w:val="both"/>
        <w:rPr>
          <w:rFonts w:ascii="GHEA Grapalat" w:hAnsi="GHEA Grapalat"/>
          <w:sz w:val="20"/>
          <w:lang w:val="hy-AM"/>
        </w:rPr>
      </w:pPr>
    </w:p>
    <w:p w:rsidR="00071D1C" w:rsidRPr="00A71D81" w:rsidRDefault="00071D1C" w:rsidP="00EF3662">
      <w:pPr>
        <w:ind w:firstLine="709"/>
        <w:jc w:val="both"/>
        <w:rPr>
          <w:rFonts w:ascii="GHEA Grapalat" w:hAnsi="GHEA Grapalat"/>
          <w:sz w:val="20"/>
          <w:lang w:val="hy-AM"/>
        </w:rPr>
      </w:pPr>
    </w:p>
    <w:p w:rsidR="00071D1C" w:rsidRPr="00A71D81" w:rsidRDefault="00071D1C" w:rsidP="00EF3662">
      <w:pPr>
        <w:ind w:firstLine="709"/>
        <w:jc w:val="both"/>
        <w:rPr>
          <w:rFonts w:ascii="GHEA Grapalat" w:hAnsi="GHEA Grapalat"/>
          <w:sz w:val="20"/>
          <w:lang w:val="hy-AM"/>
        </w:rPr>
      </w:pPr>
    </w:p>
    <w:p w:rsidR="005821CF" w:rsidRPr="00A71D81" w:rsidRDefault="005821CF" w:rsidP="00EF3662">
      <w:pPr>
        <w:ind w:firstLine="709"/>
        <w:jc w:val="center"/>
        <w:rPr>
          <w:rFonts w:ascii="GHEA Grapalat" w:hAnsi="GHEA Grapalat"/>
          <w:b/>
          <w:sz w:val="20"/>
          <w:lang w:val="hy-AM"/>
        </w:rPr>
      </w:pPr>
    </w:p>
    <w:p w:rsidR="00071D1C" w:rsidRPr="00A71D81" w:rsidRDefault="00071D1C" w:rsidP="00EF3662">
      <w:pPr>
        <w:ind w:firstLine="709"/>
        <w:jc w:val="center"/>
        <w:rPr>
          <w:rFonts w:ascii="GHEA Grapalat" w:hAnsi="GHEA Grapalat"/>
          <w:b/>
          <w:sz w:val="20"/>
          <w:lang w:val="hy-AM"/>
        </w:rPr>
      </w:pPr>
      <w:r w:rsidRPr="00A71D81">
        <w:rPr>
          <w:rFonts w:ascii="GHEA Grapalat" w:hAnsi="GHEA Grapalat"/>
          <w:b/>
          <w:sz w:val="20"/>
          <w:lang w:val="hy-AM"/>
        </w:rPr>
        <w:t>8. ԱՅԼ ՊԱՅՄԱՆՆԵՐ</w:t>
      </w:r>
    </w:p>
    <w:p w:rsidR="00071D1C" w:rsidRPr="00A71D81" w:rsidRDefault="00071D1C" w:rsidP="00EF3662">
      <w:pPr>
        <w:ind w:firstLine="709"/>
        <w:jc w:val="center"/>
        <w:rPr>
          <w:rFonts w:ascii="GHEA Grapalat" w:hAnsi="GHEA Grapalat"/>
          <w:b/>
          <w:sz w:val="20"/>
          <w:lang w:val="hy-AM"/>
        </w:rPr>
      </w:pPr>
    </w:p>
    <w:p w:rsidR="00071D1C" w:rsidRPr="00A71D81" w:rsidRDefault="00071D1C" w:rsidP="00EF3662">
      <w:pPr>
        <w:tabs>
          <w:tab w:val="left" w:pos="1276"/>
        </w:tabs>
        <w:ind w:firstLine="720"/>
        <w:jc w:val="both"/>
        <w:rPr>
          <w:rFonts w:ascii="GHEA Grapalat" w:hAnsi="GHEA Grapalat" w:cs="Times Armenian"/>
          <w:sz w:val="20"/>
          <w:lang w:val="hy-AM"/>
        </w:rPr>
      </w:pPr>
      <w:r w:rsidRPr="00A71D81">
        <w:rPr>
          <w:rFonts w:ascii="GHEA Grapalat" w:hAnsi="GHEA Grapalat"/>
          <w:sz w:val="20"/>
          <w:lang w:val="hy-AM"/>
        </w:rPr>
        <w:t xml:space="preserve">8.1 </w:t>
      </w:r>
      <w:r w:rsidRPr="00A71D81">
        <w:rPr>
          <w:rFonts w:ascii="GHEA Grapalat" w:hAnsi="GHEA Grapalat" w:cs="Sylfaen"/>
          <w:sz w:val="20"/>
          <w:lang w:val="hy-AM"/>
        </w:rPr>
        <w:t>ՊայմանագիրնուժիմեջէմտնումԿողմերիստորագրմանպահից և գործում է մինչևկողմերի` պայմանագրովստանձնածպարտավորություններիկատարումը</w:t>
      </w:r>
      <w:r w:rsidRPr="00A71D81">
        <w:rPr>
          <w:rFonts w:ascii="GHEA Grapalat" w:hAnsi="GHEA Grapalat" w:cs="Times Armenian"/>
          <w:sz w:val="20"/>
          <w:lang w:val="hy-AM"/>
        </w:rPr>
        <w:t xml:space="preserve">։ </w:t>
      </w:r>
    </w:p>
    <w:p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008061D6" w:rsidRPr="00A71D81">
        <w:rPr>
          <w:rFonts w:ascii="GHEA Grapalat" w:hAnsi="GHEA Grapalat" w:cs="Sylfaen"/>
          <w:sz w:val="20"/>
          <w:lang w:val="hy-AM"/>
        </w:rPr>
        <w:t>:</w:t>
      </w:r>
      <w:r w:rsidR="00383BC3" w:rsidRPr="00A71D81">
        <w:rPr>
          <w:rFonts w:ascii="GHEA Grapalat" w:hAnsi="GHEA Grapalat" w:cs="Sylfaen"/>
          <w:sz w:val="20"/>
          <w:vertAlign w:val="superscript"/>
          <w:lang w:val="hy-AM"/>
        </w:rPr>
        <w:t>21</w:t>
      </w:r>
      <w:r w:rsidR="007942E8" w:rsidRPr="00A71D81">
        <w:rPr>
          <w:rFonts w:ascii="GHEA Grapalat" w:hAnsi="GHEA Grapalat" w:cs="Sylfaen"/>
          <w:color w:val="FFFFFF"/>
          <w:sz w:val="20"/>
          <w:vertAlign w:val="superscript"/>
          <w:lang w:val="hy-AM"/>
        </w:rPr>
        <w:t>33</w:t>
      </w:r>
      <w:r w:rsidRPr="00A71D81">
        <w:rPr>
          <w:rStyle w:val="af6"/>
          <w:rFonts w:ascii="GHEA Grapalat" w:hAnsi="GHEA Grapalat" w:cs="Sylfaen"/>
          <w:color w:val="FFFFFF"/>
          <w:sz w:val="20"/>
          <w:lang w:val="hy-AM"/>
        </w:rPr>
        <w:footnoteReference w:id="15"/>
      </w:r>
    </w:p>
    <w:p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 xml:space="preserve">8.2 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4648BD" w:rsidRPr="00A71D81" w:rsidRDefault="00071D1C" w:rsidP="00286AD3">
      <w:pPr>
        <w:shd w:val="clear" w:color="auto" w:fill="FFFFFF"/>
        <w:ind w:firstLine="375"/>
        <w:jc w:val="both"/>
        <w:rPr>
          <w:rFonts w:ascii="GHEA Grapalat" w:hAnsi="GHEA Grapalat"/>
          <w:color w:val="000000"/>
          <w:lang w:val="hy-AM"/>
        </w:rPr>
      </w:pPr>
      <w:r w:rsidRPr="00A71D81">
        <w:rPr>
          <w:rFonts w:ascii="GHEA Grapalat" w:hAnsi="GHEA Grapalat" w:cs="Sylfaen"/>
          <w:sz w:val="20"/>
          <w:lang w:val="hy-AM"/>
        </w:rPr>
        <w:t>8.3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w:t>
      </w:r>
      <w:r w:rsidR="00B26428" w:rsidRPr="00A71D81">
        <w:rPr>
          <w:rFonts w:ascii="GHEA Grapalat" w:hAnsi="GHEA Grapalat" w:cs="Sylfaen"/>
          <w:sz w:val="20"/>
          <w:lang w:val="hy-AM"/>
        </w:rPr>
        <w:t>ում է</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այմանագիրը, </w:t>
      </w:r>
      <w:r w:rsidRPr="00A71D81">
        <w:rPr>
          <w:rFonts w:ascii="GHEA Grapalat" w:hAnsi="GHEA Grapalat" w:cs="Sylfaen"/>
          <w:sz w:val="20"/>
          <w:lang w:val="hy-AM"/>
        </w:rPr>
        <w:lastRenderedPageBreak/>
        <w:t xml:space="preserve">եթե արձանագրված խախտումները մինչև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այմանագրի կնքումը հայտնի լինելու դեպքում գնումների մասին Հայաստանի Հանրապետության օրենսդրության համաձայն հիմք կհանդիսանային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այմանագիրը չկնքելու համար։ Ընդ որում, Գնորդը չի կրում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w:t>
      </w:r>
      <w:r w:rsidR="003D1CF4" w:rsidRPr="00A71D81">
        <w:rPr>
          <w:rFonts w:ascii="GHEA Grapalat" w:hAnsi="GHEA Grapalat" w:cs="Sylfaen"/>
          <w:sz w:val="20"/>
          <w:lang w:val="hy-AM"/>
        </w:rPr>
        <w:t>պ</w:t>
      </w:r>
      <w:r w:rsidRPr="00A71D81">
        <w:rPr>
          <w:rFonts w:ascii="GHEA Grapalat" w:hAnsi="GHEA Grapalat" w:cs="Sylfaen"/>
          <w:sz w:val="20"/>
          <w:lang w:val="hy-AM"/>
        </w:rPr>
        <w:t>այմանագիրը լուծվել է։</w:t>
      </w:r>
    </w:p>
    <w:p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8.4 Պայմանագրի հետ կապված վեճերը ենթակա են քննության Հայաստանի Հանրապետության դատարաններում։</w:t>
      </w:r>
    </w:p>
    <w:p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8.5</w:t>
      </w:r>
      <w:r w:rsidRPr="00A71D81">
        <w:rPr>
          <w:rFonts w:ascii="GHEA Grapalat" w:hAnsi="GHEA Grapalat" w:cs="Sylfaen"/>
          <w:sz w:val="20"/>
          <w:lang w:val="hy-AM"/>
        </w:rPr>
        <w:tab/>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այմանագրի անբաժանելի մասը։ </w:t>
      </w:r>
    </w:p>
    <w:p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 xml:space="preserve">Արգելվում է </w:t>
      </w:r>
      <w:r w:rsidR="003D1CF4" w:rsidRPr="00A71D81">
        <w:rPr>
          <w:rFonts w:ascii="GHEA Grapalat" w:hAnsi="GHEA Grapalat" w:cs="Sylfaen"/>
          <w:sz w:val="20"/>
          <w:lang w:val="hy-AM"/>
        </w:rPr>
        <w:t>պայմանագրում, իսկ եթե պ</w:t>
      </w:r>
      <w:r w:rsidRPr="00A71D81">
        <w:rPr>
          <w:rFonts w:ascii="GHEA Grapalat" w:hAnsi="GHEA Grapalat" w:cs="Sylfaen"/>
          <w:sz w:val="20"/>
          <w:lang w:val="hy-AM"/>
        </w:rPr>
        <w:t xml:space="preserve">այմանագրի գինը գործոնային է, ապա նաև այդ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այմանագրին կից հաջորդող յուրաքանչյուր տարիներին կնքված համաձայնագրում կատարել այնպիսի փոփոխություններ, որոնք հանգեցնում են գնվող </w:t>
      </w:r>
      <w:r w:rsidR="00617A6E" w:rsidRPr="00A71D81">
        <w:rPr>
          <w:rFonts w:ascii="GHEA Grapalat" w:hAnsi="GHEA Grapalat" w:cs="Sylfaen"/>
          <w:sz w:val="20"/>
          <w:lang w:val="hy-AM"/>
        </w:rPr>
        <w:t>ա</w:t>
      </w:r>
      <w:r w:rsidRPr="00A71D81">
        <w:rPr>
          <w:rFonts w:ascii="GHEA Grapalat" w:hAnsi="GHEA Grapalat" w:cs="Sylfaen"/>
          <w:sz w:val="20"/>
          <w:lang w:val="hy-AM"/>
        </w:rPr>
        <w:t xml:space="preserve">պրանքի ծավալների կամ ձեռք բերվող </w:t>
      </w:r>
      <w:r w:rsidR="003D1CF4" w:rsidRPr="00A71D81">
        <w:rPr>
          <w:rFonts w:ascii="GHEA Grapalat" w:hAnsi="GHEA Grapalat" w:cs="Sylfaen"/>
          <w:sz w:val="20"/>
          <w:lang w:val="hy-AM"/>
        </w:rPr>
        <w:t>ա</w:t>
      </w:r>
      <w:r w:rsidRPr="00A71D81">
        <w:rPr>
          <w:rFonts w:ascii="GHEA Grapalat" w:hAnsi="GHEA Grapalat" w:cs="Sylfaen"/>
          <w:sz w:val="20"/>
          <w:lang w:val="hy-AM"/>
        </w:rPr>
        <w:t xml:space="preserve">պրանքի միավորի գնի  կամ </w:t>
      </w:r>
      <w:r w:rsidR="003D1CF4" w:rsidRPr="00A71D81">
        <w:rPr>
          <w:rFonts w:ascii="GHEA Grapalat" w:hAnsi="GHEA Grapalat" w:cs="Sylfaen"/>
          <w:sz w:val="20"/>
          <w:lang w:val="hy-AM"/>
        </w:rPr>
        <w:t>պ</w:t>
      </w:r>
      <w:r w:rsidRPr="00A71D81">
        <w:rPr>
          <w:rFonts w:ascii="GHEA Grapalat" w:hAnsi="GHEA Grapalat" w:cs="Sylfaen"/>
          <w:sz w:val="20"/>
          <w:lang w:val="hy-AM"/>
        </w:rPr>
        <w:t>այմանագրի գնի արհեստական փոփոխման։</w:t>
      </w:r>
    </w:p>
    <w:p w:rsidR="00071D1C" w:rsidRPr="00A71D81" w:rsidRDefault="00071D1C" w:rsidP="00EF3662">
      <w:pPr>
        <w:tabs>
          <w:tab w:val="left" w:pos="1276"/>
        </w:tabs>
        <w:ind w:firstLine="720"/>
        <w:jc w:val="both"/>
        <w:rPr>
          <w:rFonts w:ascii="GHEA Grapalat" w:hAnsi="GHEA Grapalat" w:cs="Times Armenian"/>
          <w:sz w:val="20"/>
          <w:lang w:val="hy-AM"/>
        </w:rPr>
      </w:pPr>
      <w:r w:rsidRPr="00A71D81">
        <w:rPr>
          <w:rFonts w:ascii="GHEA Grapalat" w:hAnsi="GHEA Grapalat" w:cs="Times Armenian"/>
          <w:sz w:val="20"/>
          <w:lang w:val="hy-AM"/>
        </w:rPr>
        <w:t>Պայմանագրի կողմերից</w:t>
      </w:r>
      <w:r w:rsidR="00617A6E" w:rsidRPr="00A71D81">
        <w:rPr>
          <w:rFonts w:ascii="GHEA Grapalat" w:hAnsi="GHEA Grapalat" w:cs="Times Armenian"/>
          <w:sz w:val="20"/>
          <w:lang w:val="hy-AM"/>
        </w:rPr>
        <w:t xml:space="preserve"> անկախ գործոնների ազդեցությամբ պ</w:t>
      </w:r>
      <w:r w:rsidRPr="00A71D81">
        <w:rPr>
          <w:rFonts w:ascii="GHEA Grapalat" w:hAnsi="GHEA Grapalat" w:cs="Times Armenian"/>
          <w:sz w:val="20"/>
          <w:lang w:val="hy-AM"/>
        </w:rPr>
        <w:t>այմանագրի փոփոխման յուրաքանչյուր դեպք սահմանում է Հայաստանի Հանրապետության կառավարությունը։</w:t>
      </w:r>
    </w:p>
    <w:p w:rsidR="00071D1C" w:rsidRPr="00A71D81" w:rsidRDefault="00071D1C" w:rsidP="00EF3662">
      <w:pPr>
        <w:tabs>
          <w:tab w:val="left" w:pos="1276"/>
        </w:tabs>
        <w:ind w:firstLine="720"/>
        <w:jc w:val="both"/>
        <w:rPr>
          <w:rFonts w:ascii="GHEA Grapalat" w:hAnsi="GHEA Grapalat"/>
          <w:sz w:val="20"/>
          <w:lang w:val="hy-AM"/>
        </w:rPr>
      </w:pPr>
      <w:r w:rsidRPr="00A71D81">
        <w:rPr>
          <w:rFonts w:ascii="GHEA Grapalat" w:hAnsi="GHEA Grapalat"/>
          <w:sz w:val="20"/>
          <w:lang w:val="pt-BR"/>
        </w:rPr>
        <w:t>8.6 Եթե պայմանագիրն  իրականացվ</w:t>
      </w:r>
      <w:r w:rsidRPr="00A71D81">
        <w:rPr>
          <w:rFonts w:ascii="GHEA Grapalat" w:hAnsi="GHEA Grapalat"/>
          <w:sz w:val="20"/>
          <w:lang w:val="hy-AM"/>
        </w:rPr>
        <w:t>ում է</w:t>
      </w:r>
      <w:r w:rsidRPr="00A71D81">
        <w:rPr>
          <w:rFonts w:ascii="GHEA Grapalat" w:hAnsi="GHEA Grapalat"/>
          <w:sz w:val="20"/>
          <w:lang w:val="pt-BR"/>
        </w:rPr>
        <w:t xml:space="preserve"> գործակալության պայմանագիր կնքելու միջոցով.</w:t>
      </w:r>
    </w:p>
    <w:p w:rsidR="00071D1C" w:rsidRPr="00A71D81" w:rsidRDefault="00071D1C" w:rsidP="00EF3662">
      <w:pPr>
        <w:tabs>
          <w:tab w:val="left" w:pos="1276"/>
        </w:tabs>
        <w:ind w:firstLine="720"/>
        <w:jc w:val="both"/>
        <w:rPr>
          <w:rFonts w:ascii="GHEA Grapalat" w:hAnsi="GHEA Grapalat"/>
          <w:sz w:val="20"/>
          <w:lang w:val="pt-BR"/>
        </w:rPr>
      </w:pPr>
      <w:r w:rsidRPr="00A71D81">
        <w:rPr>
          <w:rFonts w:ascii="GHEA Grapalat" w:hAnsi="GHEA Grapalat"/>
          <w:sz w:val="20"/>
          <w:lang w:val="hy-AM"/>
        </w:rPr>
        <w:t>1)</w:t>
      </w:r>
      <w:r w:rsidRPr="00A71D81">
        <w:rPr>
          <w:rFonts w:ascii="GHEA Grapalat" w:hAnsi="GHEA Grapalat"/>
          <w:sz w:val="20"/>
          <w:lang w:val="pt-BR"/>
        </w:rPr>
        <w:t xml:space="preserve"> Վաճառ</w:t>
      </w:r>
      <w:r w:rsidRPr="00A71D81">
        <w:rPr>
          <w:rFonts w:ascii="GHEA Grapalat" w:hAnsi="GHEA Grapalat"/>
          <w:sz w:val="20"/>
          <w:lang w:val="hy-AM"/>
        </w:rPr>
        <w:t>ողը</w:t>
      </w:r>
      <w:r w:rsidRPr="00A71D81">
        <w:rPr>
          <w:rFonts w:ascii="GHEA Grapalat" w:hAnsi="GHEA Grapalat"/>
          <w:sz w:val="20"/>
          <w:lang w:val="pt-BR"/>
        </w:rPr>
        <w:t xml:space="preserve"> պատասխանատվություն է կրում գործակալի պարտավորությունների չկատարման կամ ոչ պատշաճ կատարման համար.</w:t>
      </w:r>
    </w:p>
    <w:p w:rsidR="00071D1C" w:rsidRPr="00A71D81" w:rsidRDefault="00071D1C" w:rsidP="00EF3662">
      <w:pPr>
        <w:tabs>
          <w:tab w:val="left" w:pos="1276"/>
        </w:tabs>
        <w:ind w:firstLine="720"/>
        <w:jc w:val="both"/>
        <w:rPr>
          <w:rFonts w:ascii="GHEA Grapalat" w:hAnsi="GHEA Grapalat"/>
          <w:sz w:val="20"/>
          <w:lang w:val="pt-BR"/>
        </w:rPr>
      </w:pPr>
      <w:r w:rsidRPr="00A71D81">
        <w:rPr>
          <w:rFonts w:ascii="GHEA Grapalat" w:hAnsi="GHEA Grapalat"/>
          <w:sz w:val="20"/>
          <w:lang w:val="pt-BR"/>
        </w:rPr>
        <w:t>2) պայմանագրի կատարման ընթացքում գործակալի փոփոխման դեպքում Վաճառ</w:t>
      </w:r>
      <w:r w:rsidRPr="00A71D81">
        <w:rPr>
          <w:rFonts w:ascii="GHEA Grapalat" w:hAnsi="GHEA Grapalat"/>
          <w:sz w:val="20"/>
          <w:lang w:val="hy-AM"/>
        </w:rPr>
        <w:t>ող</w:t>
      </w:r>
      <w:r w:rsidRPr="00A71D81">
        <w:rPr>
          <w:rFonts w:ascii="GHEA Grapalat" w:hAnsi="GHEA Grapalat"/>
          <w:sz w:val="20"/>
          <w:lang w:val="pt-BR"/>
        </w:rPr>
        <w:t>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r w:rsidR="008061D6" w:rsidRPr="00A71D81">
        <w:rPr>
          <w:rFonts w:ascii="GHEA Grapalat" w:hAnsi="GHEA Grapalat"/>
          <w:sz w:val="20"/>
          <w:lang w:val="pt-BR"/>
        </w:rPr>
        <w:t>:</w:t>
      </w:r>
      <w:r w:rsidR="00383BC3" w:rsidRPr="00A71D81">
        <w:rPr>
          <w:rFonts w:ascii="GHEA Grapalat" w:hAnsi="GHEA Grapalat"/>
          <w:sz w:val="20"/>
          <w:vertAlign w:val="superscript"/>
          <w:lang w:val="pt-BR"/>
        </w:rPr>
        <w:t>22</w:t>
      </w:r>
      <w:r w:rsidRPr="00A71D81">
        <w:rPr>
          <w:rStyle w:val="af6"/>
          <w:rFonts w:ascii="GHEA Grapalat" w:hAnsi="GHEA Grapalat"/>
          <w:color w:val="FFFFFF"/>
          <w:sz w:val="20"/>
          <w:lang w:val="pt-BR"/>
        </w:rPr>
        <w:footnoteReference w:id="16"/>
      </w:r>
    </w:p>
    <w:p w:rsidR="00071D1C" w:rsidRPr="00A71D81" w:rsidRDefault="00071D1C" w:rsidP="00EF3662">
      <w:pPr>
        <w:tabs>
          <w:tab w:val="left" w:pos="1276"/>
        </w:tabs>
        <w:ind w:firstLine="720"/>
        <w:jc w:val="both"/>
        <w:rPr>
          <w:rFonts w:ascii="GHEA Grapalat" w:hAnsi="GHEA Grapalat"/>
          <w:sz w:val="20"/>
          <w:lang w:val="pt-BR"/>
        </w:rPr>
      </w:pPr>
      <w:r w:rsidRPr="00A71D81">
        <w:rPr>
          <w:rFonts w:ascii="GHEA Grapalat" w:hAnsi="GHEA Grapalat"/>
          <w:sz w:val="20"/>
          <w:lang w:val="pt-BR"/>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008061D6" w:rsidRPr="00A71D81">
        <w:rPr>
          <w:rFonts w:ascii="GHEA Grapalat" w:hAnsi="GHEA Grapalat"/>
          <w:sz w:val="20"/>
          <w:lang w:val="pt-BR"/>
        </w:rPr>
        <w:t>:</w:t>
      </w:r>
      <w:r w:rsidR="00383BC3" w:rsidRPr="00A71D81">
        <w:rPr>
          <w:rFonts w:ascii="GHEA Grapalat" w:hAnsi="GHEA Grapalat"/>
          <w:sz w:val="20"/>
          <w:vertAlign w:val="superscript"/>
          <w:lang w:val="pt-BR"/>
        </w:rPr>
        <w:t>23</w:t>
      </w:r>
      <w:r w:rsidRPr="00A71D81">
        <w:rPr>
          <w:rStyle w:val="af6"/>
          <w:rFonts w:ascii="GHEA Grapalat" w:hAnsi="GHEA Grapalat"/>
          <w:color w:val="FFFFFF"/>
          <w:sz w:val="20"/>
          <w:lang w:val="pt-BR"/>
        </w:rPr>
        <w:footnoteReference w:id="17"/>
      </w:r>
    </w:p>
    <w:p w:rsidR="00071D1C" w:rsidRPr="00A71D81" w:rsidRDefault="00071D1C" w:rsidP="00EF3662">
      <w:pPr>
        <w:tabs>
          <w:tab w:val="left" w:pos="1276"/>
        </w:tabs>
        <w:ind w:firstLine="720"/>
        <w:jc w:val="both"/>
        <w:rPr>
          <w:rFonts w:ascii="GHEA Grapalat" w:hAnsi="GHEA Grapalat"/>
          <w:sz w:val="20"/>
          <w:lang w:val="pt-BR"/>
        </w:rPr>
      </w:pPr>
      <w:r w:rsidRPr="00A71D81">
        <w:rPr>
          <w:rFonts w:ascii="GHEA Grapalat" w:hAnsi="GHEA Grapalat" w:cs="Times Armenian"/>
          <w:sz w:val="20"/>
          <w:lang w:val="pt-BR"/>
        </w:rPr>
        <w:t>8</w:t>
      </w:r>
      <w:r w:rsidRPr="00A71D81">
        <w:rPr>
          <w:rFonts w:ascii="GHEA Grapalat" w:hAnsi="GHEA Grapalat" w:cs="Times Armenian"/>
          <w:sz w:val="20"/>
          <w:lang w:val="hy-AM"/>
        </w:rPr>
        <w:t>.</w:t>
      </w:r>
      <w:r w:rsidRPr="00A71D81">
        <w:rPr>
          <w:rFonts w:ascii="GHEA Grapalat" w:hAnsi="GHEA Grapalat" w:cs="Times Armenian"/>
          <w:sz w:val="20"/>
          <w:lang w:val="pt-BR"/>
        </w:rPr>
        <w:t>8</w:t>
      </w:r>
      <w:r w:rsidRPr="00A71D81">
        <w:rPr>
          <w:rFonts w:ascii="GHEA Grapalat" w:hAnsi="GHEA Grapalat" w:cs="Times Armenian"/>
          <w:sz w:val="20"/>
          <w:lang w:val="hy-AM"/>
        </w:rPr>
        <w:t xml:space="preserve"> Ա</w:t>
      </w:r>
      <w:r w:rsidRPr="00A71D81">
        <w:rPr>
          <w:rFonts w:ascii="GHEA Grapalat" w:hAnsi="GHEA Grapalat" w:cs="Times Armenian"/>
          <w:sz w:val="20"/>
        </w:rPr>
        <w:t>պր</w:t>
      </w:r>
      <w:r w:rsidRPr="00A71D81">
        <w:rPr>
          <w:rFonts w:ascii="GHEA Grapalat" w:hAnsi="GHEA Grapalat" w:cs="Times Armenian"/>
          <w:sz w:val="20"/>
          <w:lang w:val="hy-AM"/>
        </w:rPr>
        <w:t xml:space="preserve">անքի </w:t>
      </w:r>
      <w:r w:rsidRPr="00A71D81">
        <w:rPr>
          <w:rFonts w:ascii="GHEA Grapalat" w:hAnsi="GHEA Grapalat" w:cs="Times Armenian"/>
          <w:sz w:val="20"/>
        </w:rPr>
        <w:t>մատա</w:t>
      </w:r>
      <w:r w:rsidRPr="00A71D81">
        <w:rPr>
          <w:rFonts w:ascii="GHEA Grapalat" w:hAnsi="GHEA Grapalat" w:cs="Sylfaen"/>
          <w:sz w:val="20"/>
          <w:lang w:val="hy-AM"/>
        </w:rPr>
        <w:t>կա</w:t>
      </w:r>
      <w:r w:rsidRPr="00A71D81">
        <w:rPr>
          <w:rFonts w:ascii="GHEA Grapalat" w:hAnsi="GHEA Grapalat" w:cs="Sylfaen"/>
          <w:sz w:val="20"/>
        </w:rPr>
        <w:t>ր</w:t>
      </w:r>
      <w:r w:rsidRPr="00A71D81">
        <w:rPr>
          <w:rFonts w:ascii="GHEA Grapalat" w:hAnsi="GHEA Grapalat" w:cs="Sylfaen"/>
          <w:sz w:val="20"/>
          <w:lang w:val="hy-AM"/>
        </w:rPr>
        <w:t>արմանժամկետըկարողէերկարաձգվելմինչև</w:t>
      </w:r>
      <w:r w:rsidRPr="00A71D81">
        <w:rPr>
          <w:rFonts w:ascii="GHEA Grapalat" w:hAnsi="GHEA Grapalat" w:cs="Times Armenian"/>
          <w:sz w:val="20"/>
        </w:rPr>
        <w:t>պ</w:t>
      </w:r>
      <w:r w:rsidRPr="00A71D81">
        <w:rPr>
          <w:rFonts w:ascii="GHEA Grapalat" w:hAnsi="GHEA Grapalat" w:cs="Times Armenian"/>
          <w:sz w:val="20"/>
          <w:lang w:val="hy-AM"/>
        </w:rPr>
        <w:t xml:space="preserve">այմանագրով </w:t>
      </w:r>
      <w:r w:rsidRPr="00A71D81">
        <w:rPr>
          <w:rFonts w:ascii="GHEA Grapalat" w:hAnsi="GHEA Grapalat" w:cs="Sylfaen"/>
          <w:sz w:val="20"/>
          <w:lang w:val="hy-AM"/>
        </w:rPr>
        <w:t>այդժամկետըլրանալը</w:t>
      </w:r>
      <w:r w:rsidRPr="00A71D81">
        <w:rPr>
          <w:rFonts w:ascii="GHEA Grapalat" w:hAnsi="GHEA Grapalat" w:cs="Sylfaen"/>
          <w:sz w:val="20"/>
          <w:lang w:val="pt-BR"/>
        </w:rPr>
        <w:t>`</w:t>
      </w:r>
      <w:r w:rsidRPr="00A71D81">
        <w:rPr>
          <w:rFonts w:ascii="GHEA Grapalat" w:hAnsi="GHEA Grapalat" w:cs="Times Armenian"/>
          <w:sz w:val="20"/>
        </w:rPr>
        <w:t>Վաճառողի</w:t>
      </w:r>
      <w:r w:rsidRPr="00A71D81">
        <w:rPr>
          <w:rFonts w:ascii="GHEA Grapalat" w:hAnsi="GHEA Grapalat" w:cs="Sylfaen"/>
          <w:sz w:val="20"/>
          <w:lang w:val="hy-AM"/>
        </w:rPr>
        <w:t>առաջարկությանառկայությանդեպքում</w:t>
      </w:r>
      <w:r w:rsidRPr="00A71D81">
        <w:rPr>
          <w:rFonts w:ascii="GHEA Grapalat" w:hAnsi="GHEA Grapalat" w:cs="Times Armenian"/>
          <w:sz w:val="20"/>
          <w:lang w:val="pt-BR"/>
        </w:rPr>
        <w:t>,</w:t>
      </w:r>
      <w:r w:rsidRPr="00A71D81">
        <w:rPr>
          <w:rFonts w:ascii="GHEA Grapalat" w:hAnsi="GHEA Grapalat" w:cs="Sylfaen"/>
          <w:sz w:val="20"/>
          <w:lang w:val="hy-AM"/>
        </w:rPr>
        <w:t>պայմանով</w:t>
      </w:r>
      <w:r w:rsidRPr="00A71D81">
        <w:rPr>
          <w:rFonts w:ascii="GHEA Grapalat" w:hAnsi="GHEA Grapalat" w:cs="Times Armenian"/>
          <w:sz w:val="20"/>
          <w:lang w:val="hy-AM"/>
        </w:rPr>
        <w:t xml:space="preserve">, </w:t>
      </w:r>
      <w:r w:rsidRPr="00A71D81">
        <w:rPr>
          <w:rFonts w:ascii="GHEA Grapalat" w:hAnsi="GHEA Grapalat" w:cs="Sylfaen"/>
          <w:sz w:val="20"/>
          <w:lang w:val="hy-AM"/>
        </w:rPr>
        <w:t>որ</w:t>
      </w:r>
      <w:r w:rsidRPr="00A71D81">
        <w:rPr>
          <w:rFonts w:ascii="GHEA Grapalat" w:hAnsi="GHEA Grapalat"/>
          <w:sz w:val="20"/>
        </w:rPr>
        <w:t>Գնորդ</w:t>
      </w:r>
      <w:r w:rsidRPr="00A71D81">
        <w:rPr>
          <w:rFonts w:ascii="GHEA Grapalat" w:hAnsi="GHEA Grapalat"/>
          <w:sz w:val="20"/>
          <w:lang w:val="hy-AM"/>
        </w:rPr>
        <w:t>ի</w:t>
      </w:r>
      <w:r w:rsidRPr="00A71D81">
        <w:rPr>
          <w:rFonts w:ascii="GHEA Grapalat" w:hAnsi="GHEA Grapalat" w:cs="Sylfaen"/>
          <w:sz w:val="20"/>
          <w:lang w:val="hy-AM"/>
        </w:rPr>
        <w:t>մոտչիվերացել</w:t>
      </w:r>
      <w:r w:rsidRPr="00A71D81">
        <w:rPr>
          <w:rFonts w:ascii="GHEA Grapalat" w:hAnsi="GHEA Grapalat" w:cs="Times Armenian"/>
          <w:sz w:val="20"/>
        </w:rPr>
        <w:t>ապրանքի</w:t>
      </w:r>
      <w:r w:rsidRPr="00A71D81">
        <w:rPr>
          <w:rFonts w:ascii="GHEA Grapalat" w:hAnsi="GHEA Grapalat" w:cs="Sylfaen"/>
          <w:sz w:val="20"/>
          <w:lang w:val="hy-AM"/>
        </w:rPr>
        <w:t>օգտագործմանպահանջը</w:t>
      </w:r>
      <w:r w:rsidR="00DB0602" w:rsidRPr="00A71D81">
        <w:rPr>
          <w:rFonts w:ascii="GHEA Grapalat" w:hAnsi="GHEA Grapalat" w:cs="Sylfaen"/>
          <w:sz w:val="20"/>
          <w:lang w:val="pt-BR"/>
        </w:rPr>
        <w:t>,</w:t>
      </w:r>
      <w:r w:rsidR="002877FC" w:rsidRPr="00A71D81">
        <w:rPr>
          <w:rFonts w:ascii="GHEA Grapalat" w:hAnsi="GHEA Grapalat" w:cs="Sylfaen"/>
          <w:sz w:val="20"/>
        </w:rPr>
        <w:t>իսկՎաճառողիառաջարկությունըներկայացվելէոչուշ</w:t>
      </w:r>
      <w:r w:rsidR="002877FC" w:rsidRPr="00A71D81">
        <w:rPr>
          <w:rFonts w:ascii="GHEA Grapalat" w:hAnsi="GHEA Grapalat" w:cs="Sylfaen"/>
          <w:sz w:val="20"/>
          <w:lang w:val="pt-BR"/>
        </w:rPr>
        <w:t xml:space="preserve">, </w:t>
      </w:r>
      <w:r w:rsidR="002877FC" w:rsidRPr="00A71D81">
        <w:rPr>
          <w:rFonts w:ascii="GHEA Grapalat" w:hAnsi="GHEA Grapalat" w:cs="Sylfaen"/>
          <w:sz w:val="20"/>
        </w:rPr>
        <w:t>քանպայմանագրովիսկզբանեմատակարարմանհամարսահմանվածժամկետըլրանալուցառնվազն</w:t>
      </w:r>
      <w:r w:rsidR="002877FC" w:rsidRPr="00A71D81">
        <w:rPr>
          <w:rFonts w:ascii="GHEA Grapalat" w:hAnsi="GHEA Grapalat" w:cs="Sylfaen"/>
          <w:sz w:val="20"/>
          <w:lang w:val="pt-BR"/>
        </w:rPr>
        <w:t xml:space="preserve"> 5 </w:t>
      </w:r>
      <w:r w:rsidR="002877FC" w:rsidRPr="00A71D81">
        <w:rPr>
          <w:rFonts w:ascii="GHEA Grapalat" w:hAnsi="GHEA Grapalat" w:cs="Sylfaen"/>
          <w:sz w:val="20"/>
        </w:rPr>
        <w:t>օրացուցայինօրառաջ</w:t>
      </w:r>
      <w:r w:rsidRPr="00A71D81">
        <w:rPr>
          <w:rFonts w:ascii="GHEA Grapalat" w:hAnsi="GHEA Grapalat" w:cs="Sylfaen"/>
          <w:sz w:val="20"/>
          <w:lang w:val="pt-BR"/>
        </w:rPr>
        <w:t>: Ընդ որում սույն կետով սահմանված դեպքում ապրա</w:t>
      </w:r>
      <w:r w:rsidRPr="00A71D81">
        <w:rPr>
          <w:rFonts w:ascii="GHEA Grapalat" w:hAnsi="GHEA Grapalat" w:cs="Times Armenian"/>
          <w:sz w:val="20"/>
          <w:lang w:val="hy-AM"/>
        </w:rPr>
        <w:t xml:space="preserve">նքի </w:t>
      </w:r>
      <w:r w:rsidRPr="00A71D81">
        <w:rPr>
          <w:rFonts w:ascii="GHEA Grapalat" w:hAnsi="GHEA Grapalat" w:cs="Times Armenian"/>
          <w:sz w:val="20"/>
        </w:rPr>
        <w:t>մատակարա</w:t>
      </w:r>
      <w:r w:rsidRPr="00A71D81">
        <w:rPr>
          <w:rFonts w:ascii="GHEA Grapalat" w:hAnsi="GHEA Grapalat" w:cs="Sylfaen"/>
          <w:sz w:val="20"/>
          <w:lang w:val="hy-AM"/>
        </w:rPr>
        <w:t>րմանժամկետըկարողէերկարաձգվել</w:t>
      </w:r>
      <w:r w:rsidRPr="00A71D81">
        <w:rPr>
          <w:rFonts w:ascii="GHEA Grapalat" w:hAnsi="GHEA Grapalat" w:cs="Times Armenian"/>
          <w:sz w:val="20"/>
        </w:rPr>
        <w:t>մեկանգամ</w:t>
      </w:r>
      <w:r w:rsidRPr="00A71D81">
        <w:rPr>
          <w:rFonts w:ascii="GHEA Grapalat" w:hAnsi="GHEA Grapalat" w:cs="Sylfaen"/>
          <w:sz w:val="20"/>
          <w:lang w:val="hy-AM"/>
        </w:rPr>
        <w:t>մինչև</w:t>
      </w:r>
      <w:r w:rsidRPr="00A71D81">
        <w:rPr>
          <w:rFonts w:ascii="GHEA Grapalat" w:hAnsi="GHEA Grapalat" w:cs="Sylfaen"/>
          <w:sz w:val="20"/>
          <w:lang w:val="pt-BR"/>
        </w:rPr>
        <w:t xml:space="preserve"> 30 </w:t>
      </w:r>
      <w:r w:rsidRPr="00A71D81">
        <w:rPr>
          <w:rFonts w:ascii="GHEA Grapalat" w:hAnsi="GHEA Grapalat" w:cs="Sylfaen"/>
          <w:sz w:val="20"/>
        </w:rPr>
        <w:t>օրացուցայինօրով</w:t>
      </w:r>
      <w:r w:rsidRPr="00A71D81">
        <w:rPr>
          <w:rFonts w:ascii="GHEA Grapalat" w:hAnsi="GHEA Grapalat" w:cs="Sylfaen"/>
          <w:sz w:val="20"/>
          <w:lang w:val="pt-BR"/>
        </w:rPr>
        <w:t xml:space="preserve">, </w:t>
      </w:r>
      <w:r w:rsidRPr="00A71D81">
        <w:rPr>
          <w:rFonts w:ascii="GHEA Grapalat" w:hAnsi="GHEA Grapalat" w:cs="Sylfaen"/>
          <w:sz w:val="20"/>
        </w:rPr>
        <w:t>բայցոչավելքանպայմանագրովսահմանվածժամկետնէ</w:t>
      </w:r>
      <w:r w:rsidRPr="00A71D81">
        <w:rPr>
          <w:rFonts w:ascii="GHEA Grapalat" w:hAnsi="GHEA Grapalat" w:cs="Sylfaen"/>
          <w:sz w:val="20"/>
          <w:lang w:val="pt-BR"/>
        </w:rPr>
        <w:t>:</w:t>
      </w:r>
    </w:p>
    <w:p w:rsidR="00071D1C" w:rsidRPr="00A71D81" w:rsidRDefault="00071D1C" w:rsidP="00EF3662">
      <w:pPr>
        <w:tabs>
          <w:tab w:val="left" w:pos="720"/>
        </w:tabs>
        <w:jc w:val="both"/>
        <w:rPr>
          <w:rFonts w:ascii="GHEA Grapalat" w:hAnsi="GHEA Grapalat"/>
          <w:sz w:val="20"/>
          <w:lang w:val="hy-AM"/>
        </w:rPr>
      </w:pPr>
      <w:r w:rsidRPr="00A71D81">
        <w:rPr>
          <w:rFonts w:ascii="GHEA Grapalat" w:hAnsi="GHEA Grapalat"/>
          <w:sz w:val="20"/>
          <w:lang w:val="hy-AM"/>
        </w:rPr>
        <w:t xml:space="preserve">            8.9 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071D1C" w:rsidRPr="00A71D81" w:rsidRDefault="00071D1C" w:rsidP="00EF3662">
      <w:pPr>
        <w:tabs>
          <w:tab w:val="num" w:pos="0"/>
          <w:tab w:val="left" w:pos="720"/>
          <w:tab w:val="num" w:pos="900"/>
        </w:tabs>
        <w:jc w:val="both"/>
        <w:rPr>
          <w:rFonts w:ascii="GHEA Grapalat" w:hAnsi="GHEA Grapalat"/>
          <w:sz w:val="20"/>
          <w:lang w:val="hy-AM"/>
        </w:rPr>
      </w:pPr>
      <w:r w:rsidRPr="00A71D81">
        <w:rPr>
          <w:rFonts w:ascii="GHEA Grapalat" w:hAnsi="GHEA Grapalat"/>
          <w:sz w:val="20"/>
          <w:lang w:val="hy-AM"/>
        </w:rPr>
        <w:tab/>
        <w:t xml:space="preserve">Պայմանագրի կողմերի` երրորդ անձանց նկատմամբ պարտավորությունները՝ ներառյալ </w:t>
      </w:r>
      <w:r w:rsidR="00DD66E7" w:rsidRPr="00A71D81">
        <w:rPr>
          <w:rFonts w:ascii="GHEA Grapalat" w:hAnsi="GHEA Grapalat"/>
          <w:sz w:val="20"/>
          <w:lang w:val="hy-AM"/>
        </w:rPr>
        <w:t>պ</w:t>
      </w:r>
      <w:r w:rsidRPr="00A71D81">
        <w:rPr>
          <w:rFonts w:ascii="GHEA Grapalat" w:hAnsi="GHEA Grapalat"/>
          <w:sz w:val="20"/>
          <w:lang w:val="hy-AM"/>
        </w:rPr>
        <w:t xml:space="preserve">այմանագրի կատարման շրջանակում Վաճառողի կնքած այլ գործարքները և դրանցից բխող պարտավորությունները, դուրս են </w:t>
      </w:r>
      <w:r w:rsidR="004504F0" w:rsidRPr="00A71D81">
        <w:rPr>
          <w:rFonts w:ascii="GHEA Grapalat" w:hAnsi="GHEA Grapalat"/>
          <w:sz w:val="20"/>
          <w:lang w:val="hy-AM"/>
        </w:rPr>
        <w:t>պ</w:t>
      </w:r>
      <w:r w:rsidRPr="00A71D81">
        <w:rPr>
          <w:rFonts w:ascii="GHEA Grapalat" w:hAnsi="GHEA Grapalat"/>
          <w:sz w:val="20"/>
          <w:lang w:val="hy-AM"/>
        </w:rPr>
        <w:t xml:space="preserve">այմանագրի կարգավորման դաշտից և չեն կարող ազդել </w:t>
      </w:r>
      <w:r w:rsidR="004504F0" w:rsidRPr="00A71D81">
        <w:rPr>
          <w:rFonts w:ascii="GHEA Grapalat" w:hAnsi="GHEA Grapalat"/>
          <w:sz w:val="20"/>
          <w:lang w:val="hy-AM"/>
        </w:rPr>
        <w:t>պ</w:t>
      </w:r>
      <w:r w:rsidRPr="00A71D81">
        <w:rPr>
          <w:rFonts w:ascii="GHEA Grapalat" w:hAnsi="GHEA Grapalat"/>
          <w:sz w:val="20"/>
          <w:lang w:val="hy-AM"/>
        </w:rPr>
        <w:t>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lang w:val="hy-AM"/>
        </w:rPr>
        <w:tab/>
        <w:t>8.10 Պ</w:t>
      </w:r>
      <w:r w:rsidRPr="00A71D81">
        <w:rPr>
          <w:rFonts w:ascii="GHEA Grapalat" w:hAnsi="GHEA Grapalat"/>
          <w:spacing w:val="-4"/>
          <w:sz w:val="20"/>
          <w:szCs w:val="20"/>
          <w:lang w:val="hy-AM" w:eastAsia="ru-RU"/>
        </w:rPr>
        <w:t xml:space="preserve">այմանագիրը չի </w:t>
      </w:r>
      <w:r w:rsidRPr="00A71D81">
        <w:rPr>
          <w:rFonts w:ascii="GHEA Grapalat" w:hAnsi="GHEA Grapalat"/>
          <w:sz w:val="20"/>
          <w:szCs w:val="20"/>
          <w:lang w:val="hy-AM" w:eastAsia="ru-RU"/>
        </w:rPr>
        <w:t>կարող փոփոխվել կողմերի պարտա</w:t>
      </w:r>
      <w:r w:rsidRPr="00A71D81">
        <w:rPr>
          <w:rFonts w:ascii="GHEA Grapalat" w:hAnsi="GHEA Grapalat"/>
          <w:sz w:val="20"/>
          <w:szCs w:val="20"/>
          <w:lang w:val="hy-AM" w:eastAsia="ru-RU"/>
        </w:rPr>
        <w:softHyphen/>
        <w:t>վորու</w:t>
      </w:r>
      <w:r w:rsidRPr="00A71D81">
        <w:rPr>
          <w:rFonts w:ascii="GHEA Grapalat" w:hAnsi="GHEA Grapalat"/>
          <w:sz w:val="20"/>
          <w:szCs w:val="20"/>
          <w:lang w:val="hy-AM" w:eastAsia="ru-RU"/>
        </w:rPr>
        <w:softHyphen/>
        <w:t xml:space="preserve">թյունների մասնակի չկատարման հետևանքովկամ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4F48B3"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ab/>
        <w:t>8.11 Վաճառողի  կողմից ստանձնած պարտավորությունները չկատա</w:t>
      </w:r>
      <w:r w:rsidRPr="00A71D81">
        <w:rPr>
          <w:rFonts w:ascii="GHEA Grapalat" w:hAnsi="GHEA Grapalat"/>
          <w:sz w:val="20"/>
          <w:szCs w:val="20"/>
          <w:lang w:val="hy-AM" w:eastAsia="ru-RU"/>
        </w:rPr>
        <w:softHyphen/>
        <w:t xml:space="preserve">րելու կամ ոչ պատշաճ կատարելու հիմքով </w:t>
      </w:r>
      <w:r w:rsidR="00617A6E" w:rsidRPr="00A71D81">
        <w:rPr>
          <w:rFonts w:ascii="GHEA Grapalat" w:hAnsi="GHEA Grapalat"/>
          <w:sz w:val="20"/>
          <w:szCs w:val="20"/>
          <w:lang w:val="hy-AM" w:eastAsia="ru-RU"/>
        </w:rPr>
        <w:t>պ</w:t>
      </w:r>
      <w:r w:rsidRPr="00A71D81">
        <w:rPr>
          <w:rFonts w:ascii="GHEA Grapalat" w:hAnsi="GHEA Grapalat"/>
          <w:sz w:val="20"/>
          <w:szCs w:val="20"/>
          <w:lang w:val="hy-AM" w:eastAsia="ru-RU"/>
        </w:rPr>
        <w:t xml:space="preserve">այմանագիրն ամբողջությամբ կամ մասնակի միակողմանի լուծելու մասին ծանուցումը Գնորդը հրապարակում է www.procurement.am հասցեով գործող ինտերնետային կայքի </w:t>
      </w:r>
      <w:r w:rsidR="00617A6E" w:rsidRPr="00A71D81">
        <w:rPr>
          <w:rFonts w:ascii="GHEA Grapalat" w:hAnsi="GHEA Grapalat"/>
          <w:sz w:val="20"/>
          <w:szCs w:val="20"/>
          <w:lang w:val="hy-AM" w:eastAsia="ru-RU"/>
        </w:rPr>
        <w:t>«Պայմանագրերը միակողմանի լուծելու մասին ծանուցումներ»</w:t>
      </w:r>
      <w:r w:rsidRPr="00A71D81">
        <w:rPr>
          <w:rFonts w:ascii="GHEA Grapalat" w:hAnsi="GHEA Grapalat"/>
          <w:sz w:val="20"/>
          <w:szCs w:val="20"/>
          <w:lang w:val="hy-AM" w:eastAsia="ru-RU"/>
        </w:rPr>
        <w:t xml:space="preserve"> բաժնում` նշելով հրապարակման ամսաթիվը: Վաճառողը, </w:t>
      </w:r>
      <w:r w:rsidR="00B64BF8" w:rsidRPr="00A71D81">
        <w:rPr>
          <w:rFonts w:ascii="GHEA Grapalat" w:hAnsi="GHEA Grapalat"/>
          <w:sz w:val="20"/>
          <w:szCs w:val="20"/>
          <w:lang w:val="hy-AM" w:eastAsia="ru-RU"/>
        </w:rPr>
        <w:lastRenderedPageBreak/>
        <w:t>պ</w:t>
      </w:r>
      <w:r w:rsidRPr="00A71D81">
        <w:rPr>
          <w:rFonts w:ascii="GHEA Grapalat" w:hAnsi="GHEA Grapalat"/>
          <w:sz w:val="20"/>
          <w:szCs w:val="20"/>
          <w:lang w:val="hy-AM" w:eastAsia="ru-RU"/>
        </w:rPr>
        <w:t>այմանագիրը միակողմանի լուծելու վերաբերյալ, համարվում է պատշաճ ծանուցված` ծանուցումը, սույն կետով սահմանված հրապարակվելուն հաջորդող օրվանից:</w:t>
      </w:r>
      <w:bookmarkStart w:id="25" w:name="_Hlk23253914"/>
      <w:r w:rsidR="00323B33" w:rsidRPr="00A71D81">
        <w:rPr>
          <w:rFonts w:ascii="GHEA Grapalat" w:hAnsi="GHEA Grapalat"/>
          <w:sz w:val="20"/>
          <w:szCs w:val="20"/>
          <w:lang w:val="hy-AM" w:eastAsia="ru-RU"/>
        </w:rPr>
        <w:t xml:space="preserve">Պայմանագիրն ամբողջությամբ կամ մասնակի միակողմանի լուծելու մասին ծանուցումը տեղեկագրում հրապարակվելու օրը </w:t>
      </w:r>
      <w:r w:rsidR="00D10B0C" w:rsidRPr="00A71D81">
        <w:rPr>
          <w:rFonts w:ascii="GHEA Grapalat" w:hAnsi="GHEA Grapalat"/>
          <w:sz w:val="20"/>
          <w:szCs w:val="20"/>
          <w:lang w:val="hy-AM" w:eastAsia="ru-RU"/>
        </w:rPr>
        <w:t xml:space="preserve">Գնորդը այն </w:t>
      </w:r>
      <w:r w:rsidR="00323B33" w:rsidRPr="00A71D81">
        <w:rPr>
          <w:rFonts w:ascii="GHEA Grapalat" w:hAnsi="GHEA Grapalat"/>
          <w:sz w:val="20"/>
          <w:szCs w:val="20"/>
          <w:lang w:val="hy-AM" w:eastAsia="ru-RU"/>
        </w:rPr>
        <w:t xml:space="preserve">ուղարկվում է նաև </w:t>
      </w:r>
      <w:r w:rsidR="00D10B0C" w:rsidRPr="00A71D81">
        <w:rPr>
          <w:rFonts w:ascii="GHEA Grapalat" w:hAnsi="GHEA Grapalat"/>
          <w:sz w:val="20"/>
          <w:szCs w:val="20"/>
          <w:lang w:val="hy-AM" w:eastAsia="ru-RU"/>
        </w:rPr>
        <w:t xml:space="preserve">Վաճառողի </w:t>
      </w:r>
      <w:r w:rsidR="00323B33" w:rsidRPr="00A71D81">
        <w:rPr>
          <w:rFonts w:ascii="GHEA Grapalat" w:hAnsi="GHEA Grapalat"/>
          <w:sz w:val="20"/>
          <w:szCs w:val="20"/>
          <w:lang w:val="hy-AM" w:eastAsia="ru-RU"/>
        </w:rPr>
        <w:t>էլեկտրոնային փոստին:</w:t>
      </w:r>
      <w:bookmarkEnd w:id="25"/>
    </w:p>
    <w:p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8.12</w:t>
      </w:r>
      <w:r w:rsidRPr="00A71D81">
        <w:rPr>
          <w:rFonts w:ascii="GHEA Grapalat" w:hAnsi="GHEA Grapalat"/>
          <w:sz w:val="20"/>
          <w:szCs w:val="20"/>
          <w:lang w:val="hy-AM" w:eastAsia="ru-RU"/>
        </w:rPr>
        <w:tab/>
        <w:t>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 xml:space="preserve">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և N </w:t>
      </w:r>
      <w:r w:rsidR="00B64BF8" w:rsidRPr="00A71D81">
        <w:rPr>
          <w:rFonts w:ascii="GHEA Grapalat" w:hAnsi="GHEA Grapalat"/>
          <w:sz w:val="20"/>
          <w:szCs w:val="20"/>
          <w:lang w:val="hy-AM" w:eastAsia="ru-RU"/>
        </w:rPr>
        <w:t>3.1</w:t>
      </w:r>
      <w:r w:rsidRPr="00A71D81">
        <w:rPr>
          <w:rFonts w:ascii="GHEA Grapalat" w:hAnsi="GHEA Grapalat"/>
          <w:sz w:val="20"/>
          <w:szCs w:val="20"/>
          <w:lang w:val="hy-AM" w:eastAsia="ru-RU"/>
        </w:rPr>
        <w:t xml:space="preserve"> հավելվածները, համարվում են </w:t>
      </w:r>
      <w:r w:rsidR="00B64BF8" w:rsidRPr="00A71D81">
        <w:rPr>
          <w:rFonts w:ascii="GHEA Grapalat" w:hAnsi="GHEA Grapalat"/>
          <w:sz w:val="20"/>
          <w:szCs w:val="20"/>
          <w:lang w:val="hy-AM" w:eastAsia="ru-RU"/>
        </w:rPr>
        <w:t>պ</w:t>
      </w:r>
      <w:r w:rsidRPr="00A71D81">
        <w:rPr>
          <w:rFonts w:ascii="GHEA Grapalat" w:hAnsi="GHEA Grapalat"/>
          <w:sz w:val="20"/>
          <w:szCs w:val="20"/>
          <w:lang w:val="hy-AM" w:eastAsia="ru-RU"/>
        </w:rPr>
        <w:t>այմանագրի անբաժանելի մասը։</w:t>
      </w:r>
    </w:p>
    <w:p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 xml:space="preserve">   8.14 Պայմանագրի հետ կապված հարաբերությունների նկատմամբ կիրառվում է Հայաստանի Հանրապետության իրավունքը։</w:t>
      </w:r>
    </w:p>
    <w:p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ab/>
        <w:t xml:space="preserve">8.15 </w:t>
      </w:r>
      <w:r w:rsidR="00DC567F" w:rsidRPr="00A71D81">
        <w:rPr>
          <w:rFonts w:ascii="GHEA Grapalat" w:hAnsi="GHEA Grapalat"/>
          <w:sz w:val="20"/>
          <w:szCs w:val="20"/>
          <w:lang w:val="hy-AM" w:eastAsia="ru-RU"/>
        </w:rPr>
        <w:t>Պայմանագրով նախատեսված ապրանքների մատակարարումն իրականացվում է այդ նպատակով ֆինանսական միջոցների առկայության և դրա հիման վրա կողմերի միջև համապատաս</w:t>
      </w:r>
      <w:r w:rsidR="00700C81" w:rsidRPr="00A71D81">
        <w:rPr>
          <w:rFonts w:ascii="GHEA Grapalat" w:hAnsi="GHEA Grapalat"/>
          <w:sz w:val="20"/>
          <w:szCs w:val="20"/>
          <w:lang w:val="hy-AM" w:eastAsia="ru-RU"/>
        </w:rPr>
        <w:t>խ</w:t>
      </w:r>
      <w:r w:rsidR="00DC567F" w:rsidRPr="00A71D81">
        <w:rPr>
          <w:rFonts w:ascii="GHEA Grapalat" w:hAnsi="GHEA Grapalat"/>
          <w:sz w:val="20"/>
          <w:szCs w:val="20"/>
          <w:lang w:val="hy-AM" w:eastAsia="ru-RU"/>
        </w:rPr>
        <w:t xml:space="preserve">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w:t>
      </w:r>
      <w:r w:rsidR="00E84367">
        <w:rPr>
          <w:rFonts w:ascii="GHEA Grapalat" w:hAnsi="GHEA Grapalat"/>
          <w:sz w:val="20"/>
          <w:szCs w:val="20"/>
          <w:lang w:val="hy-AM" w:eastAsia="ru-RU"/>
        </w:rPr>
        <w:t xml:space="preserve">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w:t>
      </w:r>
      <w:r w:rsidRPr="00A71D81">
        <w:rPr>
          <w:rFonts w:ascii="GHEA Grapalat" w:hAnsi="GHEA Grapalat"/>
          <w:sz w:val="20"/>
          <w:szCs w:val="20"/>
          <w:lang w:val="hy-AM" w:eastAsia="ru-RU"/>
        </w:rPr>
        <w:t xml:space="preserve">Եթե </w:t>
      </w:r>
      <w:r w:rsidR="00DC567F" w:rsidRPr="00A71D81">
        <w:rPr>
          <w:rFonts w:ascii="GHEA Grapalat" w:hAnsi="GHEA Grapalat"/>
          <w:sz w:val="20"/>
          <w:szCs w:val="20"/>
          <w:lang w:val="hy-AM" w:eastAsia="ru-RU"/>
        </w:rPr>
        <w:t>պ</w:t>
      </w:r>
      <w:r w:rsidRPr="00A71D81">
        <w:rPr>
          <w:rFonts w:ascii="GHEA Grapalat" w:hAnsi="GHEA Grapalat"/>
          <w:sz w:val="20"/>
          <w:szCs w:val="20"/>
          <w:lang w:val="hy-AM" w:eastAsia="ru-RU"/>
        </w:rPr>
        <w:t xml:space="preserve">այմանագրի կատարման համար հատկացված ֆինանսական միջոցների չափը գերազանցում է գնումների բազային միավորի </w:t>
      </w:r>
      <w:r w:rsidR="00FD5AE8" w:rsidRPr="00A71D81">
        <w:rPr>
          <w:rFonts w:ascii="GHEA Grapalat" w:hAnsi="GHEA Grapalat"/>
          <w:sz w:val="20"/>
          <w:szCs w:val="20"/>
          <w:lang w:val="hy-AM" w:eastAsia="ru-RU"/>
        </w:rPr>
        <w:t>քսանհինգա</w:t>
      </w:r>
      <w:r w:rsidR="009A1B95" w:rsidRPr="00A71D81">
        <w:rPr>
          <w:rFonts w:ascii="GHEA Grapalat" w:hAnsi="GHEA Grapalat"/>
          <w:sz w:val="20"/>
          <w:szCs w:val="20"/>
          <w:lang w:val="hy-AM" w:eastAsia="ru-RU"/>
        </w:rPr>
        <w:t>պատիկը</w:t>
      </w:r>
      <w:r w:rsidRPr="00A71D81">
        <w:rPr>
          <w:rFonts w:ascii="GHEA Grapalat" w:hAnsi="GHEA Grapalat"/>
          <w:sz w:val="20"/>
          <w:szCs w:val="20"/>
          <w:lang w:val="hy-AM" w:eastAsia="ru-RU"/>
        </w:rPr>
        <w:t xml:space="preserve">, ապա Գնորդի կողմից համաձայնագիր կկնքվի, եթե Վաճառողի կողմից տուժանքի ձևով ներկայացված </w:t>
      </w:r>
      <w:r w:rsidR="009A1B95" w:rsidRPr="00A71D81">
        <w:rPr>
          <w:rFonts w:ascii="GHEA Grapalat" w:hAnsi="GHEA Grapalat"/>
          <w:sz w:val="20"/>
          <w:szCs w:val="20"/>
          <w:lang w:val="hy-AM" w:eastAsia="ru-RU"/>
        </w:rPr>
        <w:t xml:space="preserve">որակավորման և </w:t>
      </w:r>
      <w:r w:rsidR="00DC567F" w:rsidRPr="00A71D81">
        <w:rPr>
          <w:rFonts w:ascii="GHEA Grapalat" w:hAnsi="GHEA Grapalat"/>
          <w:sz w:val="20"/>
          <w:szCs w:val="20"/>
          <w:lang w:val="hy-AM" w:eastAsia="ru-RU"/>
        </w:rPr>
        <w:t xml:space="preserve">պայմանագրի </w:t>
      </w:r>
      <w:r w:rsidRPr="00A71D81">
        <w:rPr>
          <w:rFonts w:ascii="GHEA Grapalat" w:hAnsi="GHEA Grapalat"/>
          <w:sz w:val="20"/>
          <w:szCs w:val="20"/>
          <w:lang w:val="hy-AM" w:eastAsia="ru-RU"/>
        </w:rPr>
        <w:t>ապահովում</w:t>
      </w:r>
      <w:r w:rsidR="009A1B95" w:rsidRPr="00A71D81">
        <w:rPr>
          <w:rFonts w:ascii="GHEA Grapalat" w:hAnsi="GHEA Grapalat"/>
          <w:sz w:val="20"/>
          <w:szCs w:val="20"/>
          <w:lang w:val="hy-AM" w:eastAsia="ru-RU"/>
        </w:rPr>
        <w:t>ներ</w:t>
      </w:r>
      <w:r w:rsidRPr="00A71D81">
        <w:rPr>
          <w:rFonts w:ascii="GHEA Grapalat" w:hAnsi="GHEA Grapalat"/>
          <w:sz w:val="20"/>
          <w:szCs w:val="20"/>
          <w:lang w:val="hy-AM" w:eastAsia="ru-RU"/>
        </w:rPr>
        <w:t xml:space="preserve">ըփոխարինվում </w:t>
      </w:r>
      <w:r w:rsidR="00CC049D">
        <w:rPr>
          <w:rFonts w:ascii="GHEA Grapalat" w:hAnsi="GHEA Grapalat"/>
          <w:sz w:val="20"/>
          <w:szCs w:val="20"/>
          <w:lang w:val="hy-AM" w:eastAsia="ru-RU"/>
        </w:rPr>
        <w:t>են</w:t>
      </w:r>
      <w:r w:rsidRPr="00A71D81">
        <w:rPr>
          <w:rFonts w:ascii="GHEA Grapalat" w:hAnsi="GHEA Grapalat"/>
          <w:sz w:val="20"/>
          <w:szCs w:val="20"/>
          <w:lang w:val="hy-AM" w:eastAsia="ru-RU"/>
        </w:rPr>
        <w:t xml:space="preserve">  երաշխիքով կամ կանխիկ փողով</w:t>
      </w:r>
      <w:r w:rsidR="00920009" w:rsidRPr="00A71D81">
        <w:rPr>
          <w:rFonts w:ascii="GHEA Grapalat" w:hAnsi="GHEA Grapalat"/>
          <w:sz w:val="20"/>
          <w:szCs w:val="20"/>
          <w:lang w:val="hy-AM" w:eastAsia="ru-RU"/>
        </w:rPr>
        <w:t xml:space="preserve">` </w:t>
      </w:r>
      <w:r w:rsidRPr="00A71D81">
        <w:rPr>
          <w:rFonts w:ascii="GHEA Grapalat" w:hAnsi="GHEA Grapalat"/>
          <w:sz w:val="20"/>
          <w:szCs w:val="20"/>
          <w:lang w:val="hy-AM" w:eastAsia="ru-RU"/>
        </w:rPr>
        <w:t xml:space="preserve">հաշվի առնելով </w:t>
      </w:r>
      <w:r w:rsidR="00920009" w:rsidRPr="00A71D81">
        <w:rPr>
          <w:rFonts w:ascii="GHEA Grapalat" w:hAnsi="GHEA Grapalat"/>
          <w:sz w:val="20"/>
          <w:szCs w:val="20"/>
          <w:lang w:val="hy-AM" w:eastAsia="ru-RU"/>
        </w:rPr>
        <w:t xml:space="preserve">ՀՀ կառավարության 2017 թվականի մայիսի 4-ի N 526-Ն որոշման N 1 հավելվածի </w:t>
      </w:r>
      <w:r w:rsidRPr="00A71D81">
        <w:rPr>
          <w:rFonts w:ascii="GHEA Grapalat" w:hAnsi="GHEA Grapalat"/>
          <w:sz w:val="20"/>
          <w:szCs w:val="20"/>
          <w:lang w:val="hy-AM" w:eastAsia="ru-RU"/>
        </w:rPr>
        <w:t xml:space="preserve">32-րդ կետի </w:t>
      </w:r>
      <w:r w:rsidR="001A5E16">
        <w:rPr>
          <w:rFonts w:ascii="GHEA Grapalat" w:hAnsi="GHEA Grapalat"/>
          <w:sz w:val="20"/>
          <w:szCs w:val="20"/>
          <w:lang w:val="hy-AM" w:eastAsia="ru-RU"/>
        </w:rPr>
        <w:t xml:space="preserve">1-ին ենթակետի </w:t>
      </w:r>
      <w:r w:rsidR="001A5E16" w:rsidRPr="00FB1EC7">
        <w:rPr>
          <w:rFonts w:ascii="GHEA Grapalat" w:hAnsi="GHEA Grapalat"/>
          <w:sz w:val="20"/>
          <w:szCs w:val="20"/>
          <w:lang w:val="hy-AM" w:eastAsia="ru-RU"/>
        </w:rPr>
        <w:t>«</w:t>
      </w:r>
      <w:r w:rsidR="001A5E16">
        <w:rPr>
          <w:rFonts w:ascii="GHEA Grapalat" w:hAnsi="GHEA Grapalat"/>
          <w:sz w:val="20"/>
          <w:szCs w:val="20"/>
          <w:lang w:val="hy-AM" w:eastAsia="ru-RU"/>
        </w:rPr>
        <w:t>գ</w:t>
      </w:r>
      <w:r w:rsidR="001A5E16" w:rsidRPr="00FB1EC7">
        <w:rPr>
          <w:rFonts w:ascii="GHEA Grapalat" w:hAnsi="GHEA Grapalat"/>
          <w:sz w:val="20"/>
          <w:szCs w:val="20"/>
          <w:lang w:val="hy-AM" w:eastAsia="ru-RU"/>
        </w:rPr>
        <w:t>»</w:t>
      </w:r>
      <w:r w:rsidR="001A5E16">
        <w:rPr>
          <w:rFonts w:ascii="GHEA Grapalat" w:hAnsi="GHEA Grapalat"/>
          <w:sz w:val="20"/>
          <w:szCs w:val="20"/>
          <w:lang w:val="hy-AM" w:eastAsia="ru-RU"/>
        </w:rPr>
        <w:t xml:space="preserve"> և</w:t>
      </w:r>
      <w:r w:rsidR="009A1B95" w:rsidRPr="00A71D81">
        <w:rPr>
          <w:rFonts w:ascii="GHEA Grapalat" w:hAnsi="GHEA Grapalat"/>
          <w:sz w:val="20"/>
          <w:szCs w:val="20"/>
          <w:lang w:val="hy-AM" w:eastAsia="ru-RU"/>
        </w:rPr>
        <w:t>17</w:t>
      </w:r>
      <w:r w:rsidRPr="00A71D81">
        <w:rPr>
          <w:rFonts w:ascii="GHEA Grapalat" w:hAnsi="GHEA Grapalat"/>
          <w:sz w:val="20"/>
          <w:szCs w:val="20"/>
          <w:lang w:val="hy-AM" w:eastAsia="ru-RU"/>
        </w:rPr>
        <w:t>-րդ ենթակետի «բ» պարբերությ</w:t>
      </w:r>
      <w:r w:rsidR="001A5E16">
        <w:rPr>
          <w:rFonts w:ascii="GHEA Grapalat" w:hAnsi="GHEA Grapalat"/>
          <w:sz w:val="20"/>
          <w:szCs w:val="20"/>
          <w:lang w:val="hy-AM" w:eastAsia="ru-RU"/>
        </w:rPr>
        <w:t>ունների</w:t>
      </w:r>
      <w:r w:rsidRPr="00A71D81">
        <w:rPr>
          <w:rFonts w:ascii="GHEA Grapalat" w:hAnsi="GHEA Grapalat"/>
          <w:sz w:val="20"/>
          <w:szCs w:val="20"/>
          <w:lang w:val="hy-AM" w:eastAsia="ru-RU"/>
        </w:rPr>
        <w:t xml:space="preserve"> պահանջները: Ընդ որում, Վաճառողը համաձայնագիրը կնքում, իսկ</w:t>
      </w:r>
      <w:r w:rsidR="00920009" w:rsidRPr="00A71D81">
        <w:rPr>
          <w:rFonts w:ascii="GHEA Grapalat" w:hAnsi="GHEA Grapalat"/>
          <w:sz w:val="20"/>
          <w:szCs w:val="20"/>
          <w:lang w:val="hy-AM" w:eastAsia="ru-RU"/>
        </w:rPr>
        <w:t xml:space="preserve">տուժանքի ձևով ներկայացված </w:t>
      </w:r>
      <w:r w:rsidR="00B84F37" w:rsidRPr="00A71D81">
        <w:rPr>
          <w:rFonts w:ascii="GHEA Grapalat" w:hAnsi="GHEA Grapalat"/>
          <w:sz w:val="20"/>
          <w:szCs w:val="20"/>
          <w:lang w:val="hy-AM" w:eastAsia="ru-RU"/>
        </w:rPr>
        <w:t xml:space="preserve">որակավորման և </w:t>
      </w:r>
      <w:r w:rsidR="00920009" w:rsidRPr="00A71D81">
        <w:rPr>
          <w:rFonts w:ascii="GHEA Grapalat" w:hAnsi="GHEA Grapalat"/>
          <w:sz w:val="20"/>
          <w:szCs w:val="20"/>
          <w:lang w:val="hy-AM" w:eastAsia="ru-RU"/>
        </w:rPr>
        <w:t xml:space="preserve">պայմանագրի </w:t>
      </w:r>
      <w:r w:rsidRPr="00A71D81">
        <w:rPr>
          <w:rFonts w:ascii="GHEA Grapalat" w:hAnsi="GHEA Grapalat"/>
          <w:sz w:val="20"/>
          <w:szCs w:val="20"/>
          <w:lang w:val="hy-AM" w:eastAsia="ru-RU"/>
        </w:rPr>
        <w:t>ապահով</w:t>
      </w:r>
      <w:r w:rsidR="00B84F37" w:rsidRPr="00A71D81">
        <w:rPr>
          <w:rFonts w:ascii="GHEA Grapalat" w:hAnsi="GHEA Grapalat"/>
          <w:sz w:val="20"/>
          <w:szCs w:val="20"/>
          <w:lang w:val="hy-AM" w:eastAsia="ru-RU"/>
        </w:rPr>
        <w:t>ումների</w:t>
      </w:r>
      <w:r w:rsidRPr="00A71D81">
        <w:rPr>
          <w:rFonts w:ascii="GHEA Grapalat" w:hAnsi="GHEA Grapalat"/>
          <w:sz w:val="20"/>
          <w:szCs w:val="20"/>
          <w:lang w:val="hy-AM" w:eastAsia="ru-RU"/>
        </w:rPr>
        <w:t xml:space="preserve"> փոխարինման դեպքում նաև նոր ապահով</w:t>
      </w:r>
      <w:r w:rsidR="00B84F37" w:rsidRPr="00A71D81">
        <w:rPr>
          <w:rFonts w:ascii="GHEA Grapalat" w:hAnsi="GHEA Grapalat"/>
          <w:sz w:val="20"/>
          <w:szCs w:val="20"/>
          <w:lang w:val="hy-AM" w:eastAsia="ru-RU"/>
        </w:rPr>
        <w:t>ներ</w:t>
      </w:r>
      <w:r w:rsidR="00FE2467" w:rsidRPr="00A71D81">
        <w:rPr>
          <w:rFonts w:ascii="GHEA Grapalat" w:hAnsi="GHEA Grapalat"/>
          <w:sz w:val="20"/>
          <w:szCs w:val="20"/>
          <w:lang w:val="hy-AM" w:eastAsia="ru-RU"/>
        </w:rPr>
        <w:t>ը</w:t>
      </w:r>
      <w:r w:rsidRPr="00A71D81">
        <w:rPr>
          <w:rFonts w:ascii="GHEA Grapalat" w:hAnsi="GHEA Grapalat"/>
          <w:sz w:val="20"/>
          <w:szCs w:val="20"/>
          <w:lang w:val="hy-AM" w:eastAsia="ru-RU"/>
        </w:rPr>
        <w:t xml:space="preserve"> Գնորդին ներկայացնում է համաձայնագիր կնքելու ծանուցումը ստանալու օրվանից տասնհինգ աշխատանքային օրվա ընթացքում։ Հակառակ դեպքում </w:t>
      </w:r>
      <w:r w:rsidR="005A1236" w:rsidRPr="00A71D81">
        <w:rPr>
          <w:rFonts w:ascii="GHEA Grapalat" w:hAnsi="GHEA Grapalat"/>
          <w:sz w:val="20"/>
          <w:szCs w:val="20"/>
          <w:lang w:val="hy-AM" w:eastAsia="ru-RU"/>
        </w:rPr>
        <w:t>պ</w:t>
      </w:r>
      <w:r w:rsidRPr="00A71D81">
        <w:rPr>
          <w:rFonts w:ascii="GHEA Grapalat" w:hAnsi="GHEA Grapalat"/>
          <w:sz w:val="20"/>
          <w:szCs w:val="20"/>
          <w:lang w:val="hy-AM" w:eastAsia="ru-RU"/>
        </w:rPr>
        <w:t>այմանագիրը Գնորդի կողմից միակողմանիորեն լուծվում է:</w:t>
      </w:r>
      <w:r w:rsidR="00383BC3" w:rsidRPr="00A71D81">
        <w:rPr>
          <w:rFonts w:ascii="GHEA Grapalat" w:hAnsi="GHEA Grapalat"/>
          <w:sz w:val="20"/>
          <w:szCs w:val="20"/>
          <w:vertAlign w:val="superscript"/>
          <w:lang w:val="hy-AM" w:eastAsia="ru-RU"/>
        </w:rPr>
        <w:t>24</w:t>
      </w:r>
      <w:r w:rsidR="004D28BA" w:rsidRPr="00A71D81">
        <w:rPr>
          <w:rStyle w:val="af6"/>
          <w:rFonts w:ascii="GHEA Grapalat" w:hAnsi="GHEA Grapalat"/>
          <w:color w:val="FFFFFF"/>
          <w:sz w:val="20"/>
          <w:szCs w:val="20"/>
          <w:lang w:val="hy-AM" w:eastAsia="ru-RU"/>
        </w:rPr>
        <w:footnoteReference w:id="18"/>
      </w:r>
    </w:p>
    <w:p w:rsidR="00071D1C" w:rsidRPr="00A71D81" w:rsidRDefault="00071D1C" w:rsidP="00EF3662">
      <w:pPr>
        <w:tabs>
          <w:tab w:val="left" w:pos="1276"/>
        </w:tabs>
        <w:ind w:firstLine="720"/>
        <w:jc w:val="both"/>
        <w:rPr>
          <w:rFonts w:ascii="GHEA Grapalat" w:hAnsi="GHEA Grapalat" w:cs="Sylfaen"/>
          <w:sz w:val="20"/>
          <w:u w:val="single"/>
          <w:lang w:val="hy-AM"/>
        </w:rPr>
      </w:pPr>
    </w:p>
    <w:p w:rsidR="00071D1C" w:rsidRPr="00A71D81" w:rsidRDefault="003E63F7" w:rsidP="00EF3662">
      <w:pPr>
        <w:ind w:firstLine="709"/>
        <w:jc w:val="both"/>
        <w:rPr>
          <w:rFonts w:ascii="GHEA Grapalat" w:hAnsi="GHEA Grapalat"/>
          <w:b/>
          <w:sz w:val="20"/>
          <w:lang w:val="hy-AM"/>
        </w:rPr>
      </w:pPr>
      <w:r w:rsidRPr="00A71D81">
        <w:rPr>
          <w:rFonts w:ascii="GHEA Grapalat" w:hAnsi="GHEA Grapalat"/>
          <w:b/>
          <w:sz w:val="20"/>
          <w:lang w:val="hy-AM"/>
        </w:rPr>
        <w:t>9</w:t>
      </w:r>
      <w:r w:rsidR="00071D1C" w:rsidRPr="00A71D81">
        <w:rPr>
          <w:rFonts w:ascii="GHEA Grapalat" w:hAnsi="GHEA Grapalat"/>
          <w:b/>
          <w:sz w:val="20"/>
          <w:lang w:val="hy-AM"/>
        </w:rPr>
        <w:t>. Կողմերի հասցեները, բանկային վավերապայմանները և ստորագրությունները</w:t>
      </w:r>
    </w:p>
    <w:p w:rsidR="00071D1C" w:rsidRPr="00A71D81" w:rsidRDefault="00071D1C" w:rsidP="00EF3662">
      <w:pPr>
        <w:ind w:firstLine="709"/>
        <w:jc w:val="both"/>
        <w:rPr>
          <w:rFonts w:ascii="GHEA Grapalat" w:hAnsi="GHEA Grapalat"/>
          <w:sz w:val="20"/>
          <w:lang w:val="hy-AM"/>
        </w:rPr>
      </w:pPr>
    </w:p>
    <w:p w:rsidR="00071D1C" w:rsidRPr="00A71D81" w:rsidRDefault="00071D1C" w:rsidP="00EF3662">
      <w:pPr>
        <w:ind w:firstLine="709"/>
        <w:jc w:val="both"/>
        <w:rPr>
          <w:rFonts w:ascii="GHEA Grapalat" w:hAnsi="GHEA Grapalat"/>
          <w:sz w:val="20"/>
          <w:lang w:val="hy-AM"/>
        </w:rPr>
      </w:pPr>
    </w:p>
    <w:p w:rsidR="00071D1C" w:rsidRPr="00A71D81" w:rsidRDefault="00071D1C" w:rsidP="00EF3662">
      <w:pPr>
        <w:ind w:firstLine="709"/>
        <w:jc w:val="both"/>
        <w:rPr>
          <w:rFonts w:ascii="GHEA Grapalat" w:hAnsi="GHEA Grapalat"/>
          <w:sz w:val="20"/>
          <w:lang w:val="hy-AM"/>
        </w:rPr>
      </w:pPr>
    </w:p>
    <w:tbl>
      <w:tblPr>
        <w:tblW w:w="9639" w:type="dxa"/>
        <w:tblInd w:w="409" w:type="dxa"/>
        <w:tblLayout w:type="fixed"/>
        <w:tblLook w:val="0000"/>
      </w:tblPr>
      <w:tblGrid>
        <w:gridCol w:w="4536"/>
        <w:gridCol w:w="760"/>
        <w:gridCol w:w="4343"/>
      </w:tblGrid>
      <w:tr w:rsidR="00071D1C" w:rsidRPr="00A71D81" w:rsidTr="0016519F">
        <w:tc>
          <w:tcPr>
            <w:tcW w:w="4536" w:type="dxa"/>
          </w:tcPr>
          <w:p w:rsidR="00071D1C" w:rsidRPr="00A71D81" w:rsidRDefault="00071D1C" w:rsidP="00EF3662">
            <w:pPr>
              <w:jc w:val="center"/>
              <w:rPr>
                <w:rFonts w:ascii="GHEA Grapalat" w:hAnsi="GHEA Grapalat" w:cs="Sylfaen"/>
                <w:b/>
                <w:bCs/>
                <w:lang w:val="nb-NO"/>
              </w:rPr>
            </w:pPr>
            <w:r w:rsidRPr="00A71D81">
              <w:rPr>
                <w:rFonts w:ascii="GHEA Grapalat" w:hAnsi="GHEA Grapalat" w:cs="Sylfaen"/>
                <w:b/>
                <w:bCs/>
                <w:lang w:val="nb-NO"/>
              </w:rPr>
              <w:t>ԳՆՈՐԴ</w:t>
            </w:r>
          </w:p>
          <w:p w:rsidR="00071D1C" w:rsidRPr="00A71D81" w:rsidRDefault="00071D1C" w:rsidP="00EF3662">
            <w:pPr>
              <w:jc w:val="center"/>
              <w:rPr>
                <w:rFonts w:ascii="GHEA Grapalat" w:hAnsi="GHEA Grapalat"/>
                <w:sz w:val="22"/>
                <w:szCs w:val="22"/>
                <w:u w:val="single"/>
              </w:rPr>
            </w:pPr>
          </w:p>
          <w:p w:rsidR="00071D1C" w:rsidRPr="00A71D81" w:rsidRDefault="00071D1C" w:rsidP="00EF3662">
            <w:pPr>
              <w:rPr>
                <w:rFonts w:ascii="GHEA Grapalat" w:hAnsi="GHEA Grapalat"/>
                <w:lang w:val="hy-AM"/>
              </w:rPr>
            </w:pPr>
          </w:p>
          <w:p w:rsidR="00071D1C" w:rsidRPr="00A71D81" w:rsidRDefault="00071D1C" w:rsidP="00EF3662">
            <w:pPr>
              <w:jc w:val="center"/>
              <w:rPr>
                <w:rFonts w:ascii="GHEA Grapalat" w:hAnsi="GHEA Grapalat"/>
                <w:lang w:val="hy-AM"/>
              </w:rPr>
            </w:pPr>
            <w:r w:rsidRPr="00A71D81">
              <w:rPr>
                <w:rFonts w:ascii="GHEA Grapalat" w:hAnsi="GHEA Grapalat"/>
                <w:lang w:val="hy-AM"/>
              </w:rPr>
              <w:t>---------------------------------</w:t>
            </w:r>
          </w:p>
          <w:p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hy-AM"/>
              </w:rPr>
              <w:t>ստորագրություն</w:t>
            </w:r>
            <w:r w:rsidRPr="00A71D81">
              <w:rPr>
                <w:rFonts w:ascii="GHEA Grapalat" w:hAnsi="GHEA Grapalat"/>
                <w:sz w:val="18"/>
                <w:szCs w:val="18"/>
              </w:rPr>
              <w:t>/</w:t>
            </w:r>
          </w:p>
          <w:p w:rsidR="00071D1C" w:rsidRPr="00A71D81" w:rsidRDefault="00071D1C" w:rsidP="00EF3662">
            <w:pPr>
              <w:jc w:val="center"/>
              <w:rPr>
                <w:rFonts w:ascii="GHEA Grapalat" w:hAnsi="GHEA Grapalat"/>
                <w:sz w:val="18"/>
                <w:szCs w:val="18"/>
                <w:lang w:val="hy-AM"/>
              </w:rPr>
            </w:pPr>
            <w:r w:rsidRPr="00A71D81">
              <w:rPr>
                <w:rFonts w:ascii="GHEA Grapalat" w:hAnsi="GHEA Grapalat" w:cs="Sylfaen"/>
                <w:sz w:val="18"/>
                <w:szCs w:val="18"/>
                <w:lang w:val="hy-AM"/>
              </w:rPr>
              <w:t>Կ</w:t>
            </w:r>
            <w:r w:rsidRPr="00A71D81">
              <w:rPr>
                <w:rFonts w:ascii="GHEA Grapalat" w:hAnsi="GHEA Grapalat"/>
                <w:sz w:val="18"/>
                <w:szCs w:val="18"/>
                <w:lang w:val="hy-AM"/>
              </w:rPr>
              <w:t>.</w:t>
            </w:r>
            <w:r w:rsidRPr="00A71D81">
              <w:rPr>
                <w:rFonts w:ascii="GHEA Grapalat" w:hAnsi="GHEA Grapalat" w:cs="Sylfaen"/>
                <w:sz w:val="18"/>
                <w:szCs w:val="18"/>
                <w:lang w:val="hy-AM"/>
              </w:rPr>
              <w:t>Տ</w:t>
            </w:r>
          </w:p>
        </w:tc>
        <w:tc>
          <w:tcPr>
            <w:tcW w:w="760" w:type="dxa"/>
          </w:tcPr>
          <w:p w:rsidR="00071D1C" w:rsidRPr="00A71D81" w:rsidRDefault="00071D1C" w:rsidP="00EF3662">
            <w:pPr>
              <w:jc w:val="center"/>
              <w:rPr>
                <w:rFonts w:ascii="GHEA Grapalat" w:hAnsi="GHEA Grapalat"/>
                <w:lang w:val="hy-AM"/>
              </w:rPr>
            </w:pPr>
          </w:p>
        </w:tc>
        <w:tc>
          <w:tcPr>
            <w:tcW w:w="4343" w:type="dxa"/>
          </w:tcPr>
          <w:p w:rsidR="00071D1C" w:rsidRPr="00A71D81" w:rsidRDefault="00071D1C" w:rsidP="00EF3662">
            <w:pPr>
              <w:jc w:val="center"/>
              <w:rPr>
                <w:rFonts w:ascii="GHEA Grapalat" w:hAnsi="GHEA Grapalat" w:cs="Sylfaen"/>
                <w:b/>
                <w:bCs/>
                <w:lang w:val="hy-AM"/>
              </w:rPr>
            </w:pPr>
            <w:r w:rsidRPr="00A71D81">
              <w:rPr>
                <w:rFonts w:ascii="GHEA Grapalat" w:hAnsi="GHEA Grapalat" w:cs="Sylfaen"/>
                <w:b/>
                <w:bCs/>
                <w:lang w:val="hy-AM"/>
              </w:rPr>
              <w:t>ՎԱՃԱՌՈՂ</w:t>
            </w:r>
          </w:p>
          <w:p w:rsidR="00071D1C" w:rsidRPr="00A71D81" w:rsidRDefault="00071D1C" w:rsidP="00EF3662">
            <w:pPr>
              <w:jc w:val="center"/>
              <w:rPr>
                <w:rFonts w:ascii="GHEA Grapalat" w:hAnsi="GHEA Grapalat"/>
                <w:lang w:val="hy-AM"/>
              </w:rPr>
            </w:pPr>
          </w:p>
          <w:p w:rsidR="00071D1C" w:rsidRPr="00A71D81" w:rsidRDefault="00071D1C" w:rsidP="00EF3662">
            <w:pPr>
              <w:jc w:val="center"/>
              <w:rPr>
                <w:rFonts w:ascii="GHEA Grapalat" w:hAnsi="GHEA Grapalat"/>
                <w:lang w:val="hy-AM"/>
              </w:rPr>
            </w:pPr>
          </w:p>
          <w:p w:rsidR="00071D1C" w:rsidRPr="00A71D81" w:rsidRDefault="00071D1C" w:rsidP="00EF3662">
            <w:pPr>
              <w:jc w:val="center"/>
              <w:rPr>
                <w:rFonts w:ascii="GHEA Grapalat" w:hAnsi="GHEA Grapalat"/>
                <w:lang w:val="hy-AM"/>
              </w:rPr>
            </w:pPr>
            <w:r w:rsidRPr="00A71D81">
              <w:rPr>
                <w:rFonts w:ascii="GHEA Grapalat" w:hAnsi="GHEA Grapalat"/>
                <w:lang w:val="hy-AM"/>
              </w:rPr>
              <w:t>---------------------------------</w:t>
            </w:r>
          </w:p>
          <w:p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hy-AM"/>
              </w:rPr>
              <w:t>ստորագրություն</w:t>
            </w:r>
            <w:r w:rsidRPr="00A71D81">
              <w:rPr>
                <w:rFonts w:ascii="GHEA Grapalat" w:hAnsi="GHEA Grapalat"/>
                <w:sz w:val="18"/>
                <w:szCs w:val="18"/>
              </w:rPr>
              <w:t>/</w:t>
            </w:r>
          </w:p>
          <w:p w:rsidR="00071D1C" w:rsidRPr="00A71D81" w:rsidRDefault="00071D1C" w:rsidP="00EF3662">
            <w:pPr>
              <w:jc w:val="center"/>
              <w:rPr>
                <w:rFonts w:ascii="GHEA Grapalat" w:hAnsi="GHEA Grapalat"/>
                <w:sz w:val="22"/>
                <w:szCs w:val="22"/>
                <w:lang w:val="hy-AM"/>
              </w:rPr>
            </w:pPr>
            <w:r w:rsidRPr="00A71D81">
              <w:rPr>
                <w:rFonts w:ascii="GHEA Grapalat" w:hAnsi="GHEA Grapalat" w:cs="Sylfaen"/>
                <w:sz w:val="18"/>
                <w:szCs w:val="18"/>
                <w:lang w:val="hy-AM"/>
              </w:rPr>
              <w:t>Կ</w:t>
            </w:r>
            <w:r w:rsidRPr="00A71D81">
              <w:rPr>
                <w:rFonts w:ascii="GHEA Grapalat" w:hAnsi="GHEA Grapalat"/>
                <w:sz w:val="18"/>
                <w:szCs w:val="18"/>
                <w:lang w:val="hy-AM"/>
              </w:rPr>
              <w:t>.</w:t>
            </w:r>
            <w:r w:rsidRPr="00A71D81">
              <w:rPr>
                <w:rFonts w:ascii="GHEA Grapalat" w:hAnsi="GHEA Grapalat" w:cs="Sylfaen"/>
                <w:sz w:val="18"/>
                <w:szCs w:val="18"/>
                <w:lang w:val="hy-AM"/>
              </w:rPr>
              <w:t>Տ</w:t>
            </w:r>
          </w:p>
        </w:tc>
      </w:tr>
    </w:tbl>
    <w:p w:rsidR="00071D1C" w:rsidRPr="00A71D81" w:rsidRDefault="00071D1C" w:rsidP="00EF3662">
      <w:pPr>
        <w:rPr>
          <w:rFonts w:ascii="GHEA Grapalat" w:hAnsi="GHEA Grapalat"/>
          <w:sz w:val="20"/>
          <w:lang w:val="hy-AM"/>
        </w:rPr>
      </w:pPr>
    </w:p>
    <w:p w:rsidR="00071D1C" w:rsidRPr="00A71D81" w:rsidRDefault="00071D1C" w:rsidP="00EF3662">
      <w:pPr>
        <w:ind w:firstLine="720"/>
        <w:jc w:val="both"/>
        <w:rPr>
          <w:rFonts w:ascii="GHEA Grapalat" w:hAnsi="GHEA Grapalat"/>
          <w:sz w:val="20"/>
          <w:lang w:val="hy-AM"/>
        </w:rPr>
      </w:pPr>
      <w:r w:rsidRPr="00A71D81">
        <w:rPr>
          <w:rFonts w:ascii="GHEA Grapalat" w:hAnsi="GHEA Grapalat" w:cs="Sylfaen"/>
          <w:i/>
          <w:sz w:val="20"/>
          <w:lang w:val="hy-AM"/>
        </w:rPr>
        <w:t>Անհրաժեշտության դեպքում պայմանագրում կարող են ներառվել ՀՀ օրենսդրությանը չհակասող դրույթներ։</w:t>
      </w:r>
    </w:p>
    <w:p w:rsidR="00071D1C" w:rsidRPr="00A71D81" w:rsidRDefault="00071D1C" w:rsidP="00EF3662">
      <w:pPr>
        <w:tabs>
          <w:tab w:val="left" w:pos="1276"/>
        </w:tabs>
        <w:ind w:firstLine="720"/>
        <w:jc w:val="both"/>
        <w:rPr>
          <w:rFonts w:ascii="GHEA Grapalat" w:hAnsi="GHEA Grapalat" w:cs="Sylfaen"/>
          <w:sz w:val="20"/>
          <w:u w:val="single"/>
          <w:lang w:val="hy-AM"/>
        </w:rPr>
      </w:pPr>
    </w:p>
    <w:p w:rsidR="00071D1C" w:rsidRPr="00A71D81" w:rsidRDefault="00071D1C" w:rsidP="00EF3662">
      <w:pPr>
        <w:rPr>
          <w:rFonts w:ascii="GHEA Grapalat" w:hAnsi="GHEA Grapalat"/>
          <w:sz w:val="20"/>
          <w:lang w:val="hy-AM"/>
        </w:rPr>
      </w:pPr>
    </w:p>
    <w:p w:rsidR="00071D1C" w:rsidRPr="00A71D81" w:rsidRDefault="00071D1C" w:rsidP="00EF3662">
      <w:pPr>
        <w:rPr>
          <w:rFonts w:ascii="GHEA Grapalat" w:hAnsi="GHEA Grapalat"/>
          <w:sz w:val="20"/>
          <w:lang w:val="hy-AM"/>
        </w:rPr>
      </w:pPr>
    </w:p>
    <w:p w:rsidR="00071D1C" w:rsidRPr="00A71D81" w:rsidRDefault="00071D1C" w:rsidP="00EF3662">
      <w:pPr>
        <w:rPr>
          <w:rFonts w:ascii="GHEA Grapalat" w:hAnsi="GHEA Grapalat"/>
          <w:sz w:val="20"/>
          <w:lang w:val="hy-AM"/>
        </w:rPr>
      </w:pPr>
    </w:p>
    <w:p w:rsidR="00071D1C" w:rsidRPr="00A71D81" w:rsidRDefault="00071D1C" w:rsidP="00EF3662">
      <w:pPr>
        <w:rPr>
          <w:rFonts w:ascii="GHEA Grapalat" w:hAnsi="GHEA Grapalat"/>
          <w:sz w:val="20"/>
          <w:lang w:val="hy-AM"/>
        </w:rPr>
      </w:pPr>
    </w:p>
    <w:p w:rsidR="00071D1C" w:rsidRPr="00A71D81" w:rsidRDefault="00071D1C" w:rsidP="00EF3662">
      <w:pPr>
        <w:jc w:val="right"/>
        <w:rPr>
          <w:rFonts w:ascii="GHEA Grapalat" w:hAnsi="GHEA Grapalat"/>
          <w:sz w:val="20"/>
          <w:lang w:val="hy-AM"/>
        </w:rPr>
        <w:sectPr w:rsidR="00071D1C" w:rsidRPr="00A71D81" w:rsidSect="00D46FA8">
          <w:pgSz w:w="11906" w:h="16838" w:code="9"/>
          <w:pgMar w:top="720" w:right="662" w:bottom="426" w:left="1138" w:header="562" w:footer="562" w:gutter="0"/>
          <w:cols w:space="720"/>
        </w:sectPr>
      </w:pPr>
    </w:p>
    <w:p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lastRenderedPageBreak/>
        <w:t>Հավելված N 1</w:t>
      </w:r>
    </w:p>
    <w:p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              20  թ. կնքված </w:t>
      </w:r>
    </w:p>
    <w:p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ծածկագրով պայմանագրի</w:t>
      </w:r>
    </w:p>
    <w:p w:rsidR="00071D1C" w:rsidRPr="00A71D81" w:rsidRDefault="00071D1C" w:rsidP="00EF3662">
      <w:pPr>
        <w:jc w:val="center"/>
        <w:rPr>
          <w:rFonts w:ascii="GHEA Grapalat" w:hAnsi="GHEA Grapalat"/>
          <w:sz w:val="18"/>
          <w:lang w:val="hy-AM"/>
        </w:rPr>
      </w:pPr>
    </w:p>
    <w:p w:rsidR="00071D1C" w:rsidRPr="00A71D81" w:rsidRDefault="00071D1C" w:rsidP="00EF3662">
      <w:pPr>
        <w:jc w:val="center"/>
        <w:rPr>
          <w:rFonts w:ascii="GHEA Grapalat" w:hAnsi="GHEA Grapalat"/>
          <w:sz w:val="20"/>
          <w:lang w:val="hy-AM"/>
        </w:rPr>
      </w:pPr>
    </w:p>
    <w:p w:rsidR="00071D1C" w:rsidRPr="00A71D81" w:rsidRDefault="00071D1C" w:rsidP="00EF3662">
      <w:pPr>
        <w:jc w:val="center"/>
        <w:rPr>
          <w:rFonts w:ascii="GHEA Grapalat" w:hAnsi="GHEA Grapalat"/>
          <w:sz w:val="20"/>
          <w:lang w:val="hy-AM"/>
        </w:rPr>
      </w:pPr>
      <w:r w:rsidRPr="00A71D81">
        <w:rPr>
          <w:rFonts w:ascii="GHEA Grapalat" w:hAnsi="GHEA Grapalat"/>
          <w:sz w:val="20"/>
          <w:lang w:val="hy-AM"/>
        </w:rPr>
        <w:t>ՏԵԽՆԻԿԱԿԱՆ ԲՆՈՒԹԱԳԻՐ - ԳՆՄԱՆ ԺԱՄԱՆԱԿԱՑՈՒՅՑ*</w:t>
      </w:r>
    </w:p>
    <w:p w:rsidR="00071D1C" w:rsidRPr="00A71D81" w:rsidRDefault="00071D1C" w:rsidP="00EF3662">
      <w:pPr>
        <w:jc w:val="center"/>
        <w:rPr>
          <w:rFonts w:ascii="GHEA Grapalat" w:hAnsi="GHEA Grapalat"/>
          <w:sz w:val="20"/>
          <w:lang w:val="hy-AM"/>
        </w:rPr>
      </w:pP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t xml:space="preserve">                                                                ՀՀ դրամ</w:t>
      </w:r>
    </w:p>
    <w:tbl>
      <w:tblPr>
        <w:tblW w:w="0" w:type="auto"/>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373"/>
        <w:gridCol w:w="2833"/>
        <w:gridCol w:w="764"/>
        <w:gridCol w:w="1420"/>
        <w:gridCol w:w="1456"/>
        <w:gridCol w:w="1045"/>
        <w:gridCol w:w="947"/>
        <w:gridCol w:w="1096"/>
        <w:gridCol w:w="1127"/>
        <w:gridCol w:w="576"/>
        <w:gridCol w:w="1006"/>
        <w:gridCol w:w="780"/>
      </w:tblGrid>
      <w:tr w:rsidR="00071D1C" w:rsidRPr="00A71D81" w:rsidTr="00E22E51">
        <w:tc>
          <w:tcPr>
            <w:tcW w:w="14839" w:type="dxa"/>
            <w:gridSpan w:val="12"/>
          </w:tcPr>
          <w:p w:rsidR="00071D1C" w:rsidRPr="00A71D81" w:rsidRDefault="00071D1C" w:rsidP="00EF3662">
            <w:pPr>
              <w:jc w:val="center"/>
              <w:rPr>
                <w:rFonts w:ascii="GHEA Grapalat" w:hAnsi="GHEA Grapalat"/>
                <w:sz w:val="18"/>
              </w:rPr>
            </w:pPr>
            <w:r w:rsidRPr="00A71D81">
              <w:rPr>
                <w:rFonts w:ascii="GHEA Grapalat" w:hAnsi="GHEA Grapalat"/>
                <w:sz w:val="18"/>
              </w:rPr>
              <w:t>Ապրանքի</w:t>
            </w:r>
          </w:p>
        </w:tc>
      </w:tr>
      <w:tr w:rsidR="00071D1C" w:rsidRPr="00A71D81" w:rsidTr="00E22E51">
        <w:trPr>
          <w:trHeight w:val="219"/>
        </w:trPr>
        <w:tc>
          <w:tcPr>
            <w:tcW w:w="1451" w:type="dxa"/>
            <w:vMerge w:val="restart"/>
            <w:vAlign w:val="center"/>
          </w:tcPr>
          <w:p w:rsidR="00071D1C" w:rsidRPr="00A71D81" w:rsidRDefault="00071D1C" w:rsidP="00EF3662">
            <w:pPr>
              <w:jc w:val="center"/>
              <w:rPr>
                <w:rFonts w:ascii="GHEA Grapalat" w:hAnsi="GHEA Grapalat"/>
                <w:sz w:val="18"/>
              </w:rPr>
            </w:pPr>
            <w:r w:rsidRPr="00A71D81">
              <w:rPr>
                <w:rFonts w:ascii="GHEA Grapalat" w:hAnsi="GHEA Grapalat"/>
                <w:sz w:val="18"/>
              </w:rPr>
              <w:t>հրավերովնախատեսվածչափաբաժնիհամարը</w:t>
            </w:r>
          </w:p>
        </w:tc>
        <w:tc>
          <w:tcPr>
            <w:tcW w:w="1879" w:type="dxa"/>
            <w:vMerge w:val="restart"/>
            <w:vAlign w:val="center"/>
          </w:tcPr>
          <w:p w:rsidR="00071D1C" w:rsidRPr="00A71D81" w:rsidRDefault="00071D1C" w:rsidP="00EF3662">
            <w:pPr>
              <w:jc w:val="center"/>
              <w:rPr>
                <w:rFonts w:ascii="GHEA Grapalat" w:hAnsi="GHEA Grapalat"/>
                <w:sz w:val="18"/>
              </w:rPr>
            </w:pPr>
            <w:r w:rsidRPr="00A71D81">
              <w:rPr>
                <w:rFonts w:ascii="GHEA Grapalat" w:hAnsi="GHEA Grapalat"/>
                <w:sz w:val="18"/>
              </w:rPr>
              <w:t>գնումներիպլանովնախատեսվածմիջանցիկծածկագիրը` ըստ ԳՄԱ դասակարգման (CPV)</w:t>
            </w:r>
          </w:p>
        </w:tc>
        <w:tc>
          <w:tcPr>
            <w:tcW w:w="1357" w:type="dxa"/>
            <w:vMerge w:val="restart"/>
            <w:vAlign w:val="center"/>
          </w:tcPr>
          <w:p w:rsidR="00071D1C" w:rsidRPr="00A71D81" w:rsidRDefault="00071D1C" w:rsidP="00EF3662">
            <w:pPr>
              <w:jc w:val="center"/>
              <w:rPr>
                <w:rFonts w:ascii="GHEA Grapalat" w:hAnsi="GHEA Grapalat"/>
                <w:sz w:val="18"/>
              </w:rPr>
            </w:pPr>
            <w:r w:rsidRPr="00A71D81">
              <w:rPr>
                <w:rFonts w:ascii="GHEA Grapalat" w:hAnsi="GHEA Grapalat"/>
                <w:sz w:val="18"/>
              </w:rPr>
              <w:t>անվանումը</w:t>
            </w:r>
          </w:p>
        </w:tc>
        <w:tc>
          <w:tcPr>
            <w:tcW w:w="1272" w:type="dxa"/>
            <w:vMerge w:val="restart"/>
            <w:vAlign w:val="center"/>
          </w:tcPr>
          <w:p w:rsidR="00071D1C" w:rsidRPr="00A71D81" w:rsidRDefault="000F6E48" w:rsidP="009F06BA">
            <w:pPr>
              <w:jc w:val="center"/>
              <w:rPr>
                <w:rFonts w:ascii="GHEA Grapalat" w:hAnsi="GHEA Grapalat"/>
                <w:sz w:val="18"/>
              </w:rPr>
            </w:pPr>
            <w:r w:rsidRPr="00A71D81">
              <w:rPr>
                <w:rFonts w:ascii="GHEA Grapalat" w:hAnsi="GHEA Grapalat"/>
                <w:sz w:val="18"/>
              </w:rPr>
              <w:t xml:space="preserve">ապրանքայիննշանը, </w:t>
            </w:r>
            <w:r w:rsidR="001A5E16">
              <w:rPr>
                <w:rFonts w:ascii="GHEA Grapalat" w:hAnsi="GHEA Grapalat"/>
                <w:sz w:val="18"/>
                <w:lang w:val="hy-AM"/>
              </w:rPr>
              <w:t>ֆիրմային անվանումը, մոդելը</w:t>
            </w:r>
            <w:r w:rsidRPr="00A71D81">
              <w:rPr>
                <w:rFonts w:ascii="GHEA Grapalat" w:hAnsi="GHEA Grapalat"/>
                <w:sz w:val="18"/>
              </w:rPr>
              <w:t xml:space="preserve"> և </w:t>
            </w:r>
            <w:r w:rsidR="009F06BA" w:rsidRPr="00A71D81">
              <w:rPr>
                <w:rFonts w:ascii="GHEA Grapalat" w:hAnsi="GHEA Grapalat"/>
                <w:sz w:val="18"/>
              </w:rPr>
              <w:t>ա</w:t>
            </w:r>
            <w:r w:rsidR="00071D1C" w:rsidRPr="00A71D81">
              <w:rPr>
                <w:rFonts w:ascii="GHEA Grapalat" w:hAnsi="GHEA Grapalat"/>
                <w:sz w:val="18"/>
              </w:rPr>
              <w:t>րտադրող</w:t>
            </w:r>
            <w:r w:rsidR="009F06BA" w:rsidRPr="00A71D81">
              <w:rPr>
                <w:rFonts w:ascii="GHEA Grapalat" w:hAnsi="GHEA Grapalat"/>
                <w:sz w:val="18"/>
              </w:rPr>
              <w:t>իանվանում</w:t>
            </w:r>
            <w:r w:rsidR="00071D1C" w:rsidRPr="00A71D81">
              <w:rPr>
                <w:rFonts w:ascii="GHEA Grapalat" w:hAnsi="GHEA Grapalat"/>
                <w:sz w:val="18"/>
              </w:rPr>
              <w:t>ը</w:t>
            </w:r>
            <w:r w:rsidR="00F954E8" w:rsidRPr="00A71D81">
              <w:rPr>
                <w:rFonts w:ascii="GHEA Grapalat" w:hAnsi="GHEA Grapalat"/>
                <w:sz w:val="18"/>
              </w:rPr>
              <w:t>**</w:t>
            </w:r>
          </w:p>
        </w:tc>
        <w:tc>
          <w:tcPr>
            <w:tcW w:w="1409" w:type="dxa"/>
            <w:vMerge w:val="restart"/>
            <w:vAlign w:val="center"/>
          </w:tcPr>
          <w:p w:rsidR="00071D1C" w:rsidRPr="00A71D81" w:rsidRDefault="00071D1C" w:rsidP="00EF3662">
            <w:pPr>
              <w:jc w:val="center"/>
              <w:rPr>
                <w:rFonts w:ascii="GHEA Grapalat" w:hAnsi="GHEA Grapalat"/>
                <w:sz w:val="18"/>
              </w:rPr>
            </w:pPr>
            <w:r w:rsidRPr="00A71D81">
              <w:rPr>
                <w:rFonts w:ascii="GHEA Grapalat" w:hAnsi="GHEA Grapalat"/>
                <w:sz w:val="18"/>
              </w:rPr>
              <w:t>տեխնիկականբնութագիրը</w:t>
            </w:r>
          </w:p>
        </w:tc>
        <w:tc>
          <w:tcPr>
            <w:tcW w:w="966" w:type="dxa"/>
            <w:vMerge w:val="restart"/>
            <w:vAlign w:val="center"/>
          </w:tcPr>
          <w:p w:rsidR="00071D1C" w:rsidRPr="00A71D81" w:rsidRDefault="00071D1C" w:rsidP="00EF3662">
            <w:pPr>
              <w:jc w:val="center"/>
              <w:rPr>
                <w:rFonts w:ascii="GHEA Grapalat" w:hAnsi="GHEA Grapalat"/>
                <w:sz w:val="18"/>
              </w:rPr>
            </w:pPr>
            <w:r w:rsidRPr="00A71D81">
              <w:rPr>
                <w:rFonts w:ascii="GHEA Grapalat" w:hAnsi="GHEA Grapalat"/>
                <w:sz w:val="18"/>
              </w:rPr>
              <w:t>չափմանմիավորը</w:t>
            </w:r>
          </w:p>
        </w:tc>
        <w:tc>
          <w:tcPr>
            <w:tcW w:w="924" w:type="dxa"/>
            <w:vMerge w:val="restart"/>
            <w:vAlign w:val="center"/>
          </w:tcPr>
          <w:p w:rsidR="00071D1C" w:rsidRPr="00A71D81" w:rsidRDefault="00071D1C" w:rsidP="00EF3662">
            <w:pPr>
              <w:jc w:val="center"/>
              <w:rPr>
                <w:rFonts w:ascii="GHEA Grapalat" w:hAnsi="GHEA Grapalat"/>
                <w:sz w:val="18"/>
              </w:rPr>
            </w:pPr>
            <w:r w:rsidRPr="00A71D81">
              <w:rPr>
                <w:rFonts w:ascii="GHEA Grapalat" w:hAnsi="GHEA Grapalat"/>
                <w:sz w:val="18"/>
              </w:rPr>
              <w:t>միավորգինը/ՀՀ դրամ</w:t>
            </w:r>
          </w:p>
        </w:tc>
        <w:tc>
          <w:tcPr>
            <w:tcW w:w="1127" w:type="dxa"/>
            <w:vMerge w:val="restart"/>
            <w:vAlign w:val="center"/>
          </w:tcPr>
          <w:p w:rsidR="00071D1C" w:rsidRPr="00A71D81" w:rsidRDefault="00071D1C" w:rsidP="00EF3662">
            <w:pPr>
              <w:jc w:val="center"/>
              <w:rPr>
                <w:rFonts w:ascii="GHEA Grapalat" w:hAnsi="GHEA Grapalat"/>
                <w:sz w:val="18"/>
              </w:rPr>
            </w:pPr>
            <w:r w:rsidRPr="00A71D81">
              <w:rPr>
                <w:rFonts w:ascii="GHEA Grapalat" w:hAnsi="GHEA Grapalat"/>
                <w:sz w:val="18"/>
              </w:rPr>
              <w:t>ընդհանուրգինը/ՀՀ դրամ</w:t>
            </w:r>
          </w:p>
        </w:tc>
        <w:tc>
          <w:tcPr>
            <w:tcW w:w="1127" w:type="dxa"/>
            <w:vMerge w:val="restart"/>
            <w:vAlign w:val="center"/>
          </w:tcPr>
          <w:p w:rsidR="00071D1C" w:rsidRPr="00A71D81" w:rsidRDefault="00071D1C" w:rsidP="00EF3662">
            <w:pPr>
              <w:jc w:val="center"/>
              <w:rPr>
                <w:rFonts w:ascii="GHEA Grapalat" w:hAnsi="GHEA Grapalat"/>
                <w:sz w:val="18"/>
              </w:rPr>
            </w:pPr>
            <w:r w:rsidRPr="00A71D81">
              <w:rPr>
                <w:rFonts w:ascii="GHEA Grapalat" w:hAnsi="GHEA Grapalat"/>
                <w:sz w:val="18"/>
              </w:rPr>
              <w:t>ընդհանուրքանակը</w:t>
            </w:r>
          </w:p>
        </w:tc>
        <w:tc>
          <w:tcPr>
            <w:tcW w:w="3327" w:type="dxa"/>
            <w:gridSpan w:val="3"/>
            <w:vAlign w:val="center"/>
          </w:tcPr>
          <w:p w:rsidR="00071D1C" w:rsidRPr="00A71D81" w:rsidRDefault="00071D1C" w:rsidP="00EF3662">
            <w:pPr>
              <w:jc w:val="center"/>
              <w:rPr>
                <w:rFonts w:ascii="GHEA Grapalat" w:hAnsi="GHEA Grapalat"/>
                <w:sz w:val="18"/>
              </w:rPr>
            </w:pPr>
            <w:r w:rsidRPr="00A71D81">
              <w:rPr>
                <w:rFonts w:ascii="GHEA Grapalat" w:hAnsi="GHEA Grapalat"/>
                <w:sz w:val="18"/>
              </w:rPr>
              <w:t>մատակարարման</w:t>
            </w:r>
          </w:p>
        </w:tc>
      </w:tr>
      <w:tr w:rsidR="000F6E48" w:rsidRPr="00A71D81" w:rsidTr="00E22E51">
        <w:trPr>
          <w:trHeight w:val="445"/>
        </w:trPr>
        <w:tc>
          <w:tcPr>
            <w:tcW w:w="1451" w:type="dxa"/>
            <w:vMerge/>
            <w:vAlign w:val="center"/>
          </w:tcPr>
          <w:p w:rsidR="00071D1C" w:rsidRPr="00A71D81" w:rsidRDefault="00071D1C" w:rsidP="00EF3662">
            <w:pPr>
              <w:jc w:val="center"/>
              <w:rPr>
                <w:rFonts w:ascii="GHEA Grapalat" w:hAnsi="GHEA Grapalat"/>
                <w:sz w:val="18"/>
              </w:rPr>
            </w:pPr>
          </w:p>
        </w:tc>
        <w:tc>
          <w:tcPr>
            <w:tcW w:w="1879" w:type="dxa"/>
            <w:vMerge/>
            <w:vAlign w:val="center"/>
          </w:tcPr>
          <w:p w:rsidR="00071D1C" w:rsidRPr="00A71D81" w:rsidRDefault="00071D1C" w:rsidP="00EF3662">
            <w:pPr>
              <w:jc w:val="center"/>
              <w:rPr>
                <w:rFonts w:ascii="GHEA Grapalat" w:hAnsi="GHEA Grapalat"/>
                <w:sz w:val="18"/>
              </w:rPr>
            </w:pPr>
          </w:p>
        </w:tc>
        <w:tc>
          <w:tcPr>
            <w:tcW w:w="1357" w:type="dxa"/>
            <w:vMerge/>
            <w:vAlign w:val="center"/>
          </w:tcPr>
          <w:p w:rsidR="00071D1C" w:rsidRPr="00A71D81" w:rsidRDefault="00071D1C" w:rsidP="00EF3662">
            <w:pPr>
              <w:jc w:val="center"/>
              <w:rPr>
                <w:rFonts w:ascii="GHEA Grapalat" w:hAnsi="GHEA Grapalat"/>
                <w:sz w:val="18"/>
              </w:rPr>
            </w:pPr>
          </w:p>
        </w:tc>
        <w:tc>
          <w:tcPr>
            <w:tcW w:w="1272" w:type="dxa"/>
            <w:vMerge/>
            <w:vAlign w:val="center"/>
          </w:tcPr>
          <w:p w:rsidR="00071D1C" w:rsidRPr="00A71D81" w:rsidRDefault="00071D1C" w:rsidP="00EF3662">
            <w:pPr>
              <w:jc w:val="center"/>
              <w:rPr>
                <w:rFonts w:ascii="GHEA Grapalat" w:hAnsi="GHEA Grapalat"/>
                <w:sz w:val="18"/>
              </w:rPr>
            </w:pPr>
          </w:p>
        </w:tc>
        <w:tc>
          <w:tcPr>
            <w:tcW w:w="1409" w:type="dxa"/>
            <w:vMerge/>
            <w:vAlign w:val="center"/>
          </w:tcPr>
          <w:p w:rsidR="00071D1C" w:rsidRPr="00A71D81" w:rsidRDefault="00071D1C" w:rsidP="00EF3662">
            <w:pPr>
              <w:jc w:val="center"/>
              <w:rPr>
                <w:rFonts w:ascii="GHEA Grapalat" w:hAnsi="GHEA Grapalat"/>
                <w:sz w:val="18"/>
              </w:rPr>
            </w:pPr>
          </w:p>
        </w:tc>
        <w:tc>
          <w:tcPr>
            <w:tcW w:w="966" w:type="dxa"/>
            <w:vMerge/>
            <w:vAlign w:val="center"/>
          </w:tcPr>
          <w:p w:rsidR="00071D1C" w:rsidRPr="00A71D81" w:rsidRDefault="00071D1C" w:rsidP="00EF3662">
            <w:pPr>
              <w:jc w:val="center"/>
              <w:rPr>
                <w:rFonts w:ascii="GHEA Grapalat" w:hAnsi="GHEA Grapalat"/>
                <w:sz w:val="18"/>
              </w:rPr>
            </w:pPr>
          </w:p>
        </w:tc>
        <w:tc>
          <w:tcPr>
            <w:tcW w:w="924" w:type="dxa"/>
            <w:vMerge/>
            <w:vAlign w:val="center"/>
          </w:tcPr>
          <w:p w:rsidR="00071D1C" w:rsidRPr="00A71D81" w:rsidRDefault="00071D1C" w:rsidP="00EF3662">
            <w:pPr>
              <w:jc w:val="center"/>
              <w:rPr>
                <w:rFonts w:ascii="GHEA Grapalat" w:hAnsi="GHEA Grapalat"/>
                <w:sz w:val="18"/>
              </w:rPr>
            </w:pPr>
          </w:p>
        </w:tc>
        <w:tc>
          <w:tcPr>
            <w:tcW w:w="1127" w:type="dxa"/>
            <w:vMerge/>
            <w:vAlign w:val="center"/>
          </w:tcPr>
          <w:p w:rsidR="00071D1C" w:rsidRPr="00A71D81" w:rsidRDefault="00071D1C" w:rsidP="00EF3662">
            <w:pPr>
              <w:jc w:val="center"/>
              <w:rPr>
                <w:rFonts w:ascii="GHEA Grapalat" w:hAnsi="GHEA Grapalat"/>
                <w:sz w:val="18"/>
              </w:rPr>
            </w:pPr>
          </w:p>
        </w:tc>
        <w:tc>
          <w:tcPr>
            <w:tcW w:w="1127" w:type="dxa"/>
            <w:vMerge/>
            <w:vAlign w:val="center"/>
          </w:tcPr>
          <w:p w:rsidR="00071D1C" w:rsidRPr="00A71D81" w:rsidRDefault="00071D1C" w:rsidP="00EF3662">
            <w:pPr>
              <w:jc w:val="center"/>
              <w:rPr>
                <w:rFonts w:ascii="GHEA Grapalat" w:hAnsi="GHEA Grapalat"/>
                <w:sz w:val="18"/>
              </w:rPr>
            </w:pPr>
          </w:p>
        </w:tc>
        <w:tc>
          <w:tcPr>
            <w:tcW w:w="987" w:type="dxa"/>
            <w:vAlign w:val="center"/>
          </w:tcPr>
          <w:p w:rsidR="00071D1C" w:rsidRPr="00A71D81" w:rsidRDefault="00071D1C" w:rsidP="00EF3662">
            <w:pPr>
              <w:jc w:val="center"/>
              <w:rPr>
                <w:rFonts w:ascii="GHEA Grapalat" w:hAnsi="GHEA Grapalat"/>
                <w:sz w:val="18"/>
              </w:rPr>
            </w:pPr>
            <w:r w:rsidRPr="00A71D81">
              <w:rPr>
                <w:rFonts w:ascii="GHEA Grapalat" w:hAnsi="GHEA Grapalat"/>
                <w:sz w:val="18"/>
              </w:rPr>
              <w:t>հասցեն</w:t>
            </w:r>
          </w:p>
        </w:tc>
        <w:tc>
          <w:tcPr>
            <w:tcW w:w="1260" w:type="dxa"/>
            <w:vAlign w:val="center"/>
          </w:tcPr>
          <w:p w:rsidR="00071D1C" w:rsidRPr="00A71D81" w:rsidRDefault="00071D1C" w:rsidP="00EF3662">
            <w:pPr>
              <w:jc w:val="center"/>
              <w:rPr>
                <w:rFonts w:ascii="GHEA Grapalat" w:hAnsi="GHEA Grapalat"/>
                <w:sz w:val="18"/>
              </w:rPr>
            </w:pPr>
            <w:r w:rsidRPr="00A71D81">
              <w:rPr>
                <w:rFonts w:ascii="GHEA Grapalat" w:hAnsi="GHEA Grapalat"/>
                <w:sz w:val="18"/>
              </w:rPr>
              <w:t>ենթակաքանակը</w:t>
            </w:r>
          </w:p>
        </w:tc>
        <w:tc>
          <w:tcPr>
            <w:tcW w:w="1080" w:type="dxa"/>
            <w:vAlign w:val="center"/>
          </w:tcPr>
          <w:p w:rsidR="00071D1C" w:rsidRPr="00A71D81" w:rsidRDefault="00700C81" w:rsidP="00EF3662">
            <w:pPr>
              <w:jc w:val="center"/>
              <w:rPr>
                <w:rFonts w:ascii="GHEA Grapalat" w:hAnsi="GHEA Grapalat"/>
                <w:sz w:val="18"/>
              </w:rPr>
            </w:pPr>
            <w:r w:rsidRPr="00A71D81">
              <w:rPr>
                <w:rFonts w:ascii="GHEA Grapalat" w:hAnsi="GHEA Grapalat"/>
                <w:sz w:val="18"/>
              </w:rPr>
              <w:t>Ժ</w:t>
            </w:r>
            <w:r w:rsidR="00071D1C" w:rsidRPr="00A71D81">
              <w:rPr>
                <w:rFonts w:ascii="GHEA Grapalat" w:hAnsi="GHEA Grapalat"/>
                <w:sz w:val="18"/>
              </w:rPr>
              <w:t>ամկետը</w:t>
            </w:r>
            <w:r w:rsidRPr="00A71D81">
              <w:rPr>
                <w:rFonts w:ascii="GHEA Grapalat" w:hAnsi="GHEA Grapalat"/>
                <w:sz w:val="18"/>
              </w:rPr>
              <w:t>**</w:t>
            </w:r>
            <w:r w:rsidR="009F06BA" w:rsidRPr="00A71D81">
              <w:rPr>
                <w:rFonts w:ascii="GHEA Grapalat" w:hAnsi="GHEA Grapalat"/>
                <w:sz w:val="18"/>
              </w:rPr>
              <w:t>*</w:t>
            </w:r>
          </w:p>
          <w:p w:rsidR="00700C81" w:rsidRPr="00A71D81" w:rsidRDefault="00700C81" w:rsidP="00EF3662">
            <w:pPr>
              <w:jc w:val="center"/>
              <w:rPr>
                <w:rFonts w:ascii="GHEA Grapalat" w:hAnsi="GHEA Grapalat"/>
                <w:sz w:val="18"/>
              </w:rPr>
            </w:pPr>
          </w:p>
        </w:tc>
      </w:tr>
      <w:tr w:rsidR="000F6E48" w:rsidRPr="00A71D81" w:rsidTr="00E22E51">
        <w:trPr>
          <w:trHeight w:val="246"/>
        </w:trPr>
        <w:tc>
          <w:tcPr>
            <w:tcW w:w="1451" w:type="dxa"/>
          </w:tcPr>
          <w:p w:rsidR="00071D1C" w:rsidRPr="00A71D81" w:rsidRDefault="00071D1C" w:rsidP="00EF3662">
            <w:pPr>
              <w:jc w:val="center"/>
              <w:rPr>
                <w:rFonts w:ascii="GHEA Grapalat" w:hAnsi="GHEA Grapalat"/>
                <w:sz w:val="20"/>
              </w:rPr>
            </w:pPr>
          </w:p>
        </w:tc>
        <w:tc>
          <w:tcPr>
            <w:tcW w:w="1879" w:type="dxa"/>
          </w:tcPr>
          <w:p w:rsidR="00071D1C" w:rsidRPr="00A71D81" w:rsidRDefault="00071D1C" w:rsidP="00EF3662">
            <w:pPr>
              <w:jc w:val="center"/>
              <w:rPr>
                <w:rFonts w:ascii="GHEA Grapalat" w:hAnsi="GHEA Grapalat"/>
                <w:sz w:val="20"/>
              </w:rPr>
            </w:pPr>
          </w:p>
        </w:tc>
        <w:tc>
          <w:tcPr>
            <w:tcW w:w="1357" w:type="dxa"/>
          </w:tcPr>
          <w:p w:rsidR="00071D1C" w:rsidRPr="00A71D81" w:rsidRDefault="00071D1C" w:rsidP="00EF3662">
            <w:pPr>
              <w:jc w:val="center"/>
              <w:rPr>
                <w:rFonts w:ascii="GHEA Grapalat" w:hAnsi="GHEA Grapalat"/>
                <w:sz w:val="20"/>
              </w:rPr>
            </w:pPr>
          </w:p>
        </w:tc>
        <w:tc>
          <w:tcPr>
            <w:tcW w:w="1272" w:type="dxa"/>
          </w:tcPr>
          <w:p w:rsidR="00071D1C" w:rsidRPr="00A71D81" w:rsidRDefault="00071D1C" w:rsidP="00EF3662">
            <w:pPr>
              <w:jc w:val="center"/>
              <w:rPr>
                <w:rFonts w:ascii="GHEA Grapalat" w:hAnsi="GHEA Grapalat"/>
                <w:sz w:val="20"/>
              </w:rPr>
            </w:pPr>
          </w:p>
        </w:tc>
        <w:tc>
          <w:tcPr>
            <w:tcW w:w="1409" w:type="dxa"/>
          </w:tcPr>
          <w:p w:rsidR="00071D1C" w:rsidRPr="00A71D81" w:rsidRDefault="00071D1C" w:rsidP="00EF3662">
            <w:pPr>
              <w:jc w:val="center"/>
              <w:rPr>
                <w:rFonts w:ascii="GHEA Grapalat" w:hAnsi="GHEA Grapalat"/>
                <w:sz w:val="20"/>
              </w:rPr>
            </w:pPr>
          </w:p>
        </w:tc>
        <w:tc>
          <w:tcPr>
            <w:tcW w:w="966" w:type="dxa"/>
          </w:tcPr>
          <w:p w:rsidR="00071D1C" w:rsidRPr="00A71D81" w:rsidRDefault="00071D1C" w:rsidP="00EF3662">
            <w:pPr>
              <w:jc w:val="center"/>
              <w:rPr>
                <w:rFonts w:ascii="GHEA Grapalat" w:hAnsi="GHEA Grapalat"/>
                <w:sz w:val="20"/>
              </w:rPr>
            </w:pPr>
          </w:p>
        </w:tc>
        <w:tc>
          <w:tcPr>
            <w:tcW w:w="924" w:type="dxa"/>
          </w:tcPr>
          <w:p w:rsidR="00071D1C" w:rsidRPr="00A71D81" w:rsidRDefault="00071D1C" w:rsidP="00EF3662">
            <w:pPr>
              <w:jc w:val="center"/>
              <w:rPr>
                <w:rFonts w:ascii="GHEA Grapalat" w:hAnsi="GHEA Grapalat"/>
                <w:sz w:val="20"/>
              </w:rPr>
            </w:pPr>
          </w:p>
        </w:tc>
        <w:tc>
          <w:tcPr>
            <w:tcW w:w="1127" w:type="dxa"/>
          </w:tcPr>
          <w:p w:rsidR="00071D1C" w:rsidRPr="00A71D81" w:rsidRDefault="00071D1C" w:rsidP="00EF3662">
            <w:pPr>
              <w:jc w:val="center"/>
              <w:rPr>
                <w:rFonts w:ascii="GHEA Grapalat" w:hAnsi="GHEA Grapalat"/>
                <w:sz w:val="20"/>
              </w:rPr>
            </w:pPr>
          </w:p>
        </w:tc>
        <w:tc>
          <w:tcPr>
            <w:tcW w:w="1127" w:type="dxa"/>
          </w:tcPr>
          <w:p w:rsidR="00071D1C" w:rsidRPr="00A71D81" w:rsidRDefault="00071D1C" w:rsidP="00EF3662">
            <w:pPr>
              <w:jc w:val="center"/>
              <w:rPr>
                <w:rFonts w:ascii="GHEA Grapalat" w:hAnsi="GHEA Grapalat"/>
                <w:sz w:val="20"/>
              </w:rPr>
            </w:pPr>
          </w:p>
        </w:tc>
        <w:tc>
          <w:tcPr>
            <w:tcW w:w="987" w:type="dxa"/>
          </w:tcPr>
          <w:p w:rsidR="00071D1C" w:rsidRPr="00A71D81" w:rsidRDefault="00071D1C" w:rsidP="00EF3662">
            <w:pPr>
              <w:jc w:val="center"/>
              <w:rPr>
                <w:rFonts w:ascii="GHEA Grapalat" w:hAnsi="GHEA Grapalat"/>
                <w:sz w:val="20"/>
              </w:rPr>
            </w:pPr>
          </w:p>
        </w:tc>
        <w:tc>
          <w:tcPr>
            <w:tcW w:w="1260" w:type="dxa"/>
          </w:tcPr>
          <w:p w:rsidR="00071D1C" w:rsidRPr="00A71D81" w:rsidRDefault="00071D1C" w:rsidP="00EF3662">
            <w:pPr>
              <w:jc w:val="center"/>
              <w:rPr>
                <w:rFonts w:ascii="GHEA Grapalat" w:hAnsi="GHEA Grapalat"/>
                <w:sz w:val="20"/>
              </w:rPr>
            </w:pPr>
          </w:p>
        </w:tc>
        <w:tc>
          <w:tcPr>
            <w:tcW w:w="1080" w:type="dxa"/>
          </w:tcPr>
          <w:p w:rsidR="00071D1C" w:rsidRPr="00A71D81" w:rsidRDefault="00071D1C" w:rsidP="00EF3662">
            <w:pPr>
              <w:jc w:val="center"/>
              <w:rPr>
                <w:rFonts w:ascii="GHEA Grapalat" w:hAnsi="GHEA Grapalat"/>
                <w:sz w:val="20"/>
              </w:rPr>
            </w:pPr>
          </w:p>
        </w:tc>
      </w:tr>
      <w:tr w:rsidR="000F6E48" w:rsidRPr="00A71D81" w:rsidTr="00E22E51">
        <w:tc>
          <w:tcPr>
            <w:tcW w:w="1451" w:type="dxa"/>
          </w:tcPr>
          <w:p w:rsidR="00071D1C" w:rsidRPr="00A71D81" w:rsidRDefault="00071D1C" w:rsidP="00EF3662">
            <w:pPr>
              <w:jc w:val="center"/>
              <w:rPr>
                <w:rFonts w:ascii="GHEA Grapalat" w:hAnsi="GHEA Grapalat"/>
                <w:sz w:val="20"/>
              </w:rPr>
            </w:pPr>
          </w:p>
        </w:tc>
        <w:tc>
          <w:tcPr>
            <w:tcW w:w="1879" w:type="dxa"/>
          </w:tcPr>
          <w:p w:rsidR="00071D1C" w:rsidRPr="00A71D81" w:rsidRDefault="00071D1C" w:rsidP="00EF3662">
            <w:pPr>
              <w:jc w:val="center"/>
              <w:rPr>
                <w:rFonts w:ascii="GHEA Grapalat" w:hAnsi="GHEA Grapalat"/>
                <w:sz w:val="20"/>
              </w:rPr>
            </w:pPr>
          </w:p>
        </w:tc>
        <w:tc>
          <w:tcPr>
            <w:tcW w:w="1357" w:type="dxa"/>
          </w:tcPr>
          <w:p w:rsidR="00071D1C" w:rsidRPr="00A71D81" w:rsidRDefault="00071D1C" w:rsidP="00EF3662">
            <w:pPr>
              <w:jc w:val="center"/>
              <w:rPr>
                <w:rFonts w:ascii="GHEA Grapalat" w:hAnsi="GHEA Grapalat"/>
                <w:sz w:val="20"/>
              </w:rPr>
            </w:pPr>
          </w:p>
        </w:tc>
        <w:tc>
          <w:tcPr>
            <w:tcW w:w="1272" w:type="dxa"/>
          </w:tcPr>
          <w:p w:rsidR="00071D1C" w:rsidRPr="00A71D81" w:rsidRDefault="00071D1C" w:rsidP="00EF3662">
            <w:pPr>
              <w:jc w:val="center"/>
              <w:rPr>
                <w:rFonts w:ascii="GHEA Grapalat" w:hAnsi="GHEA Grapalat"/>
                <w:sz w:val="20"/>
              </w:rPr>
            </w:pPr>
          </w:p>
        </w:tc>
        <w:tc>
          <w:tcPr>
            <w:tcW w:w="1409" w:type="dxa"/>
          </w:tcPr>
          <w:p w:rsidR="00071D1C" w:rsidRPr="00A71D81" w:rsidRDefault="00071D1C" w:rsidP="00EF3662">
            <w:pPr>
              <w:jc w:val="center"/>
              <w:rPr>
                <w:rFonts w:ascii="GHEA Grapalat" w:hAnsi="GHEA Grapalat"/>
                <w:sz w:val="20"/>
              </w:rPr>
            </w:pPr>
          </w:p>
        </w:tc>
        <w:tc>
          <w:tcPr>
            <w:tcW w:w="966" w:type="dxa"/>
          </w:tcPr>
          <w:p w:rsidR="00071D1C" w:rsidRPr="00A71D81" w:rsidRDefault="00071D1C" w:rsidP="00EF3662">
            <w:pPr>
              <w:jc w:val="center"/>
              <w:rPr>
                <w:rFonts w:ascii="GHEA Grapalat" w:hAnsi="GHEA Grapalat"/>
                <w:sz w:val="20"/>
              </w:rPr>
            </w:pPr>
          </w:p>
        </w:tc>
        <w:tc>
          <w:tcPr>
            <w:tcW w:w="924" w:type="dxa"/>
          </w:tcPr>
          <w:p w:rsidR="00071D1C" w:rsidRPr="00A71D81" w:rsidRDefault="00071D1C" w:rsidP="00EF3662">
            <w:pPr>
              <w:jc w:val="center"/>
              <w:rPr>
                <w:rFonts w:ascii="GHEA Grapalat" w:hAnsi="GHEA Grapalat"/>
                <w:sz w:val="20"/>
              </w:rPr>
            </w:pPr>
          </w:p>
        </w:tc>
        <w:tc>
          <w:tcPr>
            <w:tcW w:w="2254" w:type="dxa"/>
            <w:gridSpan w:val="2"/>
          </w:tcPr>
          <w:p w:rsidR="00071D1C" w:rsidRPr="00A71D81" w:rsidRDefault="00071D1C" w:rsidP="00EF3662">
            <w:pPr>
              <w:jc w:val="center"/>
              <w:rPr>
                <w:rFonts w:ascii="GHEA Grapalat" w:hAnsi="GHEA Grapalat"/>
                <w:sz w:val="20"/>
              </w:rPr>
            </w:pPr>
          </w:p>
        </w:tc>
        <w:tc>
          <w:tcPr>
            <w:tcW w:w="987" w:type="dxa"/>
          </w:tcPr>
          <w:p w:rsidR="00071D1C" w:rsidRPr="00A71D81" w:rsidRDefault="00071D1C" w:rsidP="00EF3662">
            <w:pPr>
              <w:jc w:val="center"/>
              <w:rPr>
                <w:rFonts w:ascii="GHEA Grapalat" w:hAnsi="GHEA Grapalat"/>
                <w:sz w:val="20"/>
              </w:rPr>
            </w:pPr>
          </w:p>
        </w:tc>
        <w:tc>
          <w:tcPr>
            <w:tcW w:w="1260" w:type="dxa"/>
          </w:tcPr>
          <w:p w:rsidR="00071D1C" w:rsidRPr="00A71D81" w:rsidRDefault="00071D1C" w:rsidP="00EF3662">
            <w:pPr>
              <w:jc w:val="center"/>
              <w:rPr>
                <w:rFonts w:ascii="GHEA Grapalat" w:hAnsi="GHEA Grapalat"/>
                <w:sz w:val="20"/>
              </w:rPr>
            </w:pPr>
          </w:p>
        </w:tc>
        <w:tc>
          <w:tcPr>
            <w:tcW w:w="1080" w:type="dxa"/>
          </w:tcPr>
          <w:p w:rsidR="00071D1C" w:rsidRPr="00A71D81" w:rsidRDefault="00071D1C" w:rsidP="00EF3662">
            <w:pPr>
              <w:jc w:val="center"/>
              <w:rPr>
                <w:rFonts w:ascii="GHEA Grapalat" w:hAnsi="GHEA Grapalat"/>
                <w:sz w:val="20"/>
              </w:rPr>
            </w:pPr>
          </w:p>
        </w:tc>
      </w:tr>
    </w:tbl>
    <w:p w:rsidR="00071D1C" w:rsidRPr="00A71D81" w:rsidRDefault="006E5FC3" w:rsidP="00EF3662">
      <w:pPr>
        <w:jc w:val="both"/>
        <w:rPr>
          <w:rFonts w:ascii="GHEA Grapalat" w:hAnsi="GHEA Grapalat"/>
          <w:sz w:val="20"/>
        </w:rPr>
      </w:pPr>
      <w:r>
        <w:rPr>
          <w:rFonts w:ascii="GHEA Grapalat" w:hAnsi="GHEA Grapalat"/>
          <w:sz w:val="20"/>
        </w:rPr>
        <w:tab/>
      </w:r>
      <w:bookmarkStart w:id="26" w:name="_Hlk157439101"/>
      <w:r w:rsidRPr="00400C0D">
        <w:rPr>
          <w:rFonts w:ascii="GHEA Grapalat" w:hAnsi="GHEA Grapalat"/>
          <w:sz w:val="20"/>
          <w:highlight w:val="yellow"/>
        </w:rPr>
        <w:t>ԿՑՎՈՒՄ Է</w:t>
      </w:r>
    </w:p>
    <w:bookmarkEnd w:id="26"/>
    <w:p w:rsidR="00D10B0C" w:rsidRPr="00A71D81" w:rsidRDefault="00D10B0C" w:rsidP="00D10B0C">
      <w:pPr>
        <w:pStyle w:val="3"/>
        <w:spacing w:line="240" w:lineRule="auto"/>
        <w:ind w:firstLine="567"/>
        <w:jc w:val="left"/>
        <w:rPr>
          <w:rFonts w:ascii="GHEA Grapalat" w:hAnsi="GHEA Grapalat"/>
          <w:b/>
          <w:lang w:val="en-US"/>
        </w:rPr>
      </w:pPr>
    </w:p>
    <w:p w:rsidR="00D10B0C" w:rsidRPr="00A71D81" w:rsidRDefault="00D10B0C" w:rsidP="00D10B0C">
      <w:pPr>
        <w:pStyle w:val="3"/>
        <w:spacing w:line="240" w:lineRule="auto"/>
        <w:ind w:firstLine="567"/>
        <w:jc w:val="left"/>
        <w:rPr>
          <w:rFonts w:ascii="GHEA Grapalat" w:hAnsi="GHEA Grapalat"/>
          <w:b/>
          <w:lang w:val="en-US"/>
        </w:rPr>
      </w:pPr>
    </w:p>
    <w:p w:rsidR="00D10B0C" w:rsidRPr="00A71D81" w:rsidRDefault="00D10B0C" w:rsidP="00EF3662">
      <w:pPr>
        <w:jc w:val="both"/>
        <w:rPr>
          <w:rFonts w:ascii="GHEA Grapalat" w:hAnsi="GHEA Grapalat"/>
          <w:sz w:val="20"/>
        </w:rPr>
      </w:pPr>
    </w:p>
    <w:p w:rsidR="00071D1C" w:rsidRPr="00A71D81" w:rsidRDefault="00071D1C" w:rsidP="00EF3662">
      <w:pPr>
        <w:jc w:val="both"/>
        <w:rPr>
          <w:rFonts w:ascii="GHEA Grapalat" w:hAnsi="GHEA Grapalat" w:cs="Sylfaen"/>
          <w:i/>
          <w:sz w:val="18"/>
          <w:szCs w:val="18"/>
          <w:lang w:val="pt-BR"/>
        </w:rPr>
      </w:pPr>
      <w:r w:rsidRPr="00A71D81">
        <w:rPr>
          <w:rFonts w:ascii="GHEA Grapalat" w:hAnsi="GHEA Grapalat"/>
          <w:sz w:val="20"/>
        </w:rPr>
        <w:t xml:space="preserve"> * </w:t>
      </w:r>
      <w:r w:rsidR="0022770A" w:rsidRPr="00A71D81">
        <w:rPr>
          <w:rFonts w:ascii="GHEA Grapalat" w:hAnsi="GHEA Grapalat" w:cs="Sylfaen"/>
          <w:i/>
          <w:sz w:val="18"/>
          <w:szCs w:val="18"/>
          <w:lang w:val="pt-BR"/>
        </w:rPr>
        <w:t>Ա</w:t>
      </w:r>
      <w:r w:rsidR="00EE5A09" w:rsidRPr="00A71D81">
        <w:rPr>
          <w:rFonts w:ascii="GHEA Grapalat" w:hAnsi="GHEA Grapalat" w:cs="Sylfaen"/>
          <w:i/>
          <w:sz w:val="18"/>
          <w:szCs w:val="18"/>
          <w:lang w:val="pt-BR"/>
        </w:rPr>
        <w:t>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w:t>
      </w:r>
      <w:r w:rsidR="00143BD7" w:rsidRPr="00A71D81">
        <w:rPr>
          <w:rFonts w:ascii="GHEA Grapalat" w:hAnsi="GHEA Grapalat" w:cs="Sylfaen"/>
          <w:i/>
          <w:sz w:val="18"/>
          <w:szCs w:val="18"/>
          <w:lang w:val="pt-BR"/>
        </w:rPr>
        <w:t>ն</w:t>
      </w:r>
      <w:r w:rsidR="00EE5A09" w:rsidRPr="00A71D81">
        <w:rPr>
          <w:rFonts w:ascii="GHEA Grapalat" w:hAnsi="GHEA Grapalat" w:cs="Sylfaen"/>
          <w:i/>
          <w:sz w:val="18"/>
          <w:szCs w:val="18"/>
          <w:lang w:val="pt-BR"/>
        </w:rPr>
        <w:t xml:space="preserve"> ուժի մեջ մտնելու օրը, բացառությամբ այն դեպքի, երբ ընտրված մասնակիցը համաձայնում է ապրանքը մատակարարել ավելի կարճ ժամկետում: Մ</w:t>
      </w:r>
      <w:r w:rsidRPr="00A71D81">
        <w:rPr>
          <w:rFonts w:ascii="GHEA Grapalat" w:hAnsi="GHEA Grapalat" w:cs="Sylfaen"/>
          <w:i/>
          <w:sz w:val="18"/>
          <w:szCs w:val="18"/>
          <w:lang w:val="pt-BR"/>
        </w:rPr>
        <w:t xml:space="preserve">ատակարարման վերջնաժամկետը չի կարող ավել լինել, քան տվյալ տարվա դեկտեմբերի </w:t>
      </w:r>
      <w:r w:rsidR="008D6EF8" w:rsidRPr="00A71D81">
        <w:rPr>
          <w:rFonts w:ascii="GHEA Grapalat" w:hAnsi="GHEA Grapalat" w:cs="Sylfaen"/>
          <w:i/>
          <w:sz w:val="18"/>
          <w:szCs w:val="18"/>
          <w:lang w:val="pt-BR"/>
        </w:rPr>
        <w:t>2</w:t>
      </w:r>
      <w:r w:rsidR="00C85FFA" w:rsidRPr="00A71D81">
        <w:rPr>
          <w:rFonts w:ascii="GHEA Grapalat" w:hAnsi="GHEA Grapalat" w:cs="Sylfaen"/>
          <w:i/>
          <w:sz w:val="18"/>
          <w:szCs w:val="18"/>
          <w:lang w:val="pt-BR"/>
        </w:rPr>
        <w:t>5</w:t>
      </w:r>
      <w:r w:rsidRPr="00A71D81">
        <w:rPr>
          <w:rFonts w:ascii="GHEA Grapalat" w:hAnsi="GHEA Grapalat" w:cs="Sylfaen"/>
          <w:i/>
          <w:sz w:val="18"/>
          <w:szCs w:val="18"/>
          <w:lang w:val="pt-BR"/>
        </w:rPr>
        <w:t>-ը:</w:t>
      </w:r>
    </w:p>
    <w:p w:rsidR="00E74BF6" w:rsidRPr="00A71D81" w:rsidRDefault="00E74BF6" w:rsidP="00EF3662">
      <w:pPr>
        <w:jc w:val="both"/>
        <w:rPr>
          <w:rFonts w:ascii="GHEA Grapalat" w:hAnsi="GHEA Grapalat" w:cs="Sylfaen"/>
          <w:i/>
          <w:sz w:val="12"/>
          <w:szCs w:val="12"/>
          <w:lang w:val="pt-BR"/>
        </w:rPr>
      </w:pPr>
    </w:p>
    <w:p w:rsidR="00F954E8" w:rsidRPr="00A71D81" w:rsidRDefault="00700C81" w:rsidP="00F954E8">
      <w:pPr>
        <w:pStyle w:val="af2"/>
        <w:jc w:val="both"/>
        <w:rPr>
          <w:lang w:val="pt-BR"/>
        </w:rPr>
      </w:pPr>
      <w:r w:rsidRPr="00FC6F76">
        <w:rPr>
          <w:rFonts w:ascii="GHEA Grapalat" w:hAnsi="GHEA Grapalat"/>
          <w:lang w:val="pt-BR"/>
        </w:rPr>
        <w:t xml:space="preserve">** </w:t>
      </w:r>
      <w:r w:rsidR="00FD5AE8" w:rsidRPr="00A71D81">
        <w:rPr>
          <w:rFonts w:ascii="GHEA Grapalat" w:hAnsi="GHEA Grapalat" w:cs="Sylfaen"/>
          <w:i/>
          <w:sz w:val="18"/>
          <w:szCs w:val="18"/>
          <w:lang w:val="pt-BR" w:eastAsia="en-US"/>
        </w:rPr>
        <w:t xml:space="preserve">Եթե ընտրված մասնակցի հայտով  ներկայավել է մեկից ավելի արտադրողների կողմից արտադրված, ինչպես նաև տարբեր ապրանքային նշան, ֆիրմային անվանում և </w:t>
      </w:r>
      <w:r w:rsidR="001A5E16">
        <w:rPr>
          <w:rFonts w:ascii="GHEA Grapalat" w:hAnsi="GHEA Grapalat" w:cs="Sylfaen"/>
          <w:i/>
          <w:sz w:val="18"/>
          <w:szCs w:val="18"/>
          <w:lang w:val="hy-AM" w:eastAsia="en-US"/>
        </w:rPr>
        <w:t>մոդել</w:t>
      </w:r>
      <w:r w:rsidR="00FD5AE8" w:rsidRPr="00A71D81">
        <w:rPr>
          <w:rFonts w:ascii="GHEA Grapalat" w:hAnsi="GHEA Grapalat" w:cs="Sylfaen"/>
          <w:i/>
          <w:sz w:val="18"/>
          <w:szCs w:val="18"/>
          <w:lang w:val="pt-BR" w:eastAsia="en-US"/>
        </w:rPr>
        <w:t xml:space="preserve"> ունեցող ապրանքներ, ապա </w:t>
      </w:r>
      <w:r w:rsidR="00FD5AE8" w:rsidRPr="00A71D81">
        <w:rPr>
          <w:rFonts w:ascii="GHEA Grapalat" w:hAnsi="GHEA Grapalat" w:cs="Sylfaen"/>
          <w:i/>
          <w:sz w:val="18"/>
          <w:szCs w:val="18"/>
          <w:lang w:val="hy-AM" w:eastAsia="en-US"/>
        </w:rPr>
        <w:t>դրանցից բավարար գնահատվածները</w:t>
      </w:r>
      <w:r w:rsidR="00FD5AE8" w:rsidRPr="00A71D81">
        <w:rPr>
          <w:rFonts w:ascii="GHEA Grapalat" w:hAnsi="GHEA Grapalat" w:cs="Sylfaen"/>
          <w:i/>
          <w:sz w:val="18"/>
          <w:szCs w:val="18"/>
          <w:lang w:val="pt-BR" w:eastAsia="en-US"/>
        </w:rPr>
        <w:t xml:space="preserve"> ներառվում են սույն հավելվածում: </w:t>
      </w:r>
      <w:r w:rsidR="0022770A" w:rsidRPr="00A71D81">
        <w:rPr>
          <w:rFonts w:ascii="GHEA Grapalat" w:hAnsi="GHEA Grapalat" w:cs="Sylfaen"/>
          <w:i/>
          <w:sz w:val="18"/>
          <w:szCs w:val="18"/>
          <w:lang w:val="pt-BR" w:eastAsia="en-US"/>
        </w:rPr>
        <w:t>Ե</w:t>
      </w:r>
      <w:r w:rsidR="00F954E8" w:rsidRPr="00A71D81">
        <w:rPr>
          <w:rFonts w:ascii="GHEA Grapalat" w:hAnsi="GHEA Grapalat" w:cs="Sylfaen"/>
          <w:i/>
          <w:sz w:val="18"/>
          <w:szCs w:val="18"/>
          <w:lang w:val="pt-BR" w:eastAsia="en-US"/>
        </w:rPr>
        <w:t>թե հրավերով չի նախատեսվում մասնակցի կողմից առաջարկվող ապրանքի՝ ապրանքային նշանի</w:t>
      </w:r>
      <w:r w:rsidR="00EB35E7" w:rsidRPr="00A71D81">
        <w:rPr>
          <w:rFonts w:ascii="GHEA Grapalat" w:hAnsi="GHEA Grapalat" w:cs="Sylfaen"/>
          <w:i/>
          <w:sz w:val="18"/>
          <w:szCs w:val="18"/>
          <w:lang w:val="pt-BR" w:eastAsia="en-US"/>
        </w:rPr>
        <w:t xml:space="preserve">, ֆիրմային անվանման, </w:t>
      </w:r>
      <w:r w:rsidR="001A5E16">
        <w:rPr>
          <w:rFonts w:ascii="GHEA Grapalat" w:hAnsi="GHEA Grapalat" w:cs="Sylfaen"/>
          <w:i/>
          <w:sz w:val="18"/>
          <w:szCs w:val="18"/>
          <w:lang w:val="hy-AM" w:eastAsia="en-US"/>
        </w:rPr>
        <w:t>մոդելի</w:t>
      </w:r>
      <w:r w:rsidR="00F954E8" w:rsidRPr="00A71D81">
        <w:rPr>
          <w:rFonts w:ascii="GHEA Grapalat" w:hAnsi="GHEA Grapalat" w:cs="Sylfaen"/>
          <w:i/>
          <w:sz w:val="18"/>
          <w:szCs w:val="18"/>
          <w:lang w:val="pt-BR" w:eastAsia="en-US"/>
        </w:rPr>
        <w:t xml:space="preserve">և արտադրողի վերաբերյալ տեղեկատվության ներկայացում, ապա </w:t>
      </w:r>
      <w:r w:rsidR="00EB35E7" w:rsidRPr="00A71D81">
        <w:rPr>
          <w:rFonts w:ascii="GHEA Grapalat" w:hAnsi="GHEA Grapalat" w:cs="Sylfaen"/>
          <w:i/>
          <w:sz w:val="18"/>
          <w:szCs w:val="18"/>
          <w:lang w:val="pt-BR" w:eastAsia="en-US"/>
        </w:rPr>
        <w:t xml:space="preserve">հանվում են </w:t>
      </w:r>
      <w:r w:rsidR="009F06BA" w:rsidRPr="00A71D81">
        <w:rPr>
          <w:rFonts w:ascii="GHEA Grapalat" w:hAnsi="GHEA Grapalat" w:cs="Sylfaen"/>
          <w:i/>
          <w:sz w:val="18"/>
          <w:szCs w:val="18"/>
          <w:lang w:val="pt-BR" w:eastAsia="en-US"/>
        </w:rPr>
        <w:t>«</w:t>
      </w:r>
      <w:r w:rsidR="00EB35E7" w:rsidRPr="00A71D81">
        <w:rPr>
          <w:rFonts w:ascii="GHEA Grapalat" w:hAnsi="GHEA Grapalat" w:cs="Sylfaen"/>
          <w:i/>
          <w:sz w:val="18"/>
          <w:szCs w:val="18"/>
          <w:lang w:val="pt-BR" w:eastAsia="en-US"/>
        </w:rPr>
        <w:t xml:space="preserve">ապրանքային նշանը, </w:t>
      </w:r>
      <w:r w:rsidR="001A5E16">
        <w:rPr>
          <w:rFonts w:ascii="GHEA Grapalat" w:hAnsi="GHEA Grapalat" w:cs="Sylfaen"/>
          <w:i/>
          <w:sz w:val="18"/>
          <w:szCs w:val="18"/>
          <w:lang w:val="hy-AM" w:eastAsia="en-US"/>
        </w:rPr>
        <w:t>ֆիրմային անվանումը, մոդելը</w:t>
      </w:r>
      <w:r w:rsidR="00EB35E7" w:rsidRPr="00A71D81">
        <w:rPr>
          <w:rFonts w:ascii="GHEA Grapalat" w:hAnsi="GHEA Grapalat" w:cs="Sylfaen"/>
          <w:i/>
          <w:sz w:val="18"/>
          <w:szCs w:val="18"/>
          <w:lang w:val="pt-BR" w:eastAsia="en-US"/>
        </w:rPr>
        <w:t>և արտադրողի անվանումը</w:t>
      </w:r>
      <w:r w:rsidR="009F06BA" w:rsidRPr="00A71D81">
        <w:rPr>
          <w:rFonts w:ascii="GHEA Grapalat" w:hAnsi="GHEA Grapalat" w:cs="Sylfaen"/>
          <w:i/>
          <w:sz w:val="18"/>
          <w:szCs w:val="18"/>
          <w:lang w:val="pt-BR" w:eastAsia="en-US"/>
        </w:rPr>
        <w:t>» սյունակ</w:t>
      </w:r>
      <w:r w:rsidR="00EB35E7" w:rsidRPr="00A71D81">
        <w:rPr>
          <w:rFonts w:ascii="GHEA Grapalat" w:hAnsi="GHEA Grapalat" w:cs="Sylfaen"/>
          <w:i/>
          <w:sz w:val="18"/>
          <w:szCs w:val="18"/>
          <w:lang w:val="pt-BR" w:eastAsia="en-US"/>
        </w:rPr>
        <w:t>ը</w:t>
      </w:r>
      <w:r w:rsidR="0022770A" w:rsidRPr="00A71D81">
        <w:rPr>
          <w:rFonts w:ascii="GHEA Grapalat" w:hAnsi="GHEA Grapalat" w:cs="Sylfaen"/>
          <w:i/>
          <w:sz w:val="18"/>
          <w:szCs w:val="18"/>
          <w:lang w:val="pt-BR" w:eastAsia="en-US"/>
        </w:rPr>
        <w:t>:</w:t>
      </w:r>
      <w:r w:rsidR="00EB35E7" w:rsidRPr="00A71D81">
        <w:rPr>
          <w:rFonts w:ascii="GHEA Grapalat" w:hAnsi="GHEA Grapalat" w:cs="Sylfaen"/>
          <w:i/>
          <w:sz w:val="18"/>
          <w:szCs w:val="18"/>
          <w:lang w:val="pt-BR" w:eastAsia="en-US"/>
        </w:rPr>
        <w:t xml:space="preserve"> Պայմանագրով նախատեսված դեպքում Վաճառողը Գնորդին ներկայացնում է նաև ապրանքն արտադրողից</w:t>
      </w:r>
      <w:r w:rsidR="005562ED" w:rsidRPr="00A71D81">
        <w:rPr>
          <w:rFonts w:ascii="GHEA Grapalat" w:hAnsi="GHEA Grapalat" w:cs="Sylfaen"/>
          <w:i/>
          <w:sz w:val="18"/>
          <w:szCs w:val="18"/>
          <w:lang w:val="pt-BR" w:eastAsia="en-US"/>
        </w:rPr>
        <w:t xml:space="preserve"> կամ վերջինիս ներկայացուցչից երաշխիքային նամակ կամ համապատասխանության սերտիֆիկատ:</w:t>
      </w:r>
    </w:p>
    <w:p w:rsidR="00F954E8" w:rsidRPr="00A71D81" w:rsidRDefault="00F954E8" w:rsidP="00EF3662">
      <w:pPr>
        <w:jc w:val="both"/>
        <w:rPr>
          <w:rFonts w:ascii="GHEA Grapalat" w:hAnsi="GHEA Grapalat"/>
          <w:sz w:val="12"/>
          <w:szCs w:val="12"/>
          <w:lang w:val="pt-BR"/>
        </w:rPr>
      </w:pPr>
    </w:p>
    <w:p w:rsidR="00700C81" w:rsidRPr="00A71D81" w:rsidRDefault="009F06BA" w:rsidP="00EF3662">
      <w:pPr>
        <w:jc w:val="both"/>
        <w:rPr>
          <w:rFonts w:ascii="GHEA Grapalat" w:hAnsi="GHEA Grapalat"/>
          <w:sz w:val="20"/>
          <w:lang w:val="pt-BR"/>
        </w:rPr>
      </w:pPr>
      <w:r w:rsidRPr="00A71D81">
        <w:rPr>
          <w:rFonts w:ascii="GHEA Grapalat" w:hAnsi="GHEA Grapalat" w:cs="Sylfaen"/>
          <w:i/>
          <w:sz w:val="18"/>
          <w:szCs w:val="18"/>
          <w:lang w:val="pt-BR"/>
        </w:rPr>
        <w:t xml:space="preserve">*** </w:t>
      </w:r>
      <w:r w:rsidR="00700C81" w:rsidRPr="00A71D81">
        <w:rPr>
          <w:rFonts w:ascii="GHEA Grapalat" w:hAnsi="GHEA Grapalat" w:cs="Sylfaen"/>
          <w:i/>
          <w:sz w:val="18"/>
          <w:szCs w:val="18"/>
          <w:lang w:val="pt-BR"/>
        </w:rPr>
        <w:t xml:space="preserve">Եթե պայմանագիրը կնքվում է "Գնումների մասին" </w:t>
      </w:r>
      <w:r w:rsidR="00700C81" w:rsidRPr="003835C6">
        <w:rPr>
          <w:rFonts w:ascii="GHEA Grapalat" w:hAnsi="GHEA Grapalat" w:cs="Sylfaen"/>
          <w:i/>
          <w:sz w:val="18"/>
          <w:szCs w:val="18"/>
          <w:highlight w:val="yellow"/>
          <w:lang w:val="pt-BR"/>
        </w:rPr>
        <w:t>ՀՀ օրենքի 15-րդ հոդվածի 6-րդ մասի հիման վրա</w:t>
      </w:r>
      <w:r w:rsidR="00700C81" w:rsidRPr="00B57633">
        <w:rPr>
          <w:rFonts w:ascii="GHEA Grapalat" w:hAnsi="GHEA Grapalat" w:cs="Sylfaen"/>
          <w:i/>
          <w:sz w:val="18"/>
          <w:szCs w:val="18"/>
          <w:lang w:val="pt-BR"/>
        </w:rPr>
        <w:t>,</w:t>
      </w:r>
      <w:r w:rsidR="00700C81" w:rsidRPr="00A71D81">
        <w:rPr>
          <w:rFonts w:ascii="GHEA Grapalat" w:hAnsi="GHEA Grapalat" w:cs="Sylfaen"/>
          <w:i/>
          <w:sz w:val="18"/>
          <w:szCs w:val="18"/>
          <w:lang w:val="pt-BR"/>
        </w:rPr>
        <w:t xml:space="preserve"> ապա </w:t>
      </w:r>
      <w:r w:rsidR="001A5E16" w:rsidRPr="00782AA0">
        <w:rPr>
          <w:rFonts w:ascii="GHEA Grapalat" w:hAnsi="GHEA Grapalat" w:cs="Sylfaen"/>
          <w:i/>
          <w:sz w:val="18"/>
          <w:szCs w:val="18"/>
          <w:lang w:val="pt-BR"/>
        </w:rPr>
        <w:t xml:space="preserve">սյունակում </w:t>
      </w:r>
      <w:r w:rsidR="001A5E16" w:rsidRPr="0041304D">
        <w:rPr>
          <w:rFonts w:ascii="GHEA Grapalat" w:hAnsi="GHEA Grapalat" w:cs="Sylfaen"/>
          <w:i/>
          <w:sz w:val="18"/>
          <w:szCs w:val="18"/>
          <w:lang w:val="pt-BR"/>
        </w:rPr>
        <w:t>ժամկետի հաշվարկը սահմանվում է օրացուցային օրերով՝ հաշվարկն իրականացնելով</w:t>
      </w:r>
      <w:r w:rsidR="00700C81" w:rsidRPr="00A71D81">
        <w:rPr>
          <w:rFonts w:ascii="GHEA Grapalat" w:hAnsi="GHEA Grapalat" w:cs="Sylfaen"/>
          <w:i/>
          <w:sz w:val="18"/>
          <w:szCs w:val="18"/>
          <w:lang w:val="pt-BR"/>
        </w:rPr>
        <w:t xml:space="preserve"> ֆինանսական միջոցներ նախատեսվելու դեպքում կողմերի միջև կնքվող համաձայնագրի ուժի մեջ մտնելու օրվանից :</w:t>
      </w:r>
    </w:p>
    <w:p w:rsidR="00071D1C" w:rsidRPr="00A71D81" w:rsidRDefault="00071D1C" w:rsidP="00EF3662">
      <w:pPr>
        <w:jc w:val="center"/>
        <w:rPr>
          <w:rFonts w:ascii="GHEA Grapalat" w:hAnsi="GHEA Grapalat"/>
          <w:sz w:val="20"/>
          <w:lang w:val="pt-BR"/>
        </w:rPr>
      </w:pPr>
    </w:p>
    <w:tbl>
      <w:tblPr>
        <w:tblW w:w="9639" w:type="dxa"/>
        <w:jc w:val="center"/>
        <w:tblLayout w:type="fixed"/>
        <w:tblLook w:val="0000"/>
      </w:tblPr>
      <w:tblGrid>
        <w:gridCol w:w="4536"/>
        <w:gridCol w:w="760"/>
        <w:gridCol w:w="4343"/>
      </w:tblGrid>
      <w:tr w:rsidR="00071D1C" w:rsidRPr="00A71D81" w:rsidTr="00E22E51">
        <w:trPr>
          <w:jc w:val="center"/>
        </w:trPr>
        <w:tc>
          <w:tcPr>
            <w:tcW w:w="4536" w:type="dxa"/>
          </w:tcPr>
          <w:p w:rsidR="00071D1C" w:rsidRPr="00A71D81" w:rsidRDefault="00071D1C" w:rsidP="00EF3662">
            <w:pPr>
              <w:jc w:val="center"/>
              <w:rPr>
                <w:rFonts w:ascii="GHEA Grapalat" w:hAnsi="GHEA Grapalat" w:cs="Sylfaen"/>
                <w:b/>
                <w:bCs/>
                <w:lang w:val="nb-NO"/>
              </w:rPr>
            </w:pPr>
            <w:r w:rsidRPr="00A71D81">
              <w:rPr>
                <w:rFonts w:ascii="GHEA Grapalat" w:hAnsi="GHEA Grapalat" w:cs="Sylfaen"/>
                <w:b/>
                <w:bCs/>
                <w:lang w:val="nb-NO"/>
              </w:rPr>
              <w:t>ԳՆՈՐԴ</w:t>
            </w:r>
          </w:p>
          <w:p w:rsidR="00071D1C" w:rsidRPr="00A71D81" w:rsidRDefault="00071D1C" w:rsidP="00EF3662">
            <w:pPr>
              <w:rPr>
                <w:rFonts w:ascii="GHEA Grapalat" w:hAnsi="GHEA Grapalat"/>
                <w:sz w:val="22"/>
                <w:szCs w:val="22"/>
                <w:lang w:val="ru-RU"/>
              </w:rPr>
            </w:pPr>
          </w:p>
          <w:p w:rsidR="00071D1C" w:rsidRPr="00A71D81" w:rsidRDefault="00071D1C" w:rsidP="00EF3662">
            <w:pPr>
              <w:rPr>
                <w:rFonts w:ascii="GHEA Grapalat" w:hAnsi="GHEA Grapalat"/>
                <w:lang w:val="ru-RU"/>
              </w:rPr>
            </w:pPr>
          </w:p>
          <w:p w:rsidR="00071D1C" w:rsidRPr="00A71D81" w:rsidRDefault="00071D1C" w:rsidP="00EF3662">
            <w:pPr>
              <w:jc w:val="center"/>
              <w:rPr>
                <w:rFonts w:ascii="GHEA Grapalat" w:hAnsi="GHEA Grapalat"/>
                <w:lang w:val="ru-RU"/>
              </w:rPr>
            </w:pPr>
            <w:r w:rsidRPr="00A71D81">
              <w:rPr>
                <w:rFonts w:ascii="GHEA Grapalat" w:hAnsi="GHEA Grapalat"/>
                <w:lang w:val="ru-RU"/>
              </w:rPr>
              <w:t>---------------------------------</w:t>
            </w:r>
          </w:p>
          <w:p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ru-RU"/>
              </w:rPr>
              <w:t>ստորագրություն</w:t>
            </w:r>
            <w:r w:rsidRPr="00A71D81">
              <w:rPr>
                <w:rFonts w:ascii="GHEA Grapalat" w:hAnsi="GHEA Grapalat"/>
                <w:sz w:val="18"/>
                <w:szCs w:val="18"/>
              </w:rPr>
              <w:t>/</w:t>
            </w:r>
          </w:p>
          <w:p w:rsidR="00071D1C" w:rsidRPr="00A71D81" w:rsidRDefault="00071D1C" w:rsidP="00EF3662">
            <w:pPr>
              <w:jc w:val="center"/>
              <w:rPr>
                <w:rFonts w:ascii="GHEA Grapalat" w:hAnsi="GHEA Grapalat"/>
                <w:sz w:val="18"/>
                <w:szCs w:val="18"/>
                <w:lang w:val="ru-RU"/>
              </w:rPr>
            </w:pPr>
            <w:r w:rsidRPr="00A71D81">
              <w:rPr>
                <w:rFonts w:ascii="GHEA Grapalat" w:hAnsi="GHEA Grapalat" w:cs="Sylfaen"/>
                <w:sz w:val="18"/>
                <w:szCs w:val="18"/>
                <w:lang w:val="ru-RU"/>
              </w:rPr>
              <w:t>Կ</w:t>
            </w:r>
            <w:r w:rsidRPr="00A71D81">
              <w:rPr>
                <w:rFonts w:ascii="GHEA Grapalat" w:hAnsi="GHEA Grapalat"/>
                <w:sz w:val="18"/>
                <w:szCs w:val="18"/>
                <w:lang w:val="ru-RU"/>
              </w:rPr>
              <w:t>.</w:t>
            </w:r>
            <w:r w:rsidRPr="00A71D81">
              <w:rPr>
                <w:rFonts w:ascii="GHEA Grapalat" w:hAnsi="GHEA Grapalat" w:cs="Sylfaen"/>
                <w:sz w:val="18"/>
                <w:szCs w:val="18"/>
                <w:lang w:val="ru-RU"/>
              </w:rPr>
              <w:t>Տ</w:t>
            </w:r>
          </w:p>
        </w:tc>
        <w:tc>
          <w:tcPr>
            <w:tcW w:w="760" w:type="dxa"/>
          </w:tcPr>
          <w:p w:rsidR="00071D1C" w:rsidRPr="00A71D81" w:rsidRDefault="00071D1C" w:rsidP="00EF3662">
            <w:pPr>
              <w:jc w:val="center"/>
              <w:rPr>
                <w:rFonts w:ascii="GHEA Grapalat" w:hAnsi="GHEA Grapalat"/>
                <w:lang w:val="ru-RU"/>
              </w:rPr>
            </w:pPr>
          </w:p>
        </w:tc>
        <w:tc>
          <w:tcPr>
            <w:tcW w:w="4343" w:type="dxa"/>
          </w:tcPr>
          <w:p w:rsidR="00071D1C" w:rsidRPr="00A71D81" w:rsidRDefault="00071D1C" w:rsidP="00EF3662">
            <w:pPr>
              <w:jc w:val="center"/>
              <w:rPr>
                <w:rFonts w:ascii="GHEA Grapalat" w:hAnsi="GHEA Grapalat" w:cs="Sylfaen"/>
                <w:b/>
                <w:bCs/>
                <w:lang w:val="ru-RU"/>
              </w:rPr>
            </w:pPr>
            <w:r w:rsidRPr="00A71D81">
              <w:rPr>
                <w:rFonts w:ascii="GHEA Grapalat" w:hAnsi="GHEA Grapalat" w:cs="Sylfaen"/>
                <w:b/>
                <w:bCs/>
                <w:lang w:val="pt-BR"/>
              </w:rPr>
              <w:t>ՎԱՃԱՌՈՂ</w:t>
            </w:r>
          </w:p>
          <w:p w:rsidR="00071D1C" w:rsidRPr="00A71D81" w:rsidRDefault="00071D1C" w:rsidP="00EF3662">
            <w:pPr>
              <w:jc w:val="center"/>
              <w:rPr>
                <w:rFonts w:ascii="GHEA Grapalat" w:hAnsi="GHEA Grapalat"/>
                <w:lang w:val="ru-RU"/>
              </w:rPr>
            </w:pPr>
          </w:p>
          <w:p w:rsidR="00071D1C" w:rsidRPr="00A71D81" w:rsidRDefault="00071D1C" w:rsidP="00EF3662">
            <w:pPr>
              <w:jc w:val="center"/>
              <w:rPr>
                <w:rFonts w:ascii="GHEA Grapalat" w:hAnsi="GHEA Grapalat"/>
                <w:lang w:val="ru-RU"/>
              </w:rPr>
            </w:pPr>
          </w:p>
          <w:p w:rsidR="00071D1C" w:rsidRPr="00A71D81" w:rsidRDefault="00071D1C" w:rsidP="00EF3662">
            <w:pPr>
              <w:jc w:val="center"/>
              <w:rPr>
                <w:rFonts w:ascii="GHEA Grapalat" w:hAnsi="GHEA Grapalat"/>
                <w:lang w:val="ru-RU"/>
              </w:rPr>
            </w:pPr>
            <w:r w:rsidRPr="00A71D81">
              <w:rPr>
                <w:rFonts w:ascii="GHEA Grapalat" w:hAnsi="GHEA Grapalat"/>
                <w:lang w:val="ru-RU"/>
              </w:rPr>
              <w:t>---------------------------------</w:t>
            </w:r>
          </w:p>
          <w:p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ru-RU"/>
              </w:rPr>
              <w:t>ստորագրություն</w:t>
            </w:r>
            <w:r w:rsidRPr="00A71D81">
              <w:rPr>
                <w:rFonts w:ascii="GHEA Grapalat" w:hAnsi="GHEA Grapalat"/>
                <w:sz w:val="18"/>
                <w:szCs w:val="18"/>
              </w:rPr>
              <w:t>/</w:t>
            </w:r>
          </w:p>
          <w:p w:rsidR="00071D1C" w:rsidRPr="00A71D81" w:rsidRDefault="00071D1C" w:rsidP="00EF3662">
            <w:pPr>
              <w:jc w:val="center"/>
              <w:rPr>
                <w:rFonts w:ascii="GHEA Grapalat" w:hAnsi="GHEA Grapalat"/>
                <w:sz w:val="22"/>
                <w:szCs w:val="22"/>
                <w:lang w:val="ru-RU"/>
              </w:rPr>
            </w:pPr>
            <w:r w:rsidRPr="00A71D81">
              <w:rPr>
                <w:rFonts w:ascii="GHEA Grapalat" w:hAnsi="GHEA Grapalat" w:cs="Sylfaen"/>
                <w:sz w:val="18"/>
                <w:szCs w:val="18"/>
                <w:lang w:val="ru-RU"/>
              </w:rPr>
              <w:t>Կ</w:t>
            </w:r>
            <w:r w:rsidRPr="00A71D81">
              <w:rPr>
                <w:rFonts w:ascii="GHEA Grapalat" w:hAnsi="GHEA Grapalat"/>
                <w:sz w:val="18"/>
                <w:szCs w:val="18"/>
                <w:lang w:val="ru-RU"/>
              </w:rPr>
              <w:t>.</w:t>
            </w:r>
            <w:r w:rsidRPr="00A71D81">
              <w:rPr>
                <w:rFonts w:ascii="GHEA Grapalat" w:hAnsi="GHEA Grapalat" w:cs="Sylfaen"/>
                <w:sz w:val="18"/>
                <w:szCs w:val="18"/>
                <w:lang w:val="ru-RU"/>
              </w:rPr>
              <w:t>Տ</w:t>
            </w:r>
          </w:p>
        </w:tc>
      </w:tr>
    </w:tbl>
    <w:p w:rsidR="00071D1C" w:rsidRPr="00A71D81" w:rsidRDefault="00071D1C" w:rsidP="00EF3662">
      <w:pPr>
        <w:jc w:val="center"/>
        <w:rPr>
          <w:rFonts w:ascii="GHEA Grapalat" w:hAnsi="GHEA Grapalat"/>
          <w:sz w:val="20"/>
        </w:rPr>
      </w:pPr>
      <w:r w:rsidRPr="00A71D81">
        <w:rPr>
          <w:rFonts w:ascii="GHEA Grapalat" w:hAnsi="GHEA Grapalat"/>
          <w:sz w:val="20"/>
        </w:rPr>
        <w:lastRenderedPageBreak/>
        <w:br w:type="page"/>
      </w:r>
    </w:p>
    <w:p w:rsidR="00071D1C" w:rsidRPr="00A71D81" w:rsidRDefault="00071D1C" w:rsidP="00EF3662">
      <w:pPr>
        <w:jc w:val="right"/>
        <w:rPr>
          <w:rFonts w:ascii="GHEA Grapalat" w:hAnsi="GHEA Grapalat"/>
          <w:sz w:val="20"/>
        </w:rPr>
      </w:pPr>
    </w:p>
    <w:p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Հավելված N 2</w:t>
      </w:r>
    </w:p>
    <w:p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              20  թ. կնքված </w:t>
      </w:r>
    </w:p>
    <w:p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ծածկագրով պայմանագրի</w:t>
      </w:r>
    </w:p>
    <w:p w:rsidR="00071D1C" w:rsidRPr="00A71D81" w:rsidRDefault="00071D1C" w:rsidP="00EF3662">
      <w:pPr>
        <w:tabs>
          <w:tab w:val="left" w:pos="9540"/>
        </w:tabs>
        <w:rPr>
          <w:rFonts w:ascii="GHEA Grapalat" w:hAnsi="GHEA Grapalat"/>
          <w:sz w:val="20"/>
        </w:rPr>
      </w:pPr>
    </w:p>
    <w:p w:rsidR="00071D1C" w:rsidRPr="00A71D81" w:rsidRDefault="00071D1C" w:rsidP="00EF3662">
      <w:pPr>
        <w:tabs>
          <w:tab w:val="left" w:pos="9540"/>
        </w:tabs>
        <w:rPr>
          <w:rFonts w:ascii="GHEA Grapalat" w:hAnsi="GHEA Grapalat"/>
          <w:sz w:val="20"/>
        </w:rPr>
      </w:pPr>
    </w:p>
    <w:p w:rsidR="00071D1C" w:rsidRPr="00A71D81" w:rsidRDefault="00071D1C" w:rsidP="00EF3662">
      <w:pPr>
        <w:jc w:val="center"/>
        <w:rPr>
          <w:rFonts w:ascii="GHEA Grapalat" w:hAnsi="GHEA Grapalat"/>
          <w:sz w:val="20"/>
        </w:rPr>
      </w:pP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sz w:val="20"/>
        </w:rPr>
        <w:t>ՎՃԱՐՄԱՆ ԺԱՄԱՆԱԿԱՑՈՒՅՑ*</w:t>
      </w:r>
    </w:p>
    <w:p w:rsidR="00071D1C" w:rsidRPr="00A71D81" w:rsidRDefault="00071D1C" w:rsidP="00EF3662">
      <w:pPr>
        <w:jc w:val="center"/>
        <w:rPr>
          <w:rFonts w:ascii="GHEA Grapalat" w:hAnsi="GHEA Grapalat"/>
          <w:sz w:val="20"/>
        </w:rPr>
      </w:pPr>
      <w:r w:rsidRPr="00A71D81">
        <w:rPr>
          <w:rFonts w:ascii="GHEA Grapalat" w:hAnsi="GHEA Grapalat" w:cs="Sylfaen"/>
          <w:sz w:val="18"/>
        </w:rPr>
        <w:t>ՀՀդրամ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738"/>
        <w:gridCol w:w="4490"/>
        <w:gridCol w:w="1110"/>
        <w:gridCol w:w="445"/>
        <w:gridCol w:w="446"/>
        <w:gridCol w:w="446"/>
        <w:gridCol w:w="446"/>
        <w:gridCol w:w="446"/>
        <w:gridCol w:w="446"/>
        <w:gridCol w:w="446"/>
        <w:gridCol w:w="446"/>
        <w:gridCol w:w="446"/>
        <w:gridCol w:w="446"/>
        <w:gridCol w:w="446"/>
        <w:gridCol w:w="446"/>
        <w:gridCol w:w="1004"/>
      </w:tblGrid>
      <w:tr w:rsidR="00071D1C" w:rsidRPr="00A71D81" w:rsidTr="00E22E51">
        <w:tc>
          <w:tcPr>
            <w:tcW w:w="14851" w:type="dxa"/>
            <w:gridSpan w:val="16"/>
          </w:tcPr>
          <w:p w:rsidR="00071D1C" w:rsidRPr="00A71D81" w:rsidRDefault="00071D1C" w:rsidP="00EF3662">
            <w:pPr>
              <w:jc w:val="center"/>
              <w:rPr>
                <w:rFonts w:ascii="GHEA Grapalat" w:hAnsi="GHEA Grapalat"/>
                <w:sz w:val="18"/>
                <w:lang w:val="es-ES"/>
              </w:rPr>
            </w:pPr>
            <w:r w:rsidRPr="00A71D81">
              <w:rPr>
                <w:rFonts w:ascii="GHEA Grapalat" w:hAnsi="GHEA Grapalat"/>
                <w:sz w:val="18"/>
                <w:lang w:val="es-ES"/>
              </w:rPr>
              <w:t>Ապրանքի</w:t>
            </w:r>
          </w:p>
        </w:tc>
      </w:tr>
      <w:tr w:rsidR="00071D1C" w:rsidRPr="006D339C" w:rsidTr="00E22E51">
        <w:tc>
          <w:tcPr>
            <w:tcW w:w="1980" w:type="dxa"/>
            <w:vAlign w:val="center"/>
          </w:tcPr>
          <w:p w:rsidR="00071D1C" w:rsidRPr="00A71D81" w:rsidRDefault="00071D1C" w:rsidP="00EF3662">
            <w:pPr>
              <w:jc w:val="center"/>
              <w:rPr>
                <w:rFonts w:ascii="GHEA Grapalat" w:hAnsi="GHEA Grapalat"/>
                <w:sz w:val="18"/>
                <w:lang w:val="es-ES"/>
              </w:rPr>
            </w:pPr>
            <w:r w:rsidRPr="00A71D81">
              <w:rPr>
                <w:rFonts w:ascii="GHEA Grapalat" w:hAnsi="GHEA Grapalat"/>
                <w:sz w:val="18"/>
              </w:rPr>
              <w:t>հրավերովնախատեսվածչափաբաժնիհամարը</w:t>
            </w:r>
          </w:p>
        </w:tc>
        <w:tc>
          <w:tcPr>
            <w:tcW w:w="2700" w:type="dxa"/>
            <w:vAlign w:val="center"/>
          </w:tcPr>
          <w:p w:rsidR="00071D1C" w:rsidRPr="00A71D81" w:rsidRDefault="00071D1C" w:rsidP="00EF3662">
            <w:pPr>
              <w:jc w:val="center"/>
              <w:rPr>
                <w:rFonts w:ascii="GHEA Grapalat" w:hAnsi="GHEA Grapalat"/>
                <w:sz w:val="18"/>
                <w:lang w:val="es-ES"/>
              </w:rPr>
            </w:pPr>
            <w:r w:rsidRPr="00A71D81">
              <w:rPr>
                <w:rFonts w:ascii="GHEA Grapalat" w:hAnsi="GHEA Grapalat"/>
                <w:sz w:val="18"/>
              </w:rPr>
              <w:t>գնումներիպլանովնախատեսվածմիջանցիկծածկագիրը</w:t>
            </w:r>
            <w:r w:rsidRPr="00A71D81">
              <w:rPr>
                <w:rFonts w:ascii="GHEA Grapalat" w:hAnsi="GHEA Grapalat"/>
                <w:sz w:val="18"/>
                <w:lang w:val="es-ES"/>
              </w:rPr>
              <w:t xml:space="preserve">` </w:t>
            </w:r>
            <w:r w:rsidRPr="00A71D81">
              <w:rPr>
                <w:rFonts w:ascii="GHEA Grapalat" w:hAnsi="GHEA Grapalat"/>
                <w:sz w:val="18"/>
              </w:rPr>
              <w:t>ըստԳՄԱդասակարգման</w:t>
            </w:r>
            <w:r w:rsidRPr="00A71D81">
              <w:rPr>
                <w:rFonts w:ascii="GHEA Grapalat" w:hAnsi="GHEA Grapalat"/>
                <w:sz w:val="18"/>
                <w:lang w:val="es-ES"/>
              </w:rPr>
              <w:t xml:space="preserve"> (CPV)</w:t>
            </w:r>
          </w:p>
        </w:tc>
        <w:tc>
          <w:tcPr>
            <w:tcW w:w="2520" w:type="dxa"/>
            <w:vAlign w:val="center"/>
          </w:tcPr>
          <w:p w:rsidR="00071D1C" w:rsidRPr="00A71D81" w:rsidRDefault="00071D1C" w:rsidP="00EF3662">
            <w:pPr>
              <w:jc w:val="center"/>
              <w:rPr>
                <w:rFonts w:ascii="GHEA Grapalat" w:hAnsi="GHEA Grapalat"/>
                <w:sz w:val="18"/>
                <w:lang w:val="es-ES"/>
              </w:rPr>
            </w:pPr>
            <w:r w:rsidRPr="00A71D81">
              <w:rPr>
                <w:rFonts w:ascii="GHEA Grapalat" w:hAnsi="GHEA Grapalat"/>
                <w:sz w:val="18"/>
              </w:rPr>
              <w:t>անվանումը</w:t>
            </w:r>
          </w:p>
        </w:tc>
        <w:tc>
          <w:tcPr>
            <w:tcW w:w="7651" w:type="dxa"/>
            <w:gridSpan w:val="13"/>
            <w:vAlign w:val="center"/>
          </w:tcPr>
          <w:p w:rsidR="00071D1C" w:rsidRPr="00A71D81" w:rsidRDefault="00071D1C" w:rsidP="00EF3662">
            <w:pPr>
              <w:jc w:val="both"/>
              <w:rPr>
                <w:rFonts w:ascii="GHEA Grapalat" w:hAnsi="GHEA Grapalat"/>
                <w:sz w:val="18"/>
                <w:lang w:val="es-ES"/>
              </w:rPr>
            </w:pPr>
            <w:r w:rsidRPr="00A71D81">
              <w:rPr>
                <w:rFonts w:ascii="GHEA Grapalat" w:hAnsi="GHEA Grapalat"/>
                <w:sz w:val="18"/>
                <w:lang w:val="es-ES"/>
              </w:rPr>
              <w:t>դիմացվճարումներընախատեսվում է իրականացնել20</w:t>
            </w:r>
            <w:r w:rsidR="00B219DF">
              <w:rPr>
                <w:rFonts w:ascii="GHEA Grapalat" w:hAnsi="GHEA Grapalat"/>
                <w:sz w:val="18"/>
                <w:lang w:val="hy-AM"/>
              </w:rPr>
              <w:t>2</w:t>
            </w:r>
            <w:r w:rsidR="003835C6">
              <w:rPr>
                <w:rFonts w:ascii="GHEA Grapalat" w:hAnsi="GHEA Grapalat"/>
                <w:sz w:val="18"/>
                <w:lang w:val="hy-AM"/>
              </w:rPr>
              <w:t>5</w:t>
            </w:r>
            <w:r w:rsidRPr="00A71D81">
              <w:rPr>
                <w:rFonts w:ascii="GHEA Grapalat" w:hAnsi="GHEA Grapalat"/>
                <w:sz w:val="18"/>
                <w:lang w:val="es-ES"/>
              </w:rPr>
              <w:t xml:space="preserve">  թ-ին` ըստամիսների, այդթվում**</w:t>
            </w:r>
          </w:p>
        </w:tc>
      </w:tr>
      <w:tr w:rsidR="00071D1C" w:rsidRPr="00A71D81" w:rsidTr="00E22E51">
        <w:trPr>
          <w:trHeight w:val="1538"/>
        </w:trPr>
        <w:tc>
          <w:tcPr>
            <w:tcW w:w="1980" w:type="dxa"/>
          </w:tcPr>
          <w:p w:rsidR="00071D1C" w:rsidRPr="00A71D81" w:rsidRDefault="00071D1C" w:rsidP="00EF3662">
            <w:pPr>
              <w:jc w:val="center"/>
              <w:rPr>
                <w:rFonts w:ascii="GHEA Grapalat" w:hAnsi="GHEA Grapalat"/>
                <w:sz w:val="20"/>
                <w:lang w:val="es-ES"/>
              </w:rPr>
            </w:pPr>
          </w:p>
        </w:tc>
        <w:tc>
          <w:tcPr>
            <w:tcW w:w="2700" w:type="dxa"/>
          </w:tcPr>
          <w:p w:rsidR="00071D1C" w:rsidRPr="00A71D81" w:rsidRDefault="00071D1C" w:rsidP="00EF3662">
            <w:pPr>
              <w:jc w:val="center"/>
              <w:rPr>
                <w:rFonts w:ascii="GHEA Grapalat" w:hAnsi="GHEA Grapalat"/>
                <w:sz w:val="20"/>
                <w:lang w:val="es-ES"/>
              </w:rPr>
            </w:pPr>
          </w:p>
        </w:tc>
        <w:tc>
          <w:tcPr>
            <w:tcW w:w="2520" w:type="dxa"/>
          </w:tcPr>
          <w:p w:rsidR="00071D1C" w:rsidRPr="00A71D81" w:rsidRDefault="00071D1C" w:rsidP="00EF3662">
            <w:pPr>
              <w:jc w:val="center"/>
              <w:rPr>
                <w:rFonts w:ascii="GHEA Grapalat" w:hAnsi="GHEA Grapalat"/>
                <w:sz w:val="20"/>
                <w:lang w:val="es-ES"/>
              </w:rPr>
            </w:pPr>
          </w:p>
        </w:tc>
        <w:tc>
          <w:tcPr>
            <w:tcW w:w="474" w:type="dxa"/>
            <w:textDirection w:val="btLr"/>
            <w:vAlign w:val="center"/>
          </w:tcPr>
          <w:p w:rsidR="00071D1C" w:rsidRPr="00A71D81" w:rsidRDefault="00071D1C" w:rsidP="00EF3662">
            <w:pPr>
              <w:ind w:left="113" w:right="-7"/>
              <w:jc w:val="center"/>
              <w:rPr>
                <w:rFonts w:ascii="GHEA Grapalat" w:hAnsi="GHEA Grapalat"/>
                <w:sz w:val="18"/>
                <w:szCs w:val="22"/>
                <w:lang w:val="pt-BR"/>
              </w:rPr>
            </w:pPr>
            <w:r w:rsidRPr="00A71D81">
              <w:rPr>
                <w:rFonts w:ascii="GHEA Grapalat" w:hAnsi="GHEA Grapalat" w:cs="Sylfaen"/>
                <w:sz w:val="18"/>
                <w:szCs w:val="22"/>
                <w:lang w:val="pt-BR"/>
              </w:rPr>
              <w:t>հունվար</w:t>
            </w:r>
          </w:p>
        </w:tc>
        <w:tc>
          <w:tcPr>
            <w:tcW w:w="474" w:type="dxa"/>
            <w:textDirection w:val="btLr"/>
            <w:vAlign w:val="center"/>
          </w:tcPr>
          <w:p w:rsidR="00071D1C" w:rsidRPr="00A71D81" w:rsidRDefault="00071D1C" w:rsidP="00EF3662">
            <w:pPr>
              <w:ind w:left="113" w:right="-7"/>
              <w:jc w:val="center"/>
              <w:rPr>
                <w:rFonts w:ascii="GHEA Grapalat" w:hAnsi="GHEA Grapalat" w:cs="Sylfaen"/>
                <w:sz w:val="18"/>
                <w:szCs w:val="22"/>
                <w:lang w:val="pt-BR"/>
              </w:rPr>
            </w:pPr>
            <w:r w:rsidRPr="00A71D81">
              <w:rPr>
                <w:rFonts w:ascii="GHEA Grapalat" w:hAnsi="GHEA Grapalat" w:cs="Sylfaen"/>
                <w:sz w:val="18"/>
                <w:szCs w:val="22"/>
                <w:lang w:val="pt-BR"/>
              </w:rPr>
              <w:t>փետրվար</w:t>
            </w:r>
          </w:p>
        </w:tc>
        <w:tc>
          <w:tcPr>
            <w:tcW w:w="474" w:type="dxa"/>
            <w:textDirection w:val="btLr"/>
            <w:vAlign w:val="center"/>
          </w:tcPr>
          <w:p w:rsidR="00071D1C" w:rsidRPr="00A71D81" w:rsidRDefault="00071D1C" w:rsidP="00EF3662">
            <w:pPr>
              <w:ind w:left="113" w:right="-7"/>
              <w:jc w:val="center"/>
              <w:rPr>
                <w:rFonts w:ascii="GHEA Grapalat" w:hAnsi="GHEA Grapalat"/>
                <w:sz w:val="18"/>
                <w:szCs w:val="22"/>
                <w:lang w:val="pt-BR"/>
              </w:rPr>
            </w:pPr>
            <w:r w:rsidRPr="00A71D81">
              <w:rPr>
                <w:rFonts w:ascii="GHEA Grapalat" w:hAnsi="GHEA Grapalat" w:cs="Sylfaen"/>
                <w:sz w:val="18"/>
                <w:szCs w:val="22"/>
                <w:lang w:val="pt-BR"/>
              </w:rPr>
              <w:t>մարտ</w:t>
            </w:r>
          </w:p>
        </w:tc>
        <w:tc>
          <w:tcPr>
            <w:tcW w:w="474" w:type="dxa"/>
            <w:textDirection w:val="btLr"/>
            <w:vAlign w:val="center"/>
          </w:tcPr>
          <w:p w:rsidR="00071D1C" w:rsidRPr="00A71D81" w:rsidRDefault="00071D1C" w:rsidP="00EF3662">
            <w:pPr>
              <w:ind w:left="113" w:right="-7"/>
              <w:jc w:val="center"/>
              <w:rPr>
                <w:rFonts w:ascii="GHEA Grapalat" w:hAnsi="GHEA Grapalat" w:cs="Sylfaen"/>
                <w:sz w:val="18"/>
                <w:szCs w:val="22"/>
                <w:lang w:val="pt-BR"/>
              </w:rPr>
            </w:pPr>
            <w:r w:rsidRPr="00A71D81">
              <w:rPr>
                <w:rFonts w:ascii="GHEA Grapalat" w:hAnsi="GHEA Grapalat" w:cs="Sylfaen"/>
                <w:sz w:val="18"/>
                <w:szCs w:val="22"/>
                <w:lang w:val="pt-BR"/>
              </w:rPr>
              <w:t>ապրիլ</w:t>
            </w:r>
          </w:p>
        </w:tc>
        <w:tc>
          <w:tcPr>
            <w:tcW w:w="474" w:type="dxa"/>
            <w:textDirection w:val="btLr"/>
            <w:vAlign w:val="center"/>
          </w:tcPr>
          <w:p w:rsidR="00071D1C" w:rsidRPr="00A71D81" w:rsidRDefault="00071D1C" w:rsidP="00EF3662">
            <w:pPr>
              <w:ind w:left="113" w:right="-7"/>
              <w:jc w:val="center"/>
              <w:rPr>
                <w:rFonts w:ascii="GHEA Grapalat" w:hAnsi="GHEA Grapalat"/>
                <w:sz w:val="18"/>
                <w:szCs w:val="22"/>
                <w:lang w:val="pt-BR"/>
              </w:rPr>
            </w:pPr>
            <w:r w:rsidRPr="00A71D81">
              <w:rPr>
                <w:rFonts w:ascii="GHEA Grapalat" w:hAnsi="GHEA Grapalat" w:cs="Sylfaen"/>
                <w:sz w:val="18"/>
                <w:szCs w:val="22"/>
                <w:lang w:val="pt-BR"/>
              </w:rPr>
              <w:t>մայիս</w:t>
            </w:r>
          </w:p>
        </w:tc>
        <w:tc>
          <w:tcPr>
            <w:tcW w:w="474" w:type="dxa"/>
            <w:textDirection w:val="btLr"/>
            <w:vAlign w:val="center"/>
          </w:tcPr>
          <w:p w:rsidR="00071D1C" w:rsidRPr="00A71D81" w:rsidRDefault="00071D1C" w:rsidP="00EF3662">
            <w:pPr>
              <w:ind w:left="113" w:right="-7"/>
              <w:jc w:val="center"/>
              <w:rPr>
                <w:rFonts w:ascii="GHEA Grapalat" w:hAnsi="GHEA Grapalat"/>
                <w:sz w:val="18"/>
                <w:szCs w:val="22"/>
                <w:lang w:val="pt-BR"/>
              </w:rPr>
            </w:pPr>
            <w:r w:rsidRPr="00A71D81">
              <w:rPr>
                <w:rFonts w:ascii="GHEA Grapalat" w:hAnsi="GHEA Grapalat" w:cs="Sylfaen"/>
                <w:sz w:val="18"/>
                <w:szCs w:val="22"/>
                <w:lang w:val="pt-BR"/>
              </w:rPr>
              <w:t>հունիս</w:t>
            </w:r>
          </w:p>
        </w:tc>
        <w:tc>
          <w:tcPr>
            <w:tcW w:w="474" w:type="dxa"/>
            <w:textDirection w:val="btLr"/>
            <w:vAlign w:val="center"/>
          </w:tcPr>
          <w:p w:rsidR="00071D1C" w:rsidRPr="00A71D81" w:rsidRDefault="00071D1C" w:rsidP="00EF3662">
            <w:pPr>
              <w:ind w:left="113" w:right="-7"/>
              <w:jc w:val="center"/>
              <w:rPr>
                <w:rFonts w:ascii="GHEA Grapalat" w:hAnsi="GHEA Grapalat"/>
                <w:sz w:val="18"/>
                <w:szCs w:val="22"/>
                <w:lang w:val="pt-BR"/>
              </w:rPr>
            </w:pPr>
            <w:r w:rsidRPr="00A71D81">
              <w:rPr>
                <w:rFonts w:ascii="GHEA Grapalat" w:hAnsi="GHEA Grapalat" w:cs="Sylfaen"/>
                <w:sz w:val="18"/>
                <w:szCs w:val="22"/>
                <w:lang w:val="pt-BR"/>
              </w:rPr>
              <w:t>հուլիս</w:t>
            </w:r>
          </w:p>
        </w:tc>
        <w:tc>
          <w:tcPr>
            <w:tcW w:w="474" w:type="dxa"/>
            <w:textDirection w:val="btLr"/>
            <w:vAlign w:val="center"/>
          </w:tcPr>
          <w:p w:rsidR="00071D1C" w:rsidRPr="00A71D81" w:rsidRDefault="00071D1C" w:rsidP="00EF3662">
            <w:pPr>
              <w:ind w:left="113" w:right="-7"/>
              <w:jc w:val="center"/>
              <w:rPr>
                <w:rFonts w:ascii="GHEA Grapalat" w:hAnsi="GHEA Grapalat"/>
                <w:sz w:val="18"/>
                <w:szCs w:val="22"/>
                <w:lang w:val="pt-BR"/>
              </w:rPr>
            </w:pPr>
            <w:r w:rsidRPr="00A71D81">
              <w:rPr>
                <w:rFonts w:ascii="GHEA Grapalat" w:hAnsi="GHEA Grapalat" w:cs="Sylfaen"/>
                <w:sz w:val="18"/>
                <w:szCs w:val="22"/>
                <w:lang w:val="pt-BR"/>
              </w:rPr>
              <w:t>օգոստոս</w:t>
            </w:r>
          </w:p>
        </w:tc>
        <w:tc>
          <w:tcPr>
            <w:tcW w:w="474" w:type="dxa"/>
            <w:textDirection w:val="btLr"/>
            <w:vAlign w:val="center"/>
          </w:tcPr>
          <w:p w:rsidR="00071D1C" w:rsidRPr="00A71D81" w:rsidRDefault="00071D1C" w:rsidP="00EF3662">
            <w:pPr>
              <w:ind w:left="113" w:right="-7"/>
              <w:jc w:val="center"/>
              <w:rPr>
                <w:rFonts w:ascii="GHEA Grapalat" w:hAnsi="GHEA Grapalat"/>
                <w:sz w:val="18"/>
                <w:szCs w:val="22"/>
                <w:lang w:val="pt-BR"/>
              </w:rPr>
            </w:pPr>
            <w:r w:rsidRPr="00A71D81">
              <w:rPr>
                <w:rFonts w:ascii="GHEA Grapalat" w:hAnsi="GHEA Grapalat" w:cs="Sylfaen"/>
                <w:sz w:val="18"/>
                <w:szCs w:val="22"/>
                <w:lang w:val="pt-BR"/>
              </w:rPr>
              <w:t>սեպտեմբեր</w:t>
            </w:r>
          </w:p>
        </w:tc>
        <w:tc>
          <w:tcPr>
            <w:tcW w:w="474" w:type="dxa"/>
            <w:textDirection w:val="btLr"/>
            <w:vAlign w:val="center"/>
          </w:tcPr>
          <w:p w:rsidR="00071D1C" w:rsidRPr="00A71D81" w:rsidRDefault="00071D1C" w:rsidP="00EF3662">
            <w:pPr>
              <w:ind w:left="113" w:right="-7"/>
              <w:jc w:val="center"/>
              <w:rPr>
                <w:rFonts w:ascii="GHEA Grapalat" w:hAnsi="GHEA Grapalat"/>
                <w:sz w:val="18"/>
                <w:szCs w:val="22"/>
                <w:lang w:val="pt-BR"/>
              </w:rPr>
            </w:pPr>
            <w:r w:rsidRPr="00A71D81">
              <w:rPr>
                <w:rFonts w:ascii="GHEA Grapalat" w:hAnsi="GHEA Grapalat" w:cs="Sylfaen"/>
                <w:sz w:val="18"/>
                <w:szCs w:val="22"/>
                <w:lang w:val="pt-BR"/>
              </w:rPr>
              <w:t>հոկտեմբեր</w:t>
            </w:r>
          </w:p>
        </w:tc>
        <w:tc>
          <w:tcPr>
            <w:tcW w:w="474" w:type="dxa"/>
            <w:textDirection w:val="btLr"/>
            <w:vAlign w:val="center"/>
          </w:tcPr>
          <w:p w:rsidR="00071D1C" w:rsidRPr="00A71D81" w:rsidRDefault="00071D1C" w:rsidP="00EF3662">
            <w:pPr>
              <w:ind w:left="113" w:right="-7"/>
              <w:jc w:val="center"/>
              <w:rPr>
                <w:rFonts w:ascii="GHEA Grapalat" w:hAnsi="GHEA Grapalat"/>
                <w:sz w:val="18"/>
                <w:szCs w:val="22"/>
                <w:lang w:val="pt-BR"/>
              </w:rPr>
            </w:pPr>
            <w:r w:rsidRPr="00A71D81">
              <w:rPr>
                <w:rFonts w:ascii="GHEA Grapalat" w:hAnsi="GHEA Grapalat" w:cs="Sylfaen"/>
                <w:sz w:val="18"/>
                <w:szCs w:val="22"/>
                <w:lang w:val="pt-BR"/>
              </w:rPr>
              <w:t>նոյեմբեր</w:t>
            </w:r>
          </w:p>
        </w:tc>
        <w:tc>
          <w:tcPr>
            <w:tcW w:w="474" w:type="dxa"/>
            <w:textDirection w:val="btLr"/>
            <w:vAlign w:val="center"/>
          </w:tcPr>
          <w:p w:rsidR="00071D1C" w:rsidRPr="00A71D81" w:rsidRDefault="00071D1C" w:rsidP="00EF3662">
            <w:pPr>
              <w:ind w:left="113" w:right="-7"/>
              <w:jc w:val="center"/>
              <w:rPr>
                <w:rFonts w:ascii="GHEA Grapalat" w:hAnsi="GHEA Grapalat"/>
                <w:sz w:val="18"/>
                <w:szCs w:val="22"/>
                <w:lang w:val="pt-BR"/>
              </w:rPr>
            </w:pPr>
            <w:r w:rsidRPr="00A71D81">
              <w:rPr>
                <w:rFonts w:ascii="GHEA Grapalat" w:hAnsi="GHEA Grapalat" w:cs="Sylfaen"/>
                <w:sz w:val="18"/>
                <w:szCs w:val="22"/>
                <w:lang w:val="pt-BR"/>
              </w:rPr>
              <w:t>դեկտեմբեր</w:t>
            </w:r>
          </w:p>
        </w:tc>
        <w:tc>
          <w:tcPr>
            <w:tcW w:w="1963" w:type="dxa"/>
            <w:vAlign w:val="center"/>
          </w:tcPr>
          <w:p w:rsidR="00071D1C" w:rsidRPr="00A71D81" w:rsidRDefault="00071D1C" w:rsidP="00EF3662">
            <w:pPr>
              <w:ind w:right="-1"/>
              <w:jc w:val="center"/>
              <w:rPr>
                <w:rFonts w:ascii="GHEA Grapalat" w:hAnsi="GHEA Grapalat"/>
                <w:sz w:val="18"/>
                <w:szCs w:val="22"/>
                <w:lang w:val="pt-BR"/>
              </w:rPr>
            </w:pPr>
            <w:r w:rsidRPr="00A71D81">
              <w:rPr>
                <w:rFonts w:ascii="GHEA Grapalat" w:hAnsi="GHEA Grapalat" w:cs="Sylfaen"/>
                <w:sz w:val="18"/>
                <w:szCs w:val="22"/>
                <w:lang w:val="pt-BR"/>
              </w:rPr>
              <w:t>Ընդամենը</w:t>
            </w:r>
          </w:p>
          <w:p w:rsidR="00071D1C" w:rsidRPr="00A71D81" w:rsidRDefault="00071D1C" w:rsidP="00EF3662">
            <w:pPr>
              <w:jc w:val="center"/>
              <w:rPr>
                <w:rFonts w:ascii="GHEA Grapalat" w:hAnsi="GHEA Grapalat"/>
                <w:sz w:val="18"/>
                <w:lang w:val="es-ES"/>
              </w:rPr>
            </w:pPr>
          </w:p>
        </w:tc>
      </w:tr>
      <w:tr w:rsidR="00071D1C" w:rsidRPr="00A71D81" w:rsidTr="00E22E51">
        <w:trPr>
          <w:trHeight w:val="1538"/>
        </w:trPr>
        <w:tc>
          <w:tcPr>
            <w:tcW w:w="1980" w:type="dxa"/>
          </w:tcPr>
          <w:p w:rsidR="00071D1C" w:rsidRPr="00B219DF" w:rsidRDefault="003C5AD3" w:rsidP="00EF3662">
            <w:pPr>
              <w:jc w:val="center"/>
              <w:rPr>
                <w:rFonts w:ascii="GHEA Grapalat" w:hAnsi="GHEA Grapalat"/>
                <w:sz w:val="20"/>
                <w:lang w:val="hy-AM"/>
              </w:rPr>
            </w:pPr>
            <w:r>
              <w:rPr>
                <w:rFonts w:ascii="GHEA Grapalat" w:hAnsi="GHEA Grapalat"/>
                <w:sz w:val="20"/>
                <w:lang w:val="hy-AM"/>
              </w:rPr>
              <w:t>1-47</w:t>
            </w:r>
          </w:p>
        </w:tc>
        <w:tc>
          <w:tcPr>
            <w:tcW w:w="2700" w:type="dxa"/>
          </w:tcPr>
          <w:p w:rsidR="00071D1C" w:rsidRPr="00B219DF" w:rsidRDefault="00071D1C" w:rsidP="00EF3662">
            <w:pPr>
              <w:jc w:val="center"/>
              <w:rPr>
                <w:rFonts w:ascii="GHEA Grapalat" w:hAnsi="GHEA Grapalat"/>
                <w:sz w:val="20"/>
                <w:lang w:val="hy-AM"/>
              </w:rPr>
            </w:pPr>
          </w:p>
        </w:tc>
        <w:tc>
          <w:tcPr>
            <w:tcW w:w="2520" w:type="dxa"/>
          </w:tcPr>
          <w:p w:rsidR="00071D1C" w:rsidRPr="00A71D81" w:rsidRDefault="00B219DF" w:rsidP="00EF3662">
            <w:pPr>
              <w:jc w:val="center"/>
              <w:rPr>
                <w:rFonts w:ascii="GHEA Grapalat" w:hAnsi="GHEA Grapalat"/>
                <w:sz w:val="20"/>
                <w:lang w:val="es-ES"/>
              </w:rPr>
            </w:pPr>
            <w:r w:rsidRPr="00B219DF">
              <w:rPr>
                <w:rFonts w:ascii="GHEA Grapalat" w:hAnsi="GHEA Grapalat"/>
                <w:sz w:val="20"/>
                <w:lang w:val="es-ES"/>
              </w:rPr>
              <w:t>Դեղորայք և ԲՆԱ</w:t>
            </w:r>
          </w:p>
        </w:tc>
        <w:tc>
          <w:tcPr>
            <w:tcW w:w="474" w:type="dxa"/>
          </w:tcPr>
          <w:p w:rsidR="00071D1C" w:rsidRPr="00A71D81" w:rsidRDefault="00071D1C" w:rsidP="00EF3662">
            <w:pPr>
              <w:jc w:val="center"/>
              <w:rPr>
                <w:rFonts w:ascii="GHEA Grapalat" w:hAnsi="GHEA Grapalat"/>
                <w:sz w:val="20"/>
                <w:lang w:val="pt-BR"/>
              </w:rPr>
            </w:pPr>
          </w:p>
          <w:p w:rsidR="00071D1C" w:rsidRPr="00A71D81" w:rsidRDefault="00071D1C" w:rsidP="00EF3662">
            <w:pPr>
              <w:jc w:val="center"/>
              <w:rPr>
                <w:rFonts w:ascii="GHEA Grapalat" w:hAnsi="GHEA Grapalat"/>
                <w:sz w:val="20"/>
                <w:lang w:val="pt-BR"/>
              </w:rPr>
            </w:pPr>
          </w:p>
          <w:p w:rsidR="00071D1C" w:rsidRPr="00A71D81" w:rsidRDefault="00071D1C" w:rsidP="00EF3662">
            <w:pPr>
              <w:jc w:val="center"/>
              <w:rPr>
                <w:rFonts w:ascii="GHEA Grapalat" w:hAnsi="GHEA Grapalat"/>
                <w:lang w:val="pt-BR"/>
              </w:rPr>
            </w:pPr>
            <w:r w:rsidRPr="00A71D81">
              <w:rPr>
                <w:rFonts w:ascii="GHEA Grapalat" w:hAnsi="GHEA Grapalat"/>
                <w:sz w:val="20"/>
                <w:lang w:val="pt-BR"/>
              </w:rPr>
              <w:t>... %</w:t>
            </w:r>
          </w:p>
        </w:tc>
        <w:tc>
          <w:tcPr>
            <w:tcW w:w="474" w:type="dxa"/>
          </w:tcPr>
          <w:p w:rsidR="00071D1C" w:rsidRPr="00A71D81" w:rsidRDefault="00071D1C" w:rsidP="00EF3662">
            <w:pPr>
              <w:jc w:val="center"/>
              <w:rPr>
                <w:rFonts w:ascii="GHEA Grapalat" w:hAnsi="GHEA Grapalat"/>
                <w:lang w:val="pt-BR"/>
              </w:rPr>
            </w:pPr>
          </w:p>
        </w:tc>
        <w:tc>
          <w:tcPr>
            <w:tcW w:w="474" w:type="dxa"/>
          </w:tcPr>
          <w:p w:rsidR="00071D1C" w:rsidRPr="00A71D81" w:rsidRDefault="00071D1C" w:rsidP="00EF3662">
            <w:pPr>
              <w:jc w:val="center"/>
              <w:rPr>
                <w:rFonts w:ascii="GHEA Grapalat" w:hAnsi="GHEA Grapalat" w:cs="Arial"/>
                <w:sz w:val="18"/>
                <w:szCs w:val="18"/>
                <w:lang w:val="pt-BR"/>
              </w:rPr>
            </w:pPr>
          </w:p>
        </w:tc>
        <w:tc>
          <w:tcPr>
            <w:tcW w:w="474" w:type="dxa"/>
          </w:tcPr>
          <w:p w:rsidR="00071D1C" w:rsidRPr="00A71D81" w:rsidRDefault="00071D1C" w:rsidP="00EF3662">
            <w:pPr>
              <w:jc w:val="center"/>
              <w:rPr>
                <w:rFonts w:ascii="GHEA Grapalat" w:hAnsi="GHEA Grapalat" w:cs="Arial"/>
                <w:sz w:val="18"/>
                <w:szCs w:val="18"/>
                <w:lang w:val="pt-BR"/>
              </w:rPr>
            </w:pPr>
          </w:p>
        </w:tc>
        <w:tc>
          <w:tcPr>
            <w:tcW w:w="474" w:type="dxa"/>
          </w:tcPr>
          <w:p w:rsidR="00071D1C" w:rsidRPr="00A71D81" w:rsidRDefault="00071D1C" w:rsidP="00EF3662">
            <w:pPr>
              <w:jc w:val="center"/>
              <w:rPr>
                <w:rFonts w:ascii="GHEA Grapalat" w:hAnsi="GHEA Grapalat" w:cs="Arial"/>
                <w:sz w:val="18"/>
                <w:szCs w:val="18"/>
                <w:lang w:val="pt-BR"/>
              </w:rPr>
            </w:pPr>
          </w:p>
        </w:tc>
        <w:tc>
          <w:tcPr>
            <w:tcW w:w="474" w:type="dxa"/>
          </w:tcPr>
          <w:p w:rsidR="00071D1C" w:rsidRPr="00A71D81" w:rsidRDefault="00071D1C" w:rsidP="00EF3662">
            <w:pPr>
              <w:jc w:val="center"/>
              <w:rPr>
                <w:rFonts w:ascii="GHEA Grapalat" w:hAnsi="GHEA Grapalat" w:cs="Arial"/>
                <w:sz w:val="18"/>
                <w:szCs w:val="18"/>
                <w:lang w:val="pt-BR"/>
              </w:rPr>
            </w:pPr>
          </w:p>
        </w:tc>
        <w:tc>
          <w:tcPr>
            <w:tcW w:w="474" w:type="dxa"/>
          </w:tcPr>
          <w:p w:rsidR="00071D1C" w:rsidRPr="00A71D81" w:rsidRDefault="00071D1C" w:rsidP="00EF3662">
            <w:pPr>
              <w:jc w:val="center"/>
              <w:rPr>
                <w:rFonts w:ascii="GHEA Grapalat" w:hAnsi="GHEA Grapalat" w:cs="Arial"/>
                <w:sz w:val="18"/>
                <w:szCs w:val="18"/>
                <w:lang w:val="pt-BR"/>
              </w:rPr>
            </w:pPr>
          </w:p>
        </w:tc>
        <w:tc>
          <w:tcPr>
            <w:tcW w:w="474" w:type="dxa"/>
          </w:tcPr>
          <w:p w:rsidR="00071D1C" w:rsidRPr="00A71D81" w:rsidRDefault="00071D1C" w:rsidP="00EF3662">
            <w:pPr>
              <w:jc w:val="center"/>
              <w:rPr>
                <w:rFonts w:ascii="GHEA Grapalat" w:hAnsi="GHEA Grapalat" w:cs="Arial"/>
                <w:sz w:val="18"/>
                <w:szCs w:val="18"/>
                <w:lang w:val="pt-BR"/>
              </w:rPr>
            </w:pPr>
          </w:p>
        </w:tc>
        <w:tc>
          <w:tcPr>
            <w:tcW w:w="474" w:type="dxa"/>
          </w:tcPr>
          <w:p w:rsidR="00071D1C" w:rsidRPr="00A71D81" w:rsidRDefault="00071D1C" w:rsidP="00EF3662">
            <w:pPr>
              <w:jc w:val="center"/>
              <w:rPr>
                <w:rFonts w:ascii="GHEA Grapalat" w:hAnsi="GHEA Grapalat" w:cs="Arial"/>
                <w:sz w:val="18"/>
                <w:szCs w:val="18"/>
                <w:lang w:val="pt-BR"/>
              </w:rPr>
            </w:pPr>
          </w:p>
        </w:tc>
        <w:tc>
          <w:tcPr>
            <w:tcW w:w="474" w:type="dxa"/>
          </w:tcPr>
          <w:p w:rsidR="00071D1C" w:rsidRPr="00A71D81" w:rsidRDefault="00071D1C" w:rsidP="00EF3662">
            <w:pPr>
              <w:jc w:val="center"/>
              <w:rPr>
                <w:rFonts w:ascii="GHEA Grapalat" w:hAnsi="GHEA Grapalat" w:cs="Arial"/>
                <w:sz w:val="18"/>
                <w:szCs w:val="18"/>
                <w:lang w:val="pt-BR"/>
              </w:rPr>
            </w:pPr>
          </w:p>
        </w:tc>
        <w:tc>
          <w:tcPr>
            <w:tcW w:w="474" w:type="dxa"/>
          </w:tcPr>
          <w:p w:rsidR="00071D1C" w:rsidRPr="00A71D81" w:rsidRDefault="00071D1C" w:rsidP="00EF3662">
            <w:pPr>
              <w:jc w:val="center"/>
              <w:rPr>
                <w:rFonts w:ascii="GHEA Grapalat" w:hAnsi="GHEA Grapalat" w:cs="Arial"/>
                <w:sz w:val="18"/>
                <w:szCs w:val="18"/>
                <w:lang w:val="pt-BR"/>
              </w:rPr>
            </w:pPr>
          </w:p>
        </w:tc>
        <w:tc>
          <w:tcPr>
            <w:tcW w:w="474" w:type="dxa"/>
          </w:tcPr>
          <w:p w:rsidR="00071D1C" w:rsidRPr="00A71D81" w:rsidRDefault="00071D1C" w:rsidP="00EF3662">
            <w:pPr>
              <w:jc w:val="center"/>
              <w:rPr>
                <w:rFonts w:ascii="GHEA Grapalat" w:hAnsi="GHEA Grapalat" w:cs="Arial"/>
                <w:sz w:val="18"/>
                <w:szCs w:val="18"/>
                <w:lang w:val="pt-BR"/>
              </w:rPr>
            </w:pPr>
          </w:p>
        </w:tc>
        <w:tc>
          <w:tcPr>
            <w:tcW w:w="1963" w:type="dxa"/>
          </w:tcPr>
          <w:p w:rsidR="00071D1C" w:rsidRPr="00A71D81" w:rsidRDefault="00071D1C" w:rsidP="00EF3662">
            <w:pPr>
              <w:jc w:val="center"/>
              <w:rPr>
                <w:rFonts w:ascii="GHEA Grapalat" w:hAnsi="GHEA Grapalat"/>
                <w:sz w:val="20"/>
                <w:lang w:val="pt-BR"/>
              </w:rPr>
            </w:pPr>
          </w:p>
          <w:p w:rsidR="00071D1C" w:rsidRPr="00A71D81" w:rsidRDefault="00071D1C" w:rsidP="00EF3662">
            <w:pPr>
              <w:jc w:val="center"/>
              <w:rPr>
                <w:rFonts w:ascii="GHEA Grapalat" w:hAnsi="GHEA Grapalat"/>
                <w:sz w:val="20"/>
                <w:lang w:val="pt-BR"/>
              </w:rPr>
            </w:pPr>
          </w:p>
          <w:p w:rsidR="00071D1C" w:rsidRPr="00A71D81" w:rsidRDefault="00071D1C" w:rsidP="00EF3662">
            <w:pPr>
              <w:jc w:val="center"/>
              <w:rPr>
                <w:rFonts w:ascii="GHEA Grapalat" w:hAnsi="GHEA Grapalat"/>
                <w:b/>
                <w:lang w:val="pt-BR"/>
              </w:rPr>
            </w:pPr>
            <w:r w:rsidRPr="00A71D81">
              <w:rPr>
                <w:rFonts w:ascii="GHEA Grapalat" w:hAnsi="GHEA Grapalat"/>
                <w:sz w:val="20"/>
                <w:lang w:val="pt-BR"/>
              </w:rPr>
              <w:t>%</w:t>
            </w:r>
          </w:p>
        </w:tc>
      </w:tr>
      <w:tr w:rsidR="003C5AD3" w:rsidRPr="00A71D81" w:rsidTr="00E22E51">
        <w:trPr>
          <w:trHeight w:val="1538"/>
        </w:trPr>
        <w:tc>
          <w:tcPr>
            <w:tcW w:w="1980" w:type="dxa"/>
          </w:tcPr>
          <w:p w:rsidR="003C5AD3" w:rsidRDefault="003C5AD3" w:rsidP="00EF3662">
            <w:pPr>
              <w:jc w:val="center"/>
              <w:rPr>
                <w:rFonts w:ascii="GHEA Grapalat" w:hAnsi="GHEA Grapalat"/>
                <w:sz w:val="20"/>
                <w:lang w:val="hy-AM"/>
              </w:rPr>
            </w:pPr>
            <w:r>
              <w:rPr>
                <w:rFonts w:ascii="GHEA Grapalat" w:hAnsi="GHEA Grapalat"/>
                <w:sz w:val="20"/>
                <w:lang w:val="hy-AM"/>
              </w:rPr>
              <w:t>48-61</w:t>
            </w:r>
          </w:p>
        </w:tc>
        <w:tc>
          <w:tcPr>
            <w:tcW w:w="2700" w:type="dxa"/>
          </w:tcPr>
          <w:p w:rsidR="003C5AD3" w:rsidRPr="00B219DF" w:rsidRDefault="003C5AD3" w:rsidP="00EF3662">
            <w:pPr>
              <w:jc w:val="center"/>
              <w:rPr>
                <w:rFonts w:ascii="GHEA Grapalat" w:hAnsi="GHEA Grapalat"/>
                <w:sz w:val="20"/>
                <w:lang w:val="hy-AM"/>
              </w:rPr>
            </w:pPr>
          </w:p>
        </w:tc>
        <w:tc>
          <w:tcPr>
            <w:tcW w:w="2520" w:type="dxa"/>
          </w:tcPr>
          <w:p w:rsidR="003C5AD3" w:rsidRPr="00B219DF" w:rsidRDefault="003C5AD3" w:rsidP="00EF3662">
            <w:pPr>
              <w:jc w:val="center"/>
              <w:rPr>
                <w:rFonts w:ascii="GHEA Grapalat" w:hAnsi="GHEA Grapalat"/>
                <w:sz w:val="20"/>
                <w:lang w:val="es-ES"/>
              </w:rPr>
            </w:pPr>
            <w:r w:rsidRPr="003C5AD3">
              <w:rPr>
                <w:rFonts w:ascii="GHEA Grapalat" w:hAnsi="GHEA Grapalat"/>
                <w:sz w:val="20"/>
                <w:lang w:val="es-ES"/>
              </w:rPr>
              <w:t>Դեղորայք և ԲՆԱ</w:t>
            </w:r>
          </w:p>
        </w:tc>
        <w:tc>
          <w:tcPr>
            <w:tcW w:w="474" w:type="dxa"/>
          </w:tcPr>
          <w:p w:rsidR="003C5AD3" w:rsidRPr="00A71D81" w:rsidRDefault="003C5AD3" w:rsidP="00EF3662">
            <w:pPr>
              <w:jc w:val="center"/>
              <w:rPr>
                <w:rFonts w:ascii="GHEA Grapalat" w:hAnsi="GHEA Grapalat"/>
                <w:sz w:val="20"/>
                <w:lang w:val="pt-BR"/>
              </w:rPr>
            </w:pPr>
          </w:p>
        </w:tc>
        <w:tc>
          <w:tcPr>
            <w:tcW w:w="474" w:type="dxa"/>
          </w:tcPr>
          <w:p w:rsidR="003C5AD3" w:rsidRPr="00A71D81" w:rsidRDefault="003C5AD3" w:rsidP="00EF3662">
            <w:pPr>
              <w:jc w:val="center"/>
              <w:rPr>
                <w:rFonts w:ascii="GHEA Grapalat" w:hAnsi="GHEA Grapalat"/>
                <w:lang w:val="pt-BR"/>
              </w:rPr>
            </w:pPr>
          </w:p>
        </w:tc>
        <w:tc>
          <w:tcPr>
            <w:tcW w:w="474" w:type="dxa"/>
          </w:tcPr>
          <w:p w:rsidR="003C5AD3" w:rsidRPr="00A71D81" w:rsidRDefault="003C5AD3" w:rsidP="00EF3662">
            <w:pPr>
              <w:jc w:val="center"/>
              <w:rPr>
                <w:rFonts w:ascii="GHEA Grapalat" w:hAnsi="GHEA Grapalat" w:cs="Arial"/>
                <w:sz w:val="18"/>
                <w:szCs w:val="18"/>
                <w:lang w:val="pt-BR"/>
              </w:rPr>
            </w:pPr>
          </w:p>
        </w:tc>
        <w:tc>
          <w:tcPr>
            <w:tcW w:w="474" w:type="dxa"/>
          </w:tcPr>
          <w:p w:rsidR="003C5AD3" w:rsidRPr="00A71D81" w:rsidRDefault="003C5AD3" w:rsidP="00EF3662">
            <w:pPr>
              <w:jc w:val="center"/>
              <w:rPr>
                <w:rFonts w:ascii="GHEA Grapalat" w:hAnsi="GHEA Grapalat" w:cs="Arial"/>
                <w:sz w:val="18"/>
                <w:szCs w:val="18"/>
                <w:lang w:val="pt-BR"/>
              </w:rPr>
            </w:pPr>
          </w:p>
        </w:tc>
        <w:tc>
          <w:tcPr>
            <w:tcW w:w="474" w:type="dxa"/>
          </w:tcPr>
          <w:p w:rsidR="003C5AD3" w:rsidRPr="00A71D81" w:rsidRDefault="003C5AD3" w:rsidP="00EF3662">
            <w:pPr>
              <w:jc w:val="center"/>
              <w:rPr>
                <w:rFonts w:ascii="GHEA Grapalat" w:hAnsi="GHEA Grapalat" w:cs="Arial"/>
                <w:sz w:val="18"/>
                <w:szCs w:val="18"/>
                <w:lang w:val="pt-BR"/>
              </w:rPr>
            </w:pPr>
          </w:p>
        </w:tc>
        <w:tc>
          <w:tcPr>
            <w:tcW w:w="474" w:type="dxa"/>
          </w:tcPr>
          <w:p w:rsidR="003C5AD3" w:rsidRPr="00A71D81" w:rsidRDefault="003C5AD3" w:rsidP="00EF3662">
            <w:pPr>
              <w:jc w:val="center"/>
              <w:rPr>
                <w:rFonts w:ascii="GHEA Grapalat" w:hAnsi="GHEA Grapalat" w:cs="Arial"/>
                <w:sz w:val="18"/>
                <w:szCs w:val="18"/>
                <w:lang w:val="pt-BR"/>
              </w:rPr>
            </w:pPr>
          </w:p>
        </w:tc>
        <w:tc>
          <w:tcPr>
            <w:tcW w:w="474" w:type="dxa"/>
          </w:tcPr>
          <w:p w:rsidR="003C5AD3" w:rsidRPr="00A71D81" w:rsidRDefault="003C5AD3" w:rsidP="00EF3662">
            <w:pPr>
              <w:jc w:val="center"/>
              <w:rPr>
                <w:rFonts w:ascii="GHEA Grapalat" w:hAnsi="GHEA Grapalat" w:cs="Arial"/>
                <w:sz w:val="18"/>
                <w:szCs w:val="18"/>
                <w:lang w:val="pt-BR"/>
              </w:rPr>
            </w:pPr>
          </w:p>
        </w:tc>
        <w:tc>
          <w:tcPr>
            <w:tcW w:w="474" w:type="dxa"/>
          </w:tcPr>
          <w:p w:rsidR="003C5AD3" w:rsidRPr="00A71D81" w:rsidRDefault="003C5AD3" w:rsidP="00EF3662">
            <w:pPr>
              <w:jc w:val="center"/>
              <w:rPr>
                <w:rFonts w:ascii="GHEA Grapalat" w:hAnsi="GHEA Grapalat" w:cs="Arial"/>
                <w:sz w:val="18"/>
                <w:szCs w:val="18"/>
                <w:lang w:val="pt-BR"/>
              </w:rPr>
            </w:pPr>
          </w:p>
        </w:tc>
        <w:tc>
          <w:tcPr>
            <w:tcW w:w="474" w:type="dxa"/>
          </w:tcPr>
          <w:p w:rsidR="003C5AD3" w:rsidRPr="00A71D81" w:rsidRDefault="003C5AD3" w:rsidP="00EF3662">
            <w:pPr>
              <w:jc w:val="center"/>
              <w:rPr>
                <w:rFonts w:ascii="GHEA Grapalat" w:hAnsi="GHEA Grapalat" w:cs="Arial"/>
                <w:sz w:val="18"/>
                <w:szCs w:val="18"/>
                <w:lang w:val="pt-BR"/>
              </w:rPr>
            </w:pPr>
          </w:p>
        </w:tc>
        <w:tc>
          <w:tcPr>
            <w:tcW w:w="474" w:type="dxa"/>
          </w:tcPr>
          <w:p w:rsidR="003C5AD3" w:rsidRPr="00A71D81" w:rsidRDefault="003C5AD3" w:rsidP="00EF3662">
            <w:pPr>
              <w:jc w:val="center"/>
              <w:rPr>
                <w:rFonts w:ascii="GHEA Grapalat" w:hAnsi="GHEA Grapalat" w:cs="Arial"/>
                <w:sz w:val="18"/>
                <w:szCs w:val="18"/>
                <w:lang w:val="pt-BR"/>
              </w:rPr>
            </w:pPr>
          </w:p>
        </w:tc>
        <w:tc>
          <w:tcPr>
            <w:tcW w:w="474" w:type="dxa"/>
          </w:tcPr>
          <w:p w:rsidR="003C5AD3" w:rsidRPr="00A71D81" w:rsidRDefault="003C5AD3" w:rsidP="00EF3662">
            <w:pPr>
              <w:jc w:val="center"/>
              <w:rPr>
                <w:rFonts w:ascii="GHEA Grapalat" w:hAnsi="GHEA Grapalat" w:cs="Arial"/>
                <w:sz w:val="18"/>
                <w:szCs w:val="18"/>
                <w:lang w:val="pt-BR"/>
              </w:rPr>
            </w:pPr>
          </w:p>
        </w:tc>
        <w:tc>
          <w:tcPr>
            <w:tcW w:w="474" w:type="dxa"/>
          </w:tcPr>
          <w:p w:rsidR="003C5AD3" w:rsidRPr="00A71D81" w:rsidRDefault="003C5AD3" w:rsidP="00EF3662">
            <w:pPr>
              <w:jc w:val="center"/>
              <w:rPr>
                <w:rFonts w:ascii="GHEA Grapalat" w:hAnsi="GHEA Grapalat" w:cs="Arial"/>
                <w:sz w:val="18"/>
                <w:szCs w:val="18"/>
                <w:lang w:val="pt-BR"/>
              </w:rPr>
            </w:pPr>
          </w:p>
        </w:tc>
        <w:tc>
          <w:tcPr>
            <w:tcW w:w="1963" w:type="dxa"/>
          </w:tcPr>
          <w:p w:rsidR="003C5AD3" w:rsidRPr="00A71D81" w:rsidRDefault="003C5AD3" w:rsidP="00EF3662">
            <w:pPr>
              <w:jc w:val="center"/>
              <w:rPr>
                <w:rFonts w:ascii="GHEA Grapalat" w:hAnsi="GHEA Grapalat"/>
                <w:sz w:val="20"/>
                <w:lang w:val="pt-BR"/>
              </w:rPr>
            </w:pPr>
          </w:p>
        </w:tc>
      </w:tr>
    </w:tbl>
    <w:p w:rsidR="00071D1C" w:rsidRPr="00A71D81" w:rsidRDefault="00071D1C" w:rsidP="00EF3662">
      <w:pPr>
        <w:rPr>
          <w:rFonts w:ascii="GHEA Grapalat" w:hAnsi="GHEA Grapalat"/>
          <w:i/>
          <w:sz w:val="18"/>
          <w:szCs w:val="18"/>
        </w:rPr>
      </w:pPr>
    </w:p>
    <w:p w:rsidR="00071D1C" w:rsidRPr="00A71D81" w:rsidRDefault="00071D1C" w:rsidP="00EF3662">
      <w:pPr>
        <w:rPr>
          <w:rFonts w:ascii="GHEA Grapalat" w:hAnsi="GHEA Grapalat" w:cs="Sylfaen"/>
          <w:i/>
          <w:sz w:val="18"/>
          <w:szCs w:val="18"/>
          <w:lang w:val="pt-BR"/>
        </w:rPr>
      </w:pPr>
      <w:r w:rsidRPr="00A71D81">
        <w:rPr>
          <w:rFonts w:ascii="GHEA Grapalat" w:hAnsi="GHEA Grapalat"/>
          <w:i/>
          <w:sz w:val="18"/>
          <w:szCs w:val="18"/>
        </w:rPr>
        <w:t xml:space="preserve">* </w:t>
      </w:r>
      <w:r w:rsidRPr="00A71D81">
        <w:rPr>
          <w:rFonts w:ascii="GHEA Grapalat" w:hAnsi="GHEA Grapalat" w:cs="Sylfaen"/>
          <w:i/>
          <w:sz w:val="18"/>
          <w:szCs w:val="18"/>
          <w:lang w:val="pt-BR"/>
        </w:rPr>
        <w:t>Վճարմանենթակագումարներըներկայացվում են աճողականկարգով</w:t>
      </w:r>
      <w:r w:rsidR="00700C81" w:rsidRPr="00A71D81">
        <w:rPr>
          <w:rFonts w:ascii="GHEA Grapalat" w:hAnsi="GHEA Grapalat" w:cs="Sylfaen"/>
          <w:i/>
          <w:sz w:val="18"/>
          <w:szCs w:val="18"/>
          <w:lang w:val="pt-BR"/>
        </w:rPr>
        <w:t xml:space="preserve">: Եթե պայմանագիրը կնքվում է "Գնումների մասին" </w:t>
      </w:r>
      <w:r w:rsidR="00700C81" w:rsidRPr="003835C6">
        <w:rPr>
          <w:rFonts w:ascii="GHEA Grapalat" w:hAnsi="GHEA Grapalat" w:cs="Sylfaen"/>
          <w:i/>
          <w:sz w:val="18"/>
          <w:szCs w:val="18"/>
          <w:highlight w:val="yellow"/>
          <w:lang w:val="pt-BR"/>
        </w:rPr>
        <w:t>ՀՀ օրենքի 15-րդ հոդվածի 6-րդ մասի հիման վրա</w:t>
      </w:r>
      <w:r w:rsidR="00700C81" w:rsidRPr="00A71D81">
        <w:rPr>
          <w:rFonts w:ascii="GHEA Grapalat" w:hAnsi="GHEA Grapalat" w:cs="Sylfaen"/>
          <w:i/>
          <w:sz w:val="18"/>
          <w:szCs w:val="18"/>
          <w:lang w:val="pt-BR"/>
        </w:rPr>
        <w:t>,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A71D81" w:rsidRDefault="00071D1C" w:rsidP="00EF3662">
      <w:pPr>
        <w:rPr>
          <w:rFonts w:ascii="GHEA Grapalat" w:hAnsi="GHEA Grapalat"/>
          <w:i/>
          <w:sz w:val="18"/>
          <w:szCs w:val="18"/>
          <w:lang w:val="pt-BR"/>
        </w:rPr>
      </w:pPr>
      <w:r w:rsidRPr="00A71D81">
        <w:rPr>
          <w:rFonts w:ascii="GHEA Grapalat" w:hAnsi="GHEA Grapalat" w:cs="Sylfaen"/>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A71D81" w:rsidRDefault="00071D1C" w:rsidP="00EF3662">
      <w:pPr>
        <w:jc w:val="right"/>
        <w:rPr>
          <w:rFonts w:ascii="GHEA Grapalat" w:hAnsi="GHEA Grapalat"/>
          <w:sz w:val="20"/>
          <w:lang w:val="es-ES"/>
        </w:rPr>
      </w:pPr>
    </w:p>
    <w:tbl>
      <w:tblPr>
        <w:tblW w:w="9639" w:type="dxa"/>
        <w:jc w:val="center"/>
        <w:tblLayout w:type="fixed"/>
        <w:tblLook w:val="0000"/>
      </w:tblPr>
      <w:tblGrid>
        <w:gridCol w:w="4536"/>
        <w:gridCol w:w="760"/>
        <w:gridCol w:w="4343"/>
      </w:tblGrid>
      <w:tr w:rsidR="00071D1C" w:rsidRPr="00A71D81" w:rsidTr="00E22E51">
        <w:trPr>
          <w:jc w:val="center"/>
        </w:trPr>
        <w:tc>
          <w:tcPr>
            <w:tcW w:w="4536" w:type="dxa"/>
          </w:tcPr>
          <w:p w:rsidR="00071D1C" w:rsidRPr="00A71D81" w:rsidRDefault="00071D1C" w:rsidP="00EF3662">
            <w:pPr>
              <w:jc w:val="center"/>
              <w:rPr>
                <w:rFonts w:ascii="GHEA Grapalat" w:hAnsi="GHEA Grapalat" w:cs="Sylfaen"/>
                <w:b/>
                <w:bCs/>
                <w:lang w:val="nb-NO"/>
              </w:rPr>
            </w:pPr>
            <w:r w:rsidRPr="00A71D81">
              <w:rPr>
                <w:rFonts w:ascii="GHEA Grapalat" w:hAnsi="GHEA Grapalat" w:cs="Sylfaen"/>
                <w:b/>
                <w:bCs/>
                <w:lang w:val="nb-NO"/>
              </w:rPr>
              <w:t>ԳՆՈՐԴ</w:t>
            </w:r>
          </w:p>
          <w:p w:rsidR="00071D1C" w:rsidRPr="00A71D81" w:rsidRDefault="00071D1C" w:rsidP="00EF3662">
            <w:pPr>
              <w:rPr>
                <w:rFonts w:ascii="GHEA Grapalat" w:hAnsi="GHEA Grapalat"/>
                <w:sz w:val="22"/>
                <w:szCs w:val="22"/>
                <w:lang w:val="ru-RU"/>
              </w:rPr>
            </w:pPr>
          </w:p>
          <w:p w:rsidR="00071D1C" w:rsidRPr="00A71D81" w:rsidRDefault="00071D1C" w:rsidP="00EF3662">
            <w:pPr>
              <w:rPr>
                <w:rFonts w:ascii="GHEA Grapalat" w:hAnsi="GHEA Grapalat"/>
                <w:lang w:val="ru-RU"/>
              </w:rPr>
            </w:pPr>
          </w:p>
          <w:p w:rsidR="00071D1C" w:rsidRPr="00A71D81" w:rsidRDefault="00071D1C" w:rsidP="00EF3662">
            <w:pPr>
              <w:jc w:val="center"/>
              <w:rPr>
                <w:rFonts w:ascii="GHEA Grapalat" w:hAnsi="GHEA Grapalat"/>
                <w:lang w:val="ru-RU"/>
              </w:rPr>
            </w:pPr>
            <w:r w:rsidRPr="00A71D81">
              <w:rPr>
                <w:rFonts w:ascii="GHEA Grapalat" w:hAnsi="GHEA Grapalat"/>
                <w:lang w:val="ru-RU"/>
              </w:rPr>
              <w:t>---------------------------------</w:t>
            </w:r>
          </w:p>
          <w:p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ru-RU"/>
              </w:rPr>
              <w:t>ստորագրություն</w:t>
            </w:r>
            <w:r w:rsidRPr="00A71D81">
              <w:rPr>
                <w:rFonts w:ascii="GHEA Grapalat" w:hAnsi="GHEA Grapalat"/>
                <w:sz w:val="18"/>
                <w:szCs w:val="18"/>
              </w:rPr>
              <w:t>/</w:t>
            </w:r>
          </w:p>
          <w:p w:rsidR="00071D1C" w:rsidRPr="00A71D81" w:rsidRDefault="00071D1C" w:rsidP="00EF3662">
            <w:pPr>
              <w:jc w:val="center"/>
              <w:rPr>
                <w:rFonts w:ascii="GHEA Grapalat" w:hAnsi="GHEA Grapalat"/>
                <w:sz w:val="18"/>
                <w:szCs w:val="18"/>
                <w:lang w:val="ru-RU"/>
              </w:rPr>
            </w:pPr>
            <w:r w:rsidRPr="00A71D81">
              <w:rPr>
                <w:rFonts w:ascii="GHEA Grapalat" w:hAnsi="GHEA Grapalat" w:cs="Sylfaen"/>
                <w:sz w:val="18"/>
                <w:szCs w:val="18"/>
                <w:lang w:val="ru-RU"/>
              </w:rPr>
              <w:lastRenderedPageBreak/>
              <w:t>Կ</w:t>
            </w:r>
            <w:r w:rsidRPr="00A71D81">
              <w:rPr>
                <w:rFonts w:ascii="GHEA Grapalat" w:hAnsi="GHEA Grapalat"/>
                <w:sz w:val="18"/>
                <w:szCs w:val="18"/>
                <w:lang w:val="ru-RU"/>
              </w:rPr>
              <w:t>.</w:t>
            </w:r>
            <w:r w:rsidRPr="00A71D81">
              <w:rPr>
                <w:rFonts w:ascii="GHEA Grapalat" w:hAnsi="GHEA Grapalat" w:cs="Sylfaen"/>
                <w:sz w:val="18"/>
                <w:szCs w:val="18"/>
                <w:lang w:val="ru-RU"/>
              </w:rPr>
              <w:t>Տ</w:t>
            </w:r>
          </w:p>
        </w:tc>
        <w:tc>
          <w:tcPr>
            <w:tcW w:w="760" w:type="dxa"/>
          </w:tcPr>
          <w:p w:rsidR="00071D1C" w:rsidRPr="00A71D81" w:rsidRDefault="00071D1C" w:rsidP="00EF3662">
            <w:pPr>
              <w:jc w:val="center"/>
              <w:rPr>
                <w:rFonts w:ascii="GHEA Grapalat" w:hAnsi="GHEA Grapalat"/>
                <w:lang w:val="ru-RU"/>
              </w:rPr>
            </w:pPr>
          </w:p>
        </w:tc>
        <w:tc>
          <w:tcPr>
            <w:tcW w:w="4343" w:type="dxa"/>
          </w:tcPr>
          <w:p w:rsidR="00071D1C" w:rsidRPr="00A71D81" w:rsidRDefault="00071D1C" w:rsidP="00EF3662">
            <w:pPr>
              <w:jc w:val="center"/>
              <w:rPr>
                <w:rFonts w:ascii="GHEA Grapalat" w:hAnsi="GHEA Grapalat" w:cs="Sylfaen"/>
                <w:b/>
                <w:bCs/>
                <w:lang w:val="ru-RU"/>
              </w:rPr>
            </w:pPr>
            <w:r w:rsidRPr="00A71D81">
              <w:rPr>
                <w:rFonts w:ascii="GHEA Grapalat" w:hAnsi="GHEA Grapalat" w:cs="Sylfaen"/>
                <w:b/>
                <w:bCs/>
                <w:lang w:val="pt-BR"/>
              </w:rPr>
              <w:t>ՎԱՃԱՌՈՂ</w:t>
            </w:r>
          </w:p>
          <w:p w:rsidR="00071D1C" w:rsidRPr="00A71D81" w:rsidRDefault="00071D1C" w:rsidP="00EF3662">
            <w:pPr>
              <w:jc w:val="center"/>
              <w:rPr>
                <w:rFonts w:ascii="GHEA Grapalat" w:hAnsi="GHEA Grapalat"/>
                <w:lang w:val="ru-RU"/>
              </w:rPr>
            </w:pPr>
          </w:p>
          <w:p w:rsidR="00071D1C" w:rsidRPr="00A71D81" w:rsidRDefault="00071D1C" w:rsidP="00EF3662">
            <w:pPr>
              <w:jc w:val="center"/>
              <w:rPr>
                <w:rFonts w:ascii="GHEA Grapalat" w:hAnsi="GHEA Grapalat"/>
                <w:lang w:val="ru-RU"/>
              </w:rPr>
            </w:pPr>
          </w:p>
          <w:p w:rsidR="00071D1C" w:rsidRPr="00A71D81" w:rsidRDefault="00071D1C" w:rsidP="00EF3662">
            <w:pPr>
              <w:jc w:val="center"/>
              <w:rPr>
                <w:rFonts w:ascii="GHEA Grapalat" w:hAnsi="GHEA Grapalat"/>
                <w:lang w:val="ru-RU"/>
              </w:rPr>
            </w:pPr>
            <w:r w:rsidRPr="00A71D81">
              <w:rPr>
                <w:rFonts w:ascii="GHEA Grapalat" w:hAnsi="GHEA Grapalat"/>
                <w:lang w:val="ru-RU"/>
              </w:rPr>
              <w:t>---------------------------------</w:t>
            </w:r>
          </w:p>
          <w:p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ru-RU"/>
              </w:rPr>
              <w:t>ստորագրություն</w:t>
            </w:r>
            <w:r w:rsidRPr="00A71D81">
              <w:rPr>
                <w:rFonts w:ascii="GHEA Grapalat" w:hAnsi="GHEA Grapalat"/>
                <w:sz w:val="18"/>
                <w:szCs w:val="18"/>
              </w:rPr>
              <w:t>/</w:t>
            </w:r>
          </w:p>
          <w:p w:rsidR="00071D1C" w:rsidRPr="00A71D81" w:rsidRDefault="00071D1C" w:rsidP="00EF3662">
            <w:pPr>
              <w:jc w:val="center"/>
              <w:rPr>
                <w:rFonts w:ascii="GHEA Grapalat" w:hAnsi="GHEA Grapalat"/>
                <w:sz w:val="22"/>
                <w:szCs w:val="22"/>
                <w:lang w:val="ru-RU"/>
              </w:rPr>
            </w:pPr>
            <w:r w:rsidRPr="00A71D81">
              <w:rPr>
                <w:rFonts w:ascii="GHEA Grapalat" w:hAnsi="GHEA Grapalat" w:cs="Sylfaen"/>
                <w:sz w:val="18"/>
                <w:szCs w:val="18"/>
                <w:lang w:val="ru-RU"/>
              </w:rPr>
              <w:lastRenderedPageBreak/>
              <w:t>Կ</w:t>
            </w:r>
            <w:r w:rsidRPr="00A71D81">
              <w:rPr>
                <w:rFonts w:ascii="GHEA Grapalat" w:hAnsi="GHEA Grapalat"/>
                <w:sz w:val="18"/>
                <w:szCs w:val="18"/>
                <w:lang w:val="ru-RU"/>
              </w:rPr>
              <w:t>.</w:t>
            </w:r>
            <w:r w:rsidRPr="00A71D81">
              <w:rPr>
                <w:rFonts w:ascii="GHEA Grapalat" w:hAnsi="GHEA Grapalat" w:cs="Sylfaen"/>
                <w:sz w:val="18"/>
                <w:szCs w:val="18"/>
                <w:lang w:val="ru-RU"/>
              </w:rPr>
              <w:t>Տ</w:t>
            </w:r>
          </w:p>
        </w:tc>
      </w:tr>
    </w:tbl>
    <w:p w:rsidR="00071D1C" w:rsidRPr="00A71D81" w:rsidRDefault="00071D1C" w:rsidP="00EF3662">
      <w:pPr>
        <w:rPr>
          <w:rFonts w:ascii="GHEA Grapalat" w:hAnsi="GHEA Grapalat"/>
          <w:sz w:val="20"/>
          <w:lang w:val="ru-RU"/>
        </w:rPr>
        <w:sectPr w:rsidR="00071D1C" w:rsidRPr="00A71D81" w:rsidSect="00E22E51">
          <w:footnotePr>
            <w:pos w:val="beneathText"/>
          </w:footnotePr>
          <w:pgSz w:w="16838" w:h="11906" w:orient="landscape" w:code="9"/>
          <w:pgMar w:top="662" w:right="533" w:bottom="1138" w:left="720" w:header="562" w:footer="562" w:gutter="0"/>
          <w:cols w:space="720"/>
        </w:sectPr>
      </w:pPr>
    </w:p>
    <w:p w:rsidR="00071D1C" w:rsidRPr="00A71D81" w:rsidRDefault="00071D1C" w:rsidP="00EF3662">
      <w:pPr>
        <w:rPr>
          <w:rFonts w:ascii="GHEA Grapalat" w:hAnsi="GHEA Grapalat"/>
          <w:sz w:val="20"/>
          <w:lang w:val="ru-RU"/>
        </w:rPr>
      </w:pPr>
    </w:p>
    <w:p w:rsidR="00071D1C" w:rsidRPr="00E84367" w:rsidRDefault="00071D1C" w:rsidP="00EF3662">
      <w:pPr>
        <w:jc w:val="right"/>
        <w:rPr>
          <w:rFonts w:ascii="GHEA Grapalat" w:hAnsi="GHEA Grapalat"/>
          <w:i/>
          <w:sz w:val="18"/>
          <w:lang w:val="ru-RU"/>
        </w:rPr>
      </w:pPr>
      <w:r w:rsidRPr="00A71D81">
        <w:rPr>
          <w:rFonts w:ascii="GHEA Grapalat" w:hAnsi="GHEA Grapalat"/>
          <w:i/>
          <w:sz w:val="18"/>
          <w:lang w:val="hy-AM"/>
        </w:rPr>
        <w:t xml:space="preserve">Հավելված N </w:t>
      </w:r>
      <w:r w:rsidRPr="00E84367">
        <w:rPr>
          <w:rFonts w:ascii="GHEA Grapalat" w:hAnsi="GHEA Grapalat"/>
          <w:i/>
          <w:sz w:val="18"/>
          <w:lang w:val="ru-RU"/>
        </w:rPr>
        <w:t>3</w:t>
      </w:r>
    </w:p>
    <w:p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              20  թ. կնքված </w:t>
      </w:r>
    </w:p>
    <w:p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ծածկագրով պայմանագրի</w:t>
      </w:r>
    </w:p>
    <w:p w:rsidR="00071D1C" w:rsidRPr="00E84367" w:rsidRDefault="00071D1C" w:rsidP="00EF3662">
      <w:pPr>
        <w:ind w:left="-142" w:firstLine="142"/>
        <w:jc w:val="center"/>
        <w:rPr>
          <w:rFonts w:ascii="GHEA Grapalat" w:hAnsi="GHEA Grapalat" w:cs="Sylfaen"/>
          <w:b/>
          <w:lang w:val="ru-RU"/>
        </w:rPr>
      </w:pPr>
    </w:p>
    <w:p w:rsidR="0038400D" w:rsidRPr="00E84367" w:rsidRDefault="0038400D" w:rsidP="00EF3662">
      <w:pPr>
        <w:ind w:left="-142" w:firstLine="142"/>
        <w:jc w:val="center"/>
        <w:rPr>
          <w:rFonts w:ascii="GHEA Grapalat" w:hAnsi="GHEA Grapalat" w:cs="Sylfaen"/>
          <w:b/>
          <w:lang w:val="ru-RU"/>
        </w:rPr>
      </w:pPr>
    </w:p>
    <w:tbl>
      <w:tblPr>
        <w:tblW w:w="9750" w:type="dxa"/>
        <w:jc w:val="center"/>
        <w:tblCellSpacing w:w="7" w:type="dxa"/>
        <w:tblCellMar>
          <w:left w:w="0" w:type="dxa"/>
          <w:right w:w="0" w:type="dxa"/>
        </w:tblCellMar>
        <w:tblLook w:val="0000"/>
      </w:tblPr>
      <w:tblGrid>
        <w:gridCol w:w="4632"/>
        <w:gridCol w:w="5118"/>
      </w:tblGrid>
      <w:tr w:rsidR="0038400D" w:rsidRPr="00230D10" w:rsidTr="007A2020">
        <w:trPr>
          <w:tblCellSpacing w:w="7" w:type="dxa"/>
          <w:jc w:val="center"/>
        </w:trPr>
        <w:tc>
          <w:tcPr>
            <w:tcW w:w="0" w:type="auto"/>
            <w:vAlign w:val="center"/>
          </w:tcPr>
          <w:p w:rsidR="0038400D" w:rsidRPr="00A71D81" w:rsidRDefault="00522D43" w:rsidP="007A2020">
            <w:pPr>
              <w:jc w:val="center"/>
              <w:rPr>
                <w:rFonts w:ascii="GHEA Grapalat" w:hAnsi="GHEA Grapalat"/>
                <w:iCs/>
                <w:color w:val="000000"/>
                <w:sz w:val="21"/>
                <w:szCs w:val="21"/>
                <w:lang w:val="pt-BR"/>
              </w:rPr>
            </w:pPr>
            <w:r w:rsidRPr="00522D43">
              <w:rPr>
                <w:noProof/>
                <w:lang w:val="ru-RU" w:eastAsia="ru-RU"/>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" stroked="f"/>
              </w:pict>
            </w:r>
            <w:r w:rsidR="0038400D" w:rsidRPr="00A71D81">
              <w:rPr>
                <w:rFonts w:ascii="GHEA Grapalat" w:hAnsi="GHEA Grapalat"/>
                <w:iCs/>
                <w:color w:val="000000"/>
                <w:sz w:val="21"/>
                <w:szCs w:val="21"/>
              </w:rPr>
              <w:t>Պայմանագրիկողմ</w:t>
            </w:r>
          </w:p>
          <w:p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w:t>
            </w:r>
          </w:p>
          <w:p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w:t>
            </w:r>
          </w:p>
          <w:p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գտնվելուվայրը</w:t>
            </w:r>
            <w:r w:rsidRPr="00A71D81">
              <w:rPr>
                <w:rFonts w:ascii="GHEA Grapalat" w:hAnsi="GHEA Grapalat"/>
                <w:iCs/>
                <w:color w:val="000000"/>
                <w:sz w:val="21"/>
                <w:szCs w:val="21"/>
                <w:lang w:val="pt-BR"/>
              </w:rPr>
              <w:t xml:space="preserve"> ______________</w:t>
            </w:r>
          </w:p>
          <w:p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հհ</w:t>
            </w:r>
            <w:r w:rsidRPr="00A71D81">
              <w:rPr>
                <w:rFonts w:ascii="GHEA Grapalat" w:hAnsi="GHEA Grapalat"/>
                <w:iCs/>
                <w:color w:val="000000"/>
                <w:sz w:val="21"/>
                <w:szCs w:val="21"/>
                <w:lang w:val="pt-BR"/>
              </w:rPr>
              <w:t xml:space="preserve"> _________________________ </w:t>
            </w:r>
          </w:p>
          <w:p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հվհհ</w:t>
            </w:r>
            <w:r w:rsidRPr="00A71D81">
              <w:rPr>
                <w:rFonts w:ascii="GHEA Grapalat" w:hAnsi="GHEA Grapalat"/>
                <w:iCs/>
                <w:color w:val="000000"/>
                <w:sz w:val="21"/>
                <w:szCs w:val="21"/>
                <w:lang w:val="pt-BR"/>
              </w:rPr>
              <w:t xml:space="preserve"> _______________________ </w:t>
            </w:r>
          </w:p>
        </w:tc>
        <w:tc>
          <w:tcPr>
            <w:tcW w:w="0" w:type="auto"/>
            <w:vAlign w:val="center"/>
          </w:tcPr>
          <w:p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Պատվիրատու</w:t>
            </w:r>
          </w:p>
          <w:p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_____________________________</w:t>
            </w:r>
          </w:p>
          <w:p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_____________________________</w:t>
            </w:r>
          </w:p>
          <w:p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գտնվելուվայրը</w:t>
            </w:r>
            <w:r w:rsidRPr="00A71D81">
              <w:rPr>
                <w:rFonts w:ascii="GHEA Grapalat" w:hAnsi="GHEA Grapalat"/>
                <w:iCs/>
                <w:color w:val="000000"/>
                <w:sz w:val="21"/>
                <w:szCs w:val="21"/>
                <w:lang w:val="pt-BR"/>
              </w:rPr>
              <w:t xml:space="preserve"> _________________</w:t>
            </w:r>
          </w:p>
          <w:p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հհ</w:t>
            </w:r>
            <w:r w:rsidRPr="00A71D81">
              <w:rPr>
                <w:rFonts w:ascii="GHEA Grapalat" w:hAnsi="GHEA Grapalat"/>
                <w:iCs/>
                <w:color w:val="000000"/>
                <w:sz w:val="21"/>
                <w:szCs w:val="21"/>
                <w:lang w:val="pt-BR"/>
              </w:rPr>
              <w:t>____________________________</w:t>
            </w:r>
          </w:p>
          <w:p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հվհհ</w:t>
            </w:r>
            <w:r w:rsidRPr="00A71D81">
              <w:rPr>
                <w:rFonts w:ascii="GHEA Grapalat" w:hAnsi="GHEA Grapalat"/>
                <w:iCs/>
                <w:color w:val="000000"/>
                <w:sz w:val="21"/>
                <w:szCs w:val="21"/>
                <w:lang w:val="pt-BR"/>
              </w:rPr>
              <w:t>___________________________</w:t>
            </w:r>
          </w:p>
        </w:tc>
      </w:tr>
    </w:tbl>
    <w:p w:rsidR="0038400D" w:rsidRPr="00A71D81" w:rsidRDefault="0038400D" w:rsidP="0038400D">
      <w:pPr>
        <w:ind w:firstLine="375"/>
        <w:rPr>
          <w:rFonts w:ascii="Arial" w:hAnsi="Arial" w:cs="Arial"/>
          <w:iCs/>
          <w:color w:val="000000"/>
          <w:sz w:val="21"/>
          <w:szCs w:val="21"/>
          <w:lang w:val="pt-BR"/>
        </w:rPr>
      </w:pPr>
      <w:r w:rsidRPr="00A71D81">
        <w:rPr>
          <w:rFonts w:ascii="Arial" w:hAnsi="Arial" w:cs="Arial"/>
          <w:iCs/>
          <w:color w:val="000000"/>
          <w:sz w:val="21"/>
          <w:szCs w:val="21"/>
          <w:lang w:val="pt-BR"/>
        </w:rPr>
        <w:t>  </w:t>
      </w:r>
    </w:p>
    <w:p w:rsidR="0038400D" w:rsidRPr="00A71D81" w:rsidRDefault="0038400D" w:rsidP="0038400D">
      <w:pPr>
        <w:ind w:firstLine="375"/>
        <w:rPr>
          <w:rFonts w:ascii="GHEA Grapalat" w:hAnsi="GHEA Grapalat"/>
          <w:iCs/>
          <w:color w:val="000000"/>
          <w:sz w:val="15"/>
          <w:szCs w:val="21"/>
          <w:lang w:val="pt-BR"/>
        </w:rPr>
      </w:pPr>
    </w:p>
    <w:p w:rsidR="0038400D" w:rsidRPr="00A71D81" w:rsidRDefault="0038400D" w:rsidP="0038400D">
      <w:pPr>
        <w:ind w:firstLine="375"/>
        <w:jc w:val="center"/>
        <w:rPr>
          <w:rFonts w:ascii="GHEA Grapalat" w:hAnsi="GHEA Grapalat"/>
          <w:iCs/>
          <w:color w:val="000000"/>
          <w:sz w:val="22"/>
          <w:szCs w:val="22"/>
          <w:lang w:val="pt-BR"/>
        </w:rPr>
      </w:pPr>
      <w:r w:rsidRPr="00A71D81">
        <w:rPr>
          <w:rFonts w:ascii="GHEA Grapalat" w:hAnsi="GHEA Grapalat"/>
          <w:b/>
          <w:bCs/>
          <w:iCs/>
          <w:color w:val="000000"/>
          <w:sz w:val="22"/>
          <w:szCs w:val="22"/>
        </w:rPr>
        <w:t>ԱՐՁԱՆԱԳՐՈՒԹՅՈՒՆ</w:t>
      </w:r>
      <w:r w:rsidRPr="00A71D81">
        <w:rPr>
          <w:rFonts w:ascii="GHEA Grapalat" w:hAnsi="GHEA Grapalat"/>
          <w:b/>
          <w:bCs/>
          <w:iCs/>
          <w:color w:val="000000"/>
          <w:sz w:val="22"/>
          <w:szCs w:val="22"/>
          <w:lang w:val="pt-BR"/>
        </w:rPr>
        <w:t xml:space="preserve"> N</w:t>
      </w:r>
    </w:p>
    <w:p w:rsidR="0038400D" w:rsidRPr="00A71D81" w:rsidRDefault="0038400D" w:rsidP="0038400D">
      <w:pPr>
        <w:ind w:firstLine="375"/>
        <w:jc w:val="center"/>
        <w:rPr>
          <w:rFonts w:ascii="GHEA Grapalat" w:hAnsi="GHEA Grapalat"/>
          <w:b/>
          <w:bCs/>
          <w:iCs/>
          <w:color w:val="000000"/>
          <w:sz w:val="22"/>
          <w:szCs w:val="22"/>
          <w:lang w:val="pt-BR"/>
        </w:rPr>
      </w:pPr>
      <w:r w:rsidRPr="00A71D81">
        <w:rPr>
          <w:rFonts w:ascii="GHEA Grapalat" w:hAnsi="GHEA Grapalat"/>
          <w:b/>
          <w:bCs/>
          <w:iCs/>
          <w:color w:val="000000"/>
          <w:sz w:val="22"/>
          <w:szCs w:val="22"/>
        </w:rPr>
        <w:t>ՊԱՅՄԱՆԱԳՐԻԿԱՄԴՐԱՄԻՄԱՍԻ</w:t>
      </w:r>
      <w:r w:rsidRPr="00A71D81">
        <w:rPr>
          <w:rFonts w:ascii="GHEA Grapalat" w:hAnsi="GHEA Grapalat"/>
          <w:b/>
          <w:bCs/>
          <w:iCs/>
          <w:color w:val="000000"/>
          <w:sz w:val="22"/>
          <w:szCs w:val="22"/>
          <w:lang w:val="pt-BR"/>
        </w:rPr>
        <w:t xml:space="preserve"> ԿԱՏԱՐՄԱՆ ԱՐԴՅՈՒՆՔՆԵՐԻ </w:t>
      </w:r>
    </w:p>
    <w:p w:rsidR="0038400D" w:rsidRPr="00A71D81" w:rsidRDefault="0038400D" w:rsidP="0038400D">
      <w:pPr>
        <w:ind w:firstLine="375"/>
        <w:jc w:val="center"/>
        <w:rPr>
          <w:rFonts w:ascii="Arial Unicode" w:hAnsi="Arial Unicode"/>
          <w:iCs/>
          <w:color w:val="000000"/>
          <w:sz w:val="22"/>
          <w:szCs w:val="22"/>
          <w:lang w:val="pt-BR"/>
        </w:rPr>
      </w:pPr>
      <w:r w:rsidRPr="00A71D81">
        <w:rPr>
          <w:rFonts w:ascii="GHEA Grapalat" w:hAnsi="GHEA Grapalat"/>
          <w:b/>
          <w:bCs/>
          <w:iCs/>
          <w:color w:val="000000"/>
          <w:sz w:val="22"/>
          <w:szCs w:val="22"/>
        </w:rPr>
        <w:t>ՀԱՆՁՆՄԱՆ</w:t>
      </w:r>
      <w:r w:rsidRPr="00A71D81">
        <w:rPr>
          <w:rFonts w:ascii="GHEA Grapalat" w:hAnsi="GHEA Grapalat"/>
          <w:b/>
          <w:bCs/>
          <w:iCs/>
          <w:color w:val="000000"/>
          <w:sz w:val="22"/>
          <w:szCs w:val="22"/>
          <w:lang w:val="pt-BR"/>
        </w:rPr>
        <w:t>-</w:t>
      </w:r>
      <w:r w:rsidRPr="00A71D81">
        <w:rPr>
          <w:rFonts w:ascii="GHEA Grapalat" w:hAnsi="GHEA Grapalat"/>
          <w:b/>
          <w:bCs/>
          <w:iCs/>
          <w:color w:val="000000"/>
          <w:sz w:val="22"/>
          <w:szCs w:val="22"/>
        </w:rPr>
        <w:t>ԸՆԴՈՒՆՄԱՆ</w:t>
      </w:r>
    </w:p>
    <w:p w:rsidR="0038400D" w:rsidRPr="00A71D81" w:rsidRDefault="0038400D" w:rsidP="0038400D">
      <w:pPr>
        <w:pStyle w:val="a3"/>
        <w:spacing w:line="240" w:lineRule="auto"/>
        <w:ind w:firstLine="0"/>
        <w:jc w:val="center"/>
        <w:rPr>
          <w:b/>
          <w:bCs/>
          <w:iCs/>
          <w:lang w:val="es-ES"/>
        </w:rPr>
      </w:pPr>
    </w:p>
    <w:p w:rsidR="0038400D" w:rsidRPr="00A71D81" w:rsidRDefault="0038400D" w:rsidP="0038400D">
      <w:pPr>
        <w:pStyle w:val="a3"/>
        <w:spacing w:line="240" w:lineRule="auto"/>
        <w:ind w:firstLine="540"/>
        <w:rPr>
          <w:iCs/>
          <w:lang w:val="es-ES"/>
        </w:rPr>
      </w:pPr>
      <w:r w:rsidRPr="00A71D81">
        <w:rPr>
          <w:rFonts w:ascii="GHEA Grapalat" w:hAnsi="GHEA Grapalat"/>
          <w:color w:val="000000"/>
          <w:sz w:val="21"/>
          <w:szCs w:val="21"/>
          <w:lang w:val="es-ES" w:eastAsia="ru-RU"/>
        </w:rPr>
        <w:t xml:space="preserve">«      » «              »20    </w:t>
      </w:r>
      <w:r w:rsidRPr="00A71D81">
        <w:rPr>
          <w:rFonts w:ascii="GHEA Grapalat" w:hAnsi="GHEA Grapalat"/>
          <w:color w:val="000000"/>
          <w:sz w:val="21"/>
          <w:szCs w:val="21"/>
          <w:lang w:eastAsia="ru-RU"/>
        </w:rPr>
        <w:t>թ</w:t>
      </w:r>
      <w:r w:rsidRPr="00A71D81">
        <w:rPr>
          <w:rFonts w:ascii="GHEA Grapalat" w:hAnsi="GHEA Grapalat"/>
          <w:color w:val="000000"/>
          <w:sz w:val="21"/>
          <w:szCs w:val="21"/>
          <w:lang w:val="es-ES" w:eastAsia="ru-RU"/>
        </w:rPr>
        <w:t>.</w:t>
      </w:r>
    </w:p>
    <w:p w:rsidR="0038400D" w:rsidRPr="00A71D81" w:rsidRDefault="0038400D" w:rsidP="0038400D">
      <w:pPr>
        <w:pStyle w:val="a3"/>
        <w:spacing w:line="240" w:lineRule="auto"/>
        <w:ind w:firstLine="0"/>
        <w:rPr>
          <w:iCs/>
          <w:lang w:val="es-ES"/>
        </w:rPr>
      </w:pPr>
    </w:p>
    <w:p w:rsidR="0038400D" w:rsidRPr="00A71D81" w:rsidRDefault="0038400D" w:rsidP="0038400D">
      <w:pPr>
        <w:pStyle w:val="af4"/>
        <w:spacing w:before="0" w:beforeAutospacing="0" w:after="0" w:afterAutospacing="0"/>
        <w:rPr>
          <w:rFonts w:ascii="GHEA Grapalat" w:hAnsi="GHEA Grapalat"/>
          <w:color w:val="000000"/>
          <w:sz w:val="21"/>
          <w:szCs w:val="21"/>
          <w:lang w:val="es-ES"/>
        </w:rPr>
      </w:pPr>
      <w:r w:rsidRPr="00A71D81">
        <w:rPr>
          <w:rFonts w:ascii="GHEA Grapalat" w:hAnsi="GHEA Grapalat"/>
          <w:color w:val="000000"/>
          <w:sz w:val="21"/>
          <w:szCs w:val="21"/>
        </w:rPr>
        <w:t>Պայմանագրի</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այսուհետ</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Պայմանագիր</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անվանումը</w:t>
      </w:r>
      <w:r w:rsidRPr="00A71D81">
        <w:rPr>
          <w:rFonts w:ascii="GHEA Grapalat" w:hAnsi="GHEA Grapalat"/>
          <w:color w:val="000000"/>
          <w:sz w:val="21"/>
          <w:szCs w:val="21"/>
          <w:lang w:val="es-ES"/>
        </w:rPr>
        <w:t>` ____________________________________________________________________________________________</w:t>
      </w:r>
    </w:p>
    <w:p w:rsidR="0038400D" w:rsidRPr="00A71D81" w:rsidRDefault="0038400D" w:rsidP="0038400D">
      <w:pPr>
        <w:pStyle w:val="af4"/>
        <w:spacing w:before="0" w:beforeAutospacing="0" w:after="0" w:afterAutospacing="0"/>
        <w:rPr>
          <w:rFonts w:ascii="GHEA Grapalat" w:hAnsi="GHEA Grapalat"/>
          <w:color w:val="000000"/>
          <w:sz w:val="21"/>
          <w:szCs w:val="21"/>
          <w:lang w:val="es-ES"/>
        </w:rPr>
      </w:pPr>
      <w:r w:rsidRPr="00A71D81">
        <w:rPr>
          <w:rFonts w:ascii="GHEA Grapalat" w:hAnsi="GHEA Grapalat"/>
          <w:color w:val="000000"/>
          <w:sz w:val="21"/>
          <w:szCs w:val="21"/>
        </w:rPr>
        <w:t>Պայմանագրիկնքմանամսաթիվը</w:t>
      </w:r>
      <w:r w:rsidRPr="00A71D81">
        <w:rPr>
          <w:rFonts w:ascii="GHEA Grapalat" w:hAnsi="GHEA Grapalat"/>
          <w:color w:val="000000"/>
          <w:sz w:val="21"/>
          <w:szCs w:val="21"/>
          <w:lang w:val="es-ES"/>
        </w:rPr>
        <w:t xml:space="preserve">` «____» «__________________» 20 </w:t>
      </w:r>
      <w:r w:rsidRPr="00A71D81">
        <w:rPr>
          <w:rFonts w:ascii="GHEA Grapalat" w:hAnsi="GHEA Grapalat"/>
          <w:color w:val="000000"/>
          <w:sz w:val="21"/>
          <w:szCs w:val="21"/>
        </w:rPr>
        <w:t>թ</w:t>
      </w:r>
      <w:r w:rsidRPr="00A71D81">
        <w:rPr>
          <w:rFonts w:ascii="GHEA Grapalat" w:hAnsi="GHEA Grapalat"/>
          <w:color w:val="000000"/>
          <w:sz w:val="21"/>
          <w:szCs w:val="21"/>
          <w:lang w:val="es-ES"/>
        </w:rPr>
        <w:t>.</w:t>
      </w:r>
    </w:p>
    <w:p w:rsidR="0038400D" w:rsidRPr="00A71D81" w:rsidRDefault="0038400D" w:rsidP="0038400D">
      <w:pPr>
        <w:pStyle w:val="af4"/>
        <w:spacing w:before="0" w:beforeAutospacing="0" w:after="0" w:afterAutospacing="0"/>
        <w:rPr>
          <w:rFonts w:ascii="GHEA Grapalat" w:hAnsi="GHEA Grapalat"/>
          <w:color w:val="000000"/>
          <w:sz w:val="21"/>
          <w:szCs w:val="21"/>
          <w:lang w:val="es-ES"/>
        </w:rPr>
      </w:pPr>
      <w:r w:rsidRPr="00A71D81">
        <w:rPr>
          <w:rFonts w:ascii="GHEA Grapalat" w:hAnsi="GHEA Grapalat"/>
          <w:color w:val="000000"/>
          <w:sz w:val="21"/>
          <w:szCs w:val="21"/>
        </w:rPr>
        <w:t>Պայմանագրիհամարը</w:t>
      </w:r>
      <w:r w:rsidRPr="00A71D81">
        <w:rPr>
          <w:rFonts w:ascii="GHEA Grapalat" w:hAnsi="GHEA Grapalat"/>
          <w:color w:val="000000"/>
          <w:sz w:val="21"/>
          <w:szCs w:val="21"/>
          <w:lang w:val="es-ES"/>
        </w:rPr>
        <w:t>`    __________</w:t>
      </w:r>
    </w:p>
    <w:p w:rsidR="0038400D" w:rsidRPr="00A71D81" w:rsidRDefault="0038400D" w:rsidP="006C1D25">
      <w:pPr>
        <w:jc w:val="both"/>
        <w:rPr>
          <w:rFonts w:ascii="GHEA Grapalat" w:hAnsi="GHEA Grapalat" w:cs="Sylfaen"/>
          <w:iCs/>
          <w:lang w:val="es-ES"/>
        </w:rPr>
      </w:pPr>
      <w:r w:rsidRPr="00A71D81">
        <w:rPr>
          <w:rFonts w:ascii="GHEA Grapalat" w:hAnsi="GHEA Grapalat"/>
          <w:iCs/>
          <w:color w:val="000000"/>
          <w:sz w:val="21"/>
          <w:szCs w:val="21"/>
        </w:rPr>
        <w:t>Պատվիրատունև</w:t>
      </w:r>
      <w:r w:rsidRPr="00A71D81">
        <w:rPr>
          <w:rFonts w:ascii="GHEA Grapalat" w:hAnsi="GHEA Grapalat"/>
          <w:color w:val="000000"/>
          <w:sz w:val="21"/>
          <w:szCs w:val="21"/>
        </w:rPr>
        <w:t>Պայմանագրիկողմը՝</w:t>
      </w:r>
      <w:r w:rsidRPr="00A71D81">
        <w:rPr>
          <w:rFonts w:ascii="GHEA Grapalat" w:hAnsi="GHEA Grapalat"/>
          <w:color w:val="000000"/>
          <w:sz w:val="21"/>
          <w:szCs w:val="21"/>
          <w:lang w:val="hy-AM"/>
        </w:rPr>
        <w:t xml:space="preserve">հիմք ընդունելովպայմանագրի կատարման վերաբերյալ «   » «       » 20   թ. դուրս գրված </w:t>
      </w:r>
      <w:r w:rsidRPr="00A71D81">
        <w:rPr>
          <w:rFonts w:ascii="GHEA Grapalat" w:hAnsi="GHEA Grapalat"/>
          <w:color w:val="000000"/>
          <w:sz w:val="21"/>
          <w:szCs w:val="21"/>
          <w:lang w:val="es-ES"/>
        </w:rPr>
        <w:t xml:space="preserve">N ___   </w:t>
      </w:r>
      <w:r w:rsidRPr="00A71D81">
        <w:rPr>
          <w:rFonts w:ascii="GHEA Grapalat" w:hAnsi="GHEA Grapalat"/>
          <w:color w:val="000000"/>
          <w:sz w:val="21"/>
          <w:szCs w:val="21"/>
          <w:lang w:val="hy-AM"/>
        </w:rPr>
        <w:t xml:space="preserve">հաշիվ ապրանքագիրը, </w:t>
      </w:r>
      <w:r w:rsidRPr="00A71D81">
        <w:rPr>
          <w:rFonts w:ascii="GHEA Grapalat" w:hAnsi="GHEA Grapalat"/>
          <w:color w:val="000000"/>
          <w:sz w:val="21"/>
          <w:szCs w:val="21"/>
          <w:lang w:val="es-ES"/>
        </w:rPr>
        <w:t>կազմեցինսույնարձանագրությունըհետևյալիմասին.</w:t>
      </w:r>
    </w:p>
    <w:p w:rsidR="0038400D" w:rsidRPr="00A71D81" w:rsidRDefault="0038400D" w:rsidP="0038400D">
      <w:pPr>
        <w:jc w:val="both"/>
        <w:rPr>
          <w:rFonts w:ascii="GHEA Grapalat" w:hAnsi="GHEA Grapalat"/>
          <w:iCs/>
          <w:color w:val="000000"/>
          <w:sz w:val="21"/>
          <w:szCs w:val="21"/>
          <w:lang w:val="hy-AM"/>
        </w:rPr>
      </w:pPr>
      <w:r w:rsidRPr="00A71D81">
        <w:rPr>
          <w:rFonts w:ascii="GHEA Grapalat" w:hAnsi="GHEA Grapalat"/>
          <w:iCs/>
          <w:color w:val="000000"/>
          <w:sz w:val="21"/>
          <w:szCs w:val="21"/>
        </w:rPr>
        <w:t>Պայմանագրիշրջանակներում</w:t>
      </w:r>
      <w:r w:rsidRPr="00A71D81">
        <w:rPr>
          <w:rFonts w:ascii="GHEA Grapalat" w:hAnsi="GHEA Grapalat"/>
          <w:iCs/>
          <w:snapToGrid w:val="0"/>
          <w:color w:val="000000"/>
          <w:sz w:val="21"/>
          <w:szCs w:val="21"/>
          <w:lang w:val="es-ES"/>
        </w:rPr>
        <w:t>Պայմանագրիկողմը</w:t>
      </w:r>
      <w:r w:rsidRPr="00A71D81">
        <w:rPr>
          <w:rFonts w:ascii="GHEA Grapalat" w:hAnsi="GHEA Grapalat"/>
          <w:iCs/>
          <w:color w:val="000000"/>
          <w:sz w:val="21"/>
          <w:szCs w:val="21"/>
        </w:rPr>
        <w:t>մատակարարելէհետևյալապրանքները՝</w:t>
      </w:r>
    </w:p>
    <w:p w:rsidR="0038400D" w:rsidRPr="00A71D81" w:rsidRDefault="0038400D" w:rsidP="0038400D">
      <w:pPr>
        <w:jc w:val="both"/>
        <w:rPr>
          <w:rFonts w:ascii="GHEA Grapalat" w:hAnsi="GHEA Grapalat"/>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A71D81" w:rsidTr="007A2020">
        <w:trPr>
          <w:jc w:val="right"/>
        </w:trPr>
        <w:tc>
          <w:tcPr>
            <w:tcW w:w="357" w:type="dxa"/>
            <w:vMerge w:val="restart"/>
            <w:shd w:val="clear" w:color="auto" w:fill="auto"/>
            <w:vAlign w:val="center"/>
          </w:tcPr>
          <w:p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N</w:t>
            </w:r>
          </w:p>
        </w:tc>
        <w:tc>
          <w:tcPr>
            <w:tcW w:w="10348" w:type="dxa"/>
            <w:gridSpan w:val="8"/>
            <w:shd w:val="clear" w:color="auto" w:fill="auto"/>
            <w:vAlign w:val="center"/>
          </w:tcPr>
          <w:p w:rsidR="0038400D" w:rsidRPr="00A71D81"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sz w:val="18"/>
                <w:szCs w:val="18"/>
              </w:rPr>
            </w:pPr>
            <w:r w:rsidRPr="00A71D81">
              <w:rPr>
                <w:rFonts w:ascii="GHEA Grapalat" w:hAnsi="GHEA Grapalat" w:cs="Sylfaen"/>
                <w:sz w:val="18"/>
                <w:szCs w:val="18"/>
              </w:rPr>
              <w:t>Մատակարարվածապրանքների</w:t>
            </w:r>
          </w:p>
        </w:tc>
      </w:tr>
      <w:tr w:rsidR="0038400D" w:rsidRPr="00A71D81" w:rsidTr="007A2020">
        <w:trPr>
          <w:jc w:val="right"/>
        </w:trPr>
        <w:tc>
          <w:tcPr>
            <w:tcW w:w="357" w:type="dxa"/>
            <w:vMerge/>
            <w:shd w:val="clear" w:color="auto" w:fill="auto"/>
          </w:tcPr>
          <w:p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173" w:type="dxa"/>
            <w:vMerge w:val="restart"/>
            <w:shd w:val="clear" w:color="auto" w:fill="auto"/>
            <w:vAlign w:val="center"/>
          </w:tcPr>
          <w:p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անվանումը</w:t>
            </w:r>
          </w:p>
        </w:tc>
        <w:tc>
          <w:tcPr>
            <w:tcW w:w="1440" w:type="dxa"/>
            <w:vMerge w:val="restart"/>
            <w:shd w:val="clear" w:color="auto" w:fill="auto"/>
            <w:vAlign w:val="center"/>
          </w:tcPr>
          <w:p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տեխնիկականբնութագրիհամառոտշարադրանքը</w:t>
            </w:r>
          </w:p>
        </w:tc>
        <w:tc>
          <w:tcPr>
            <w:tcW w:w="2916" w:type="dxa"/>
            <w:gridSpan w:val="2"/>
            <w:shd w:val="clear" w:color="auto" w:fill="auto"/>
            <w:vAlign w:val="center"/>
          </w:tcPr>
          <w:p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քանակականցուցանիշը</w:t>
            </w:r>
          </w:p>
        </w:tc>
        <w:tc>
          <w:tcPr>
            <w:tcW w:w="2976" w:type="dxa"/>
            <w:gridSpan w:val="2"/>
            <w:shd w:val="clear" w:color="auto" w:fill="auto"/>
            <w:vAlign w:val="center"/>
          </w:tcPr>
          <w:p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կատարմանժամկետը</w:t>
            </w:r>
          </w:p>
        </w:tc>
        <w:tc>
          <w:tcPr>
            <w:tcW w:w="1168" w:type="dxa"/>
            <w:vMerge w:val="restart"/>
            <w:shd w:val="clear" w:color="auto" w:fill="auto"/>
            <w:vAlign w:val="center"/>
          </w:tcPr>
          <w:p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Վճարմանենթակագումարը /հազարդրամ/</w:t>
            </w:r>
          </w:p>
        </w:tc>
        <w:tc>
          <w:tcPr>
            <w:tcW w:w="675" w:type="dxa"/>
            <w:vMerge w:val="restart"/>
            <w:shd w:val="clear" w:color="auto" w:fill="auto"/>
            <w:vAlign w:val="center"/>
          </w:tcPr>
          <w:p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Վճարմանժամկետը /ըստվճարմանժամանակացույցի/</w:t>
            </w:r>
          </w:p>
        </w:tc>
      </w:tr>
      <w:tr w:rsidR="0038400D" w:rsidRPr="00A71D81" w:rsidTr="007A2020">
        <w:trPr>
          <w:trHeight w:val="1105"/>
          <w:jc w:val="right"/>
        </w:trPr>
        <w:tc>
          <w:tcPr>
            <w:tcW w:w="357" w:type="dxa"/>
            <w:vMerge/>
            <w:tcBorders>
              <w:bottom w:val="single" w:sz="4" w:space="0" w:color="auto"/>
            </w:tcBorders>
            <w:shd w:val="clear" w:color="auto" w:fill="auto"/>
          </w:tcPr>
          <w:p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shd w:val="clear" w:color="auto" w:fill="auto"/>
            <w:vAlign w:val="center"/>
          </w:tcPr>
          <w:p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shd w:val="clear" w:color="auto" w:fill="auto"/>
            <w:vAlign w:val="center"/>
          </w:tcPr>
          <w:p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800" w:type="dxa"/>
            <w:tcBorders>
              <w:bottom w:val="single" w:sz="4" w:space="0" w:color="auto"/>
            </w:tcBorders>
            <w:shd w:val="clear" w:color="auto" w:fill="auto"/>
            <w:vAlign w:val="center"/>
          </w:tcPr>
          <w:p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ըստպայմանագրովհաստատվածգնմանժամանակացույցի</w:t>
            </w:r>
          </w:p>
        </w:tc>
        <w:tc>
          <w:tcPr>
            <w:tcW w:w="1116" w:type="dxa"/>
            <w:tcBorders>
              <w:bottom w:val="single" w:sz="4" w:space="0" w:color="auto"/>
            </w:tcBorders>
            <w:shd w:val="clear" w:color="auto" w:fill="auto"/>
            <w:vAlign w:val="center"/>
          </w:tcPr>
          <w:p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փաստացի</w:t>
            </w:r>
          </w:p>
        </w:tc>
        <w:tc>
          <w:tcPr>
            <w:tcW w:w="1842" w:type="dxa"/>
            <w:tcBorders>
              <w:bottom w:val="single" w:sz="4" w:space="0" w:color="auto"/>
            </w:tcBorders>
            <w:shd w:val="clear" w:color="auto" w:fill="auto"/>
            <w:vAlign w:val="center"/>
          </w:tcPr>
          <w:p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ըստպայմանագրովհաստատվածգնմանժամանակացույցի</w:t>
            </w:r>
          </w:p>
        </w:tc>
        <w:tc>
          <w:tcPr>
            <w:tcW w:w="1134" w:type="dxa"/>
            <w:tcBorders>
              <w:bottom w:val="single" w:sz="4" w:space="0" w:color="auto"/>
            </w:tcBorders>
            <w:shd w:val="clear" w:color="auto" w:fill="auto"/>
            <w:vAlign w:val="center"/>
          </w:tcPr>
          <w:p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փաստացի</w:t>
            </w:r>
          </w:p>
        </w:tc>
        <w:tc>
          <w:tcPr>
            <w:tcW w:w="1168" w:type="dxa"/>
            <w:vMerge/>
            <w:tcBorders>
              <w:bottom w:val="single" w:sz="4" w:space="0" w:color="auto"/>
            </w:tcBorders>
            <w:shd w:val="clear" w:color="auto" w:fill="auto"/>
            <w:vAlign w:val="center"/>
          </w:tcPr>
          <w:p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675" w:type="dxa"/>
            <w:vMerge/>
            <w:tcBorders>
              <w:bottom w:val="single" w:sz="4" w:space="0" w:color="auto"/>
            </w:tcBorders>
            <w:shd w:val="clear" w:color="auto" w:fill="auto"/>
            <w:vAlign w:val="center"/>
          </w:tcPr>
          <w:p w:rsidR="0038400D" w:rsidRPr="00A71D81" w:rsidRDefault="0038400D" w:rsidP="007A2020">
            <w:pPr>
              <w:pStyle w:val="af4"/>
              <w:spacing w:before="0" w:beforeAutospacing="0" w:after="0" w:afterAutospacing="0"/>
              <w:jc w:val="center"/>
              <w:rPr>
                <w:rFonts w:ascii="GHEA Grapalat" w:hAnsi="GHEA Grapalat"/>
                <w:sz w:val="18"/>
                <w:szCs w:val="18"/>
              </w:rPr>
            </w:pPr>
          </w:p>
        </w:tc>
      </w:tr>
      <w:tr w:rsidR="0038400D" w:rsidRPr="00A71D81" w:rsidTr="007A2020">
        <w:trPr>
          <w:jc w:val="right"/>
        </w:trPr>
        <w:tc>
          <w:tcPr>
            <w:tcW w:w="357" w:type="dxa"/>
            <w:shd w:val="clear" w:color="auto" w:fill="auto"/>
            <w:vAlign w:val="center"/>
          </w:tcPr>
          <w:p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173" w:type="dxa"/>
            <w:shd w:val="clear" w:color="auto" w:fill="auto"/>
            <w:vAlign w:val="center"/>
          </w:tcPr>
          <w:p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440" w:type="dxa"/>
            <w:shd w:val="clear" w:color="auto" w:fill="auto"/>
            <w:vAlign w:val="center"/>
          </w:tcPr>
          <w:p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800" w:type="dxa"/>
            <w:shd w:val="clear" w:color="auto" w:fill="auto"/>
            <w:vAlign w:val="center"/>
          </w:tcPr>
          <w:p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116" w:type="dxa"/>
            <w:shd w:val="clear" w:color="auto" w:fill="auto"/>
            <w:vAlign w:val="center"/>
          </w:tcPr>
          <w:p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842" w:type="dxa"/>
            <w:shd w:val="clear" w:color="auto" w:fill="auto"/>
            <w:vAlign w:val="center"/>
          </w:tcPr>
          <w:p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134" w:type="dxa"/>
            <w:shd w:val="clear" w:color="auto" w:fill="auto"/>
            <w:vAlign w:val="center"/>
          </w:tcPr>
          <w:p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168" w:type="dxa"/>
            <w:shd w:val="clear" w:color="auto" w:fill="auto"/>
            <w:vAlign w:val="center"/>
          </w:tcPr>
          <w:p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675" w:type="dxa"/>
            <w:shd w:val="clear" w:color="auto" w:fill="auto"/>
            <w:vAlign w:val="center"/>
          </w:tcPr>
          <w:p w:rsidR="0038400D" w:rsidRPr="00A71D81" w:rsidRDefault="0038400D" w:rsidP="007A2020">
            <w:pPr>
              <w:pStyle w:val="af4"/>
              <w:spacing w:before="0" w:beforeAutospacing="0" w:after="0" w:afterAutospacing="0"/>
              <w:jc w:val="center"/>
              <w:rPr>
                <w:rFonts w:ascii="GHEA Grapalat" w:hAnsi="GHEA Grapalat"/>
                <w:sz w:val="18"/>
                <w:szCs w:val="18"/>
              </w:rPr>
            </w:pPr>
          </w:p>
        </w:tc>
      </w:tr>
      <w:tr w:rsidR="0038400D" w:rsidRPr="00A71D81" w:rsidTr="007A2020">
        <w:trPr>
          <w:jc w:val="right"/>
        </w:trPr>
        <w:tc>
          <w:tcPr>
            <w:tcW w:w="357" w:type="dxa"/>
            <w:shd w:val="clear" w:color="auto" w:fill="auto"/>
          </w:tcPr>
          <w:p w:rsidR="0038400D" w:rsidRPr="00A71D81" w:rsidRDefault="0038400D" w:rsidP="007A2020">
            <w:pPr>
              <w:pStyle w:val="af4"/>
              <w:spacing w:before="0" w:beforeAutospacing="0" w:after="0" w:afterAutospacing="0"/>
              <w:jc w:val="center"/>
              <w:rPr>
                <w:rFonts w:ascii="GHEA Grapalat" w:hAnsi="GHEA Grapalat"/>
              </w:rPr>
            </w:pPr>
          </w:p>
        </w:tc>
        <w:tc>
          <w:tcPr>
            <w:tcW w:w="1173" w:type="dxa"/>
            <w:shd w:val="clear" w:color="auto" w:fill="auto"/>
          </w:tcPr>
          <w:p w:rsidR="0038400D" w:rsidRPr="00A71D81" w:rsidRDefault="0038400D" w:rsidP="007A2020">
            <w:pPr>
              <w:pStyle w:val="af4"/>
              <w:spacing w:before="0" w:beforeAutospacing="0" w:after="0" w:afterAutospacing="0"/>
              <w:jc w:val="center"/>
              <w:rPr>
                <w:rFonts w:ascii="GHEA Grapalat" w:hAnsi="GHEA Grapalat"/>
              </w:rPr>
            </w:pPr>
          </w:p>
        </w:tc>
        <w:tc>
          <w:tcPr>
            <w:tcW w:w="1440" w:type="dxa"/>
            <w:shd w:val="clear" w:color="auto" w:fill="auto"/>
          </w:tcPr>
          <w:p w:rsidR="0038400D" w:rsidRPr="00A71D81" w:rsidRDefault="0038400D" w:rsidP="007A2020">
            <w:pPr>
              <w:pStyle w:val="af4"/>
              <w:spacing w:before="0" w:beforeAutospacing="0" w:after="0" w:afterAutospacing="0"/>
              <w:jc w:val="center"/>
              <w:rPr>
                <w:rFonts w:ascii="GHEA Grapalat" w:hAnsi="GHEA Grapalat"/>
              </w:rPr>
            </w:pPr>
          </w:p>
        </w:tc>
        <w:tc>
          <w:tcPr>
            <w:tcW w:w="1800" w:type="dxa"/>
            <w:shd w:val="clear" w:color="auto" w:fill="auto"/>
          </w:tcPr>
          <w:p w:rsidR="0038400D" w:rsidRPr="00A71D81" w:rsidRDefault="0038400D" w:rsidP="007A2020">
            <w:pPr>
              <w:pStyle w:val="af4"/>
              <w:spacing w:before="0" w:beforeAutospacing="0" w:after="0" w:afterAutospacing="0"/>
              <w:jc w:val="center"/>
              <w:rPr>
                <w:rFonts w:ascii="GHEA Grapalat" w:hAnsi="GHEA Grapalat"/>
              </w:rPr>
            </w:pPr>
          </w:p>
        </w:tc>
        <w:tc>
          <w:tcPr>
            <w:tcW w:w="1116" w:type="dxa"/>
            <w:shd w:val="clear" w:color="auto" w:fill="auto"/>
          </w:tcPr>
          <w:p w:rsidR="0038400D" w:rsidRPr="00A71D81" w:rsidRDefault="0038400D" w:rsidP="007A2020">
            <w:pPr>
              <w:pStyle w:val="af4"/>
              <w:spacing w:before="0" w:beforeAutospacing="0" w:after="0" w:afterAutospacing="0"/>
              <w:jc w:val="center"/>
              <w:rPr>
                <w:rFonts w:ascii="GHEA Grapalat" w:hAnsi="GHEA Grapalat"/>
              </w:rPr>
            </w:pPr>
          </w:p>
        </w:tc>
        <w:tc>
          <w:tcPr>
            <w:tcW w:w="1842" w:type="dxa"/>
            <w:shd w:val="clear" w:color="auto" w:fill="auto"/>
          </w:tcPr>
          <w:p w:rsidR="0038400D" w:rsidRPr="00A71D81" w:rsidRDefault="0038400D" w:rsidP="007A2020">
            <w:pPr>
              <w:pStyle w:val="af4"/>
              <w:spacing w:before="0" w:beforeAutospacing="0" w:after="0" w:afterAutospacing="0"/>
              <w:jc w:val="center"/>
              <w:rPr>
                <w:rFonts w:ascii="GHEA Grapalat" w:hAnsi="GHEA Grapalat"/>
              </w:rPr>
            </w:pPr>
          </w:p>
        </w:tc>
        <w:tc>
          <w:tcPr>
            <w:tcW w:w="1134" w:type="dxa"/>
            <w:shd w:val="clear" w:color="auto" w:fill="auto"/>
          </w:tcPr>
          <w:p w:rsidR="0038400D" w:rsidRPr="00A71D81" w:rsidRDefault="0038400D" w:rsidP="007A2020">
            <w:pPr>
              <w:pStyle w:val="af4"/>
              <w:spacing w:before="0" w:beforeAutospacing="0" w:after="0" w:afterAutospacing="0"/>
              <w:jc w:val="center"/>
              <w:rPr>
                <w:rFonts w:ascii="GHEA Grapalat" w:hAnsi="GHEA Grapalat"/>
              </w:rPr>
            </w:pPr>
          </w:p>
        </w:tc>
        <w:tc>
          <w:tcPr>
            <w:tcW w:w="1168" w:type="dxa"/>
            <w:shd w:val="clear" w:color="auto" w:fill="auto"/>
          </w:tcPr>
          <w:p w:rsidR="0038400D" w:rsidRPr="00A71D81" w:rsidRDefault="0038400D" w:rsidP="007A2020">
            <w:pPr>
              <w:pStyle w:val="af4"/>
              <w:spacing w:before="0" w:beforeAutospacing="0" w:after="0" w:afterAutospacing="0"/>
              <w:jc w:val="center"/>
              <w:rPr>
                <w:rFonts w:ascii="GHEA Grapalat" w:hAnsi="GHEA Grapalat"/>
              </w:rPr>
            </w:pPr>
          </w:p>
        </w:tc>
        <w:tc>
          <w:tcPr>
            <w:tcW w:w="675" w:type="dxa"/>
            <w:shd w:val="clear" w:color="auto" w:fill="auto"/>
          </w:tcPr>
          <w:p w:rsidR="0038400D" w:rsidRPr="00A71D81" w:rsidRDefault="0038400D" w:rsidP="007A2020">
            <w:pPr>
              <w:pStyle w:val="af4"/>
              <w:spacing w:before="0" w:beforeAutospacing="0" w:after="0" w:afterAutospacing="0"/>
              <w:jc w:val="center"/>
              <w:rPr>
                <w:rFonts w:ascii="GHEA Grapalat" w:hAnsi="GHEA Grapalat"/>
              </w:rPr>
            </w:pPr>
          </w:p>
        </w:tc>
      </w:tr>
    </w:tbl>
    <w:p w:rsidR="0038400D" w:rsidRPr="00A71D81" w:rsidRDefault="0038400D" w:rsidP="0038400D">
      <w:pPr>
        <w:ind w:firstLine="375"/>
        <w:jc w:val="both"/>
        <w:rPr>
          <w:rFonts w:ascii="Arial" w:hAnsi="Arial" w:cs="Arial"/>
          <w:iCs/>
          <w:color w:val="000000"/>
          <w:sz w:val="21"/>
          <w:szCs w:val="21"/>
          <w:lang w:val="es-ES"/>
        </w:rPr>
      </w:pPr>
      <w:r w:rsidRPr="00A71D81">
        <w:rPr>
          <w:rFonts w:ascii="Arial" w:hAnsi="Arial" w:cs="Arial"/>
          <w:iCs/>
          <w:color w:val="000000"/>
          <w:sz w:val="21"/>
          <w:szCs w:val="21"/>
          <w:lang w:val="es-ES"/>
        </w:rPr>
        <w:t> </w:t>
      </w:r>
    </w:p>
    <w:p w:rsidR="0038400D" w:rsidRPr="00A71D81" w:rsidRDefault="0038400D" w:rsidP="0038400D">
      <w:pPr>
        <w:ind w:firstLine="375"/>
        <w:jc w:val="both"/>
        <w:rPr>
          <w:rFonts w:ascii="GHEA Grapalat" w:hAnsi="GHEA Grapalat"/>
          <w:iCs/>
          <w:snapToGrid w:val="0"/>
          <w:color w:val="000000"/>
          <w:sz w:val="21"/>
          <w:szCs w:val="21"/>
          <w:lang w:val="es-ES"/>
        </w:rPr>
      </w:pPr>
      <w:r w:rsidRPr="00A71D81">
        <w:rPr>
          <w:rFonts w:ascii="Arial" w:hAnsi="Arial" w:cs="Arial"/>
          <w:iCs/>
          <w:color w:val="000000"/>
          <w:sz w:val="21"/>
          <w:szCs w:val="21"/>
          <w:lang w:val="es-ES"/>
        </w:rPr>
        <w:t> </w:t>
      </w:r>
      <w:r w:rsidRPr="00A71D81">
        <w:rPr>
          <w:rFonts w:ascii="GHEA Grapalat" w:hAnsi="GHEA Grapalat"/>
          <w:iCs/>
          <w:snapToGrid w:val="0"/>
          <w:color w:val="000000"/>
          <w:sz w:val="21"/>
          <w:szCs w:val="21"/>
          <w:lang w:val="hy-AM"/>
        </w:rPr>
        <w:t xml:space="preserve">Սույն </w:t>
      </w:r>
      <w:r w:rsidRPr="00A71D81">
        <w:rPr>
          <w:rFonts w:ascii="GHEA Grapalat" w:hAnsi="GHEA Grapalat"/>
          <w:iCs/>
          <w:snapToGrid w:val="0"/>
          <w:color w:val="000000"/>
          <w:sz w:val="21"/>
          <w:szCs w:val="21"/>
        </w:rPr>
        <w:t>արձանագրությաներկկողմ</w:t>
      </w:r>
      <w:r w:rsidRPr="00A71D81">
        <w:rPr>
          <w:rFonts w:ascii="GHEA Grapalat" w:hAnsi="GHEA Grapalat"/>
          <w:iCs/>
          <w:snapToGrid w:val="0"/>
          <w:color w:val="000000"/>
          <w:sz w:val="21"/>
          <w:szCs w:val="21"/>
          <w:lang w:val="hy-AM"/>
        </w:rPr>
        <w:t>հաստատման համար հիմք հանդիսացած</w:t>
      </w:r>
      <w:r w:rsidRPr="00A71D81">
        <w:rPr>
          <w:rFonts w:ascii="GHEA Grapalat" w:hAnsi="GHEA Grapalat"/>
          <w:iCs/>
          <w:snapToGrid w:val="0"/>
          <w:color w:val="000000"/>
          <w:sz w:val="21"/>
          <w:szCs w:val="21"/>
        </w:rPr>
        <w:t>հաշիվապրանքագիրըև</w:t>
      </w:r>
      <w:r w:rsidRPr="00A71D81">
        <w:rPr>
          <w:rFonts w:ascii="GHEA Grapalat" w:hAnsi="GHEA Grapalat"/>
          <w:iCs/>
          <w:snapToGrid w:val="0"/>
          <w:color w:val="000000"/>
          <w:sz w:val="21"/>
          <w:szCs w:val="21"/>
          <w:lang w:val="hy-AM"/>
        </w:rPr>
        <w:t xml:space="preserve">դրական </w:t>
      </w:r>
      <w:r w:rsidRPr="00A71D81">
        <w:rPr>
          <w:rFonts w:ascii="GHEA Grapalat" w:hAnsi="GHEA Grapalat"/>
          <w:color w:val="000000"/>
          <w:sz w:val="21"/>
          <w:szCs w:val="21"/>
          <w:lang w:val="es-ES"/>
        </w:rPr>
        <w:t>եզրակացությունը</w:t>
      </w:r>
      <w:r w:rsidRPr="00A71D81">
        <w:rPr>
          <w:rFonts w:ascii="GHEA Grapalat" w:hAnsi="GHEA Grapalat"/>
          <w:iCs/>
          <w:snapToGrid w:val="0"/>
          <w:color w:val="000000"/>
          <w:sz w:val="21"/>
          <w:szCs w:val="21"/>
          <w:lang w:val="es-ES"/>
        </w:rPr>
        <w:t>հանդիսանումենսույնարձանագրությանբաղկացուցիչմասը և կցվումեն:</w:t>
      </w:r>
    </w:p>
    <w:p w:rsidR="0038400D" w:rsidRPr="00A71D81" w:rsidRDefault="0038400D" w:rsidP="0038400D">
      <w:pPr>
        <w:ind w:firstLine="375"/>
        <w:jc w:val="both"/>
        <w:rPr>
          <w:rFonts w:ascii="GHEA Grapalat" w:hAnsi="GHEA Grapalat"/>
          <w:iCs/>
          <w:snapToGrid w:val="0"/>
          <w:color w:val="000000"/>
          <w:sz w:val="21"/>
          <w:szCs w:val="21"/>
          <w:lang w:val="es-ES"/>
        </w:rPr>
      </w:pPr>
    </w:p>
    <w:p w:rsidR="0038400D" w:rsidRPr="00A71D81" w:rsidRDefault="0038400D" w:rsidP="0038400D">
      <w:pPr>
        <w:ind w:firstLine="375"/>
        <w:jc w:val="both"/>
        <w:rPr>
          <w:rFonts w:ascii="GHEA Grapalat" w:hAnsi="GHEA Grapalat"/>
          <w:iCs/>
          <w:snapToGrid w:val="0"/>
          <w:color w:val="000000"/>
          <w:sz w:val="2"/>
          <w:szCs w:val="21"/>
          <w:lang w:val="es-ES"/>
        </w:rPr>
      </w:pPr>
    </w:p>
    <w:p w:rsidR="0038400D" w:rsidRPr="00A71D81" w:rsidRDefault="0038400D" w:rsidP="0038400D">
      <w:pPr>
        <w:ind w:firstLine="375"/>
        <w:rPr>
          <w:rFonts w:ascii="GHEA Grapalat" w:hAnsi="GHEA Grapalat"/>
          <w:iCs/>
          <w:snapToGrid w:val="0"/>
          <w:color w:val="000000"/>
          <w:sz w:val="2"/>
          <w:szCs w:val="21"/>
          <w:lang w:val="es-ES"/>
        </w:rPr>
      </w:pPr>
      <w:r w:rsidRPr="00A71D81">
        <w:rPr>
          <w:rFonts w:ascii="GHEA Grapalat" w:hAnsi="GHEA Grapalat"/>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A71D81" w:rsidTr="007A2020">
        <w:trPr>
          <w:trHeight w:val="266"/>
          <w:tblCellSpacing w:w="7" w:type="dxa"/>
          <w:jc w:val="center"/>
        </w:trPr>
        <w:tc>
          <w:tcPr>
            <w:tcW w:w="0" w:type="auto"/>
            <w:vAlign w:val="center"/>
          </w:tcPr>
          <w:p w:rsidR="0038400D" w:rsidRPr="00A71D81" w:rsidRDefault="0038400D" w:rsidP="0038400D">
            <w:pPr>
              <w:jc w:val="center"/>
              <w:rPr>
                <w:rFonts w:ascii="GHEA Grapalat" w:hAnsi="GHEA Grapalat"/>
                <w:iCs/>
                <w:color w:val="000000"/>
                <w:sz w:val="21"/>
                <w:szCs w:val="21"/>
              </w:rPr>
            </w:pPr>
            <w:r w:rsidRPr="00A71D81">
              <w:rPr>
                <w:rFonts w:ascii="GHEA Grapalat" w:hAnsi="GHEA Grapalat"/>
                <w:iCs/>
                <w:color w:val="000000"/>
                <w:sz w:val="21"/>
                <w:szCs w:val="21"/>
              </w:rPr>
              <w:t>Ապրանքըհանձնեց</w:t>
            </w:r>
          </w:p>
        </w:tc>
        <w:tc>
          <w:tcPr>
            <w:tcW w:w="0" w:type="auto"/>
            <w:vAlign w:val="center"/>
          </w:tcPr>
          <w:p w:rsidR="0038400D" w:rsidRPr="00A71D81" w:rsidRDefault="0038400D" w:rsidP="0038400D">
            <w:pPr>
              <w:jc w:val="center"/>
              <w:rPr>
                <w:rFonts w:ascii="GHEA Grapalat" w:hAnsi="GHEA Grapalat"/>
                <w:iCs/>
                <w:color w:val="000000"/>
                <w:sz w:val="21"/>
                <w:szCs w:val="21"/>
              </w:rPr>
            </w:pPr>
            <w:r w:rsidRPr="00A71D81">
              <w:rPr>
                <w:rFonts w:ascii="GHEA Grapalat" w:hAnsi="GHEA Grapalat"/>
                <w:iCs/>
                <w:color w:val="000000"/>
                <w:sz w:val="21"/>
                <w:szCs w:val="21"/>
              </w:rPr>
              <w:t>Ապրանքըընդունեց</w:t>
            </w:r>
          </w:p>
        </w:tc>
      </w:tr>
      <w:tr w:rsidR="0038400D" w:rsidRPr="00A71D81" w:rsidTr="007A2020">
        <w:trPr>
          <w:trHeight w:val="473"/>
          <w:tblCellSpacing w:w="7" w:type="dxa"/>
          <w:jc w:val="center"/>
        </w:trPr>
        <w:tc>
          <w:tcPr>
            <w:tcW w:w="0" w:type="auto"/>
            <w:vAlign w:val="center"/>
          </w:tcPr>
          <w:p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 xml:space="preserve">___________________________ </w:t>
            </w:r>
          </w:p>
          <w:p w:rsidR="0038400D" w:rsidRPr="00A71D81" w:rsidRDefault="0038400D" w:rsidP="007A2020">
            <w:pPr>
              <w:jc w:val="center"/>
              <w:rPr>
                <w:rFonts w:ascii="GHEA Grapalat" w:hAnsi="GHEA Grapalat"/>
                <w:iCs/>
                <w:sz w:val="21"/>
                <w:szCs w:val="21"/>
              </w:rPr>
            </w:pPr>
            <w:r w:rsidRPr="00A71D81">
              <w:rPr>
                <w:rFonts w:ascii="GHEA Grapalat" w:hAnsi="GHEA Grapalat"/>
                <w:iCs/>
                <w:sz w:val="15"/>
                <w:szCs w:val="15"/>
              </w:rPr>
              <w:t>ստորագրություն</w:t>
            </w:r>
          </w:p>
        </w:tc>
        <w:tc>
          <w:tcPr>
            <w:tcW w:w="0" w:type="auto"/>
            <w:vAlign w:val="center"/>
          </w:tcPr>
          <w:p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___________________________</w:t>
            </w:r>
          </w:p>
          <w:p w:rsidR="0038400D" w:rsidRPr="00A71D81" w:rsidRDefault="0038400D" w:rsidP="007A2020">
            <w:pPr>
              <w:jc w:val="center"/>
              <w:rPr>
                <w:rFonts w:ascii="GHEA Grapalat" w:hAnsi="GHEA Grapalat"/>
                <w:iCs/>
                <w:sz w:val="21"/>
                <w:szCs w:val="21"/>
              </w:rPr>
            </w:pPr>
            <w:r w:rsidRPr="00A71D81">
              <w:rPr>
                <w:rFonts w:ascii="GHEA Grapalat" w:hAnsi="GHEA Grapalat"/>
                <w:iCs/>
                <w:sz w:val="15"/>
                <w:szCs w:val="15"/>
              </w:rPr>
              <w:t>ստորագրություն</w:t>
            </w:r>
          </w:p>
        </w:tc>
      </w:tr>
      <w:tr w:rsidR="0038400D" w:rsidRPr="00A71D81" w:rsidTr="007A2020">
        <w:trPr>
          <w:trHeight w:val="503"/>
          <w:tblCellSpacing w:w="7" w:type="dxa"/>
          <w:jc w:val="center"/>
        </w:trPr>
        <w:tc>
          <w:tcPr>
            <w:tcW w:w="0" w:type="auto"/>
            <w:vAlign w:val="center"/>
          </w:tcPr>
          <w:p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 xml:space="preserve">___________________________ </w:t>
            </w:r>
          </w:p>
          <w:p w:rsidR="0038400D" w:rsidRPr="00A71D81" w:rsidRDefault="0038400D" w:rsidP="007A2020">
            <w:pPr>
              <w:jc w:val="center"/>
              <w:rPr>
                <w:rFonts w:ascii="GHEA Grapalat" w:hAnsi="GHEA Grapalat"/>
                <w:iCs/>
                <w:sz w:val="21"/>
                <w:szCs w:val="21"/>
              </w:rPr>
            </w:pPr>
            <w:r w:rsidRPr="00A71D81">
              <w:rPr>
                <w:rFonts w:ascii="GHEA Grapalat" w:hAnsi="GHEA Grapalat"/>
                <w:iCs/>
                <w:sz w:val="15"/>
                <w:szCs w:val="15"/>
              </w:rPr>
              <w:t>ազգանուն, անուն</w:t>
            </w:r>
          </w:p>
        </w:tc>
        <w:tc>
          <w:tcPr>
            <w:tcW w:w="0" w:type="auto"/>
            <w:vAlign w:val="center"/>
          </w:tcPr>
          <w:p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___________________________</w:t>
            </w:r>
          </w:p>
          <w:p w:rsidR="0038400D" w:rsidRPr="00A71D81" w:rsidRDefault="0038400D" w:rsidP="007A2020">
            <w:pPr>
              <w:jc w:val="center"/>
              <w:rPr>
                <w:rFonts w:ascii="GHEA Grapalat" w:hAnsi="GHEA Grapalat"/>
                <w:iCs/>
                <w:sz w:val="21"/>
                <w:szCs w:val="21"/>
              </w:rPr>
            </w:pPr>
            <w:r w:rsidRPr="00A71D81">
              <w:rPr>
                <w:rFonts w:ascii="GHEA Grapalat" w:hAnsi="GHEA Grapalat"/>
                <w:iCs/>
                <w:sz w:val="15"/>
                <w:szCs w:val="15"/>
              </w:rPr>
              <w:t>ազգանուն, անուն</w:t>
            </w:r>
          </w:p>
        </w:tc>
      </w:tr>
      <w:tr w:rsidR="0038400D" w:rsidRPr="00A71D81" w:rsidTr="007A2020">
        <w:trPr>
          <w:trHeight w:val="281"/>
          <w:tblCellSpacing w:w="7" w:type="dxa"/>
          <w:jc w:val="center"/>
        </w:trPr>
        <w:tc>
          <w:tcPr>
            <w:tcW w:w="0" w:type="auto"/>
            <w:vAlign w:val="center"/>
          </w:tcPr>
          <w:p w:rsidR="0038400D" w:rsidRPr="00A71D81" w:rsidRDefault="0038400D" w:rsidP="007A2020">
            <w:pPr>
              <w:rPr>
                <w:rFonts w:ascii="GHEA Grapalat" w:hAnsi="GHEA Grapalat"/>
                <w:iCs/>
                <w:color w:val="000000"/>
                <w:sz w:val="21"/>
                <w:szCs w:val="21"/>
              </w:rPr>
            </w:pPr>
            <w:r w:rsidRPr="00A71D81">
              <w:rPr>
                <w:rFonts w:ascii="GHEA Grapalat" w:hAnsi="GHEA Grapalat"/>
                <w:iCs/>
                <w:color w:val="000000"/>
                <w:sz w:val="21"/>
                <w:szCs w:val="21"/>
              </w:rPr>
              <w:t xml:space="preserve">                              Կ.Տ.</w:t>
            </w:r>
            <w:r w:rsidRPr="00A71D81">
              <w:rPr>
                <w:rFonts w:ascii="Arial" w:hAnsi="Arial" w:cs="Arial"/>
                <w:iCs/>
                <w:color w:val="000000"/>
                <w:sz w:val="21"/>
                <w:szCs w:val="21"/>
              </w:rPr>
              <w:t xml:space="preserve">                                                                                 </w:t>
            </w:r>
          </w:p>
        </w:tc>
        <w:tc>
          <w:tcPr>
            <w:tcW w:w="0" w:type="auto"/>
            <w:vAlign w:val="center"/>
          </w:tcPr>
          <w:p w:rsidR="0038400D" w:rsidRPr="00A71D81" w:rsidRDefault="0038400D" w:rsidP="007A2020">
            <w:pPr>
              <w:rPr>
                <w:rFonts w:ascii="GHEA Grapalat" w:hAnsi="GHEA Grapalat"/>
                <w:iCs/>
                <w:color w:val="000000"/>
                <w:sz w:val="21"/>
                <w:szCs w:val="21"/>
              </w:rPr>
            </w:pPr>
            <w:r w:rsidRPr="00A71D81">
              <w:rPr>
                <w:rFonts w:ascii="Arial" w:hAnsi="Arial" w:cs="Arial"/>
                <w:iCs/>
                <w:color w:val="000000"/>
                <w:sz w:val="21"/>
                <w:szCs w:val="21"/>
              </w:rPr>
              <w:t xml:space="preserve">                                     </w:t>
            </w:r>
            <w:r w:rsidRPr="00A71D81">
              <w:rPr>
                <w:rFonts w:ascii="GHEA Grapalat" w:hAnsi="GHEA Grapalat"/>
                <w:iCs/>
                <w:color w:val="000000"/>
                <w:sz w:val="21"/>
                <w:szCs w:val="21"/>
              </w:rPr>
              <w:t>Կ.Տ.</w:t>
            </w:r>
          </w:p>
        </w:tc>
      </w:tr>
    </w:tbl>
    <w:p w:rsidR="00071D1C" w:rsidRPr="00A71D81" w:rsidRDefault="00071D1C" w:rsidP="00EF3662">
      <w:pPr>
        <w:ind w:left="-142" w:firstLine="142"/>
        <w:jc w:val="center"/>
        <w:rPr>
          <w:rFonts w:ascii="GHEA Grapalat" w:hAnsi="GHEA Grapalat" w:cs="Sylfaen"/>
          <w:b/>
        </w:rPr>
      </w:pPr>
    </w:p>
    <w:p w:rsidR="00071D1C" w:rsidRPr="00A71D81" w:rsidRDefault="00071D1C" w:rsidP="00EF3662">
      <w:pPr>
        <w:ind w:left="-142" w:firstLine="142"/>
        <w:jc w:val="center"/>
        <w:rPr>
          <w:rFonts w:ascii="GHEA Grapalat" w:hAnsi="GHEA Grapalat" w:cs="Sylfaen"/>
          <w:b/>
        </w:rPr>
      </w:pPr>
    </w:p>
    <w:p w:rsidR="0038400D" w:rsidRPr="00A71D81" w:rsidRDefault="0038400D" w:rsidP="00EF3662">
      <w:pPr>
        <w:ind w:left="-142" w:firstLine="142"/>
        <w:jc w:val="center"/>
        <w:rPr>
          <w:rFonts w:ascii="GHEA Grapalat" w:hAnsi="GHEA Grapalat" w:cs="Sylfaen"/>
          <w:b/>
        </w:rPr>
      </w:pPr>
    </w:p>
    <w:p w:rsidR="00E74BF6" w:rsidRPr="00A71D81" w:rsidRDefault="00E74BF6" w:rsidP="00EF3662">
      <w:pPr>
        <w:jc w:val="right"/>
        <w:rPr>
          <w:rFonts w:ascii="GHEA Grapalat" w:hAnsi="GHEA Grapalat" w:cs="Sylfaen"/>
          <w:i/>
          <w:sz w:val="20"/>
          <w:lang w:val="pt-BR"/>
        </w:rPr>
      </w:pPr>
    </w:p>
    <w:p w:rsidR="00071D1C" w:rsidRPr="00A71D81" w:rsidRDefault="00071D1C" w:rsidP="00EF3662">
      <w:pPr>
        <w:jc w:val="right"/>
        <w:rPr>
          <w:rFonts w:ascii="GHEA Grapalat" w:hAnsi="GHEA Grapalat" w:cs="Sylfaen"/>
          <w:i/>
          <w:sz w:val="20"/>
        </w:rPr>
      </w:pPr>
      <w:r w:rsidRPr="00A71D81">
        <w:rPr>
          <w:rFonts w:ascii="GHEA Grapalat" w:hAnsi="GHEA Grapalat" w:cs="Sylfaen"/>
          <w:i/>
          <w:sz w:val="20"/>
          <w:lang w:val="pt-BR"/>
        </w:rPr>
        <w:lastRenderedPageBreak/>
        <w:t>Հավելված</w:t>
      </w:r>
      <w:r w:rsidR="00D320A2" w:rsidRPr="00A71D81">
        <w:rPr>
          <w:rFonts w:ascii="GHEA Grapalat" w:hAnsi="GHEA Grapalat" w:cs="Sylfaen"/>
          <w:i/>
          <w:sz w:val="20"/>
        </w:rPr>
        <w:t>3</w:t>
      </w:r>
      <w:r w:rsidRPr="00A71D81">
        <w:rPr>
          <w:rFonts w:ascii="GHEA Grapalat" w:hAnsi="GHEA Grapalat" w:cs="Sylfaen"/>
          <w:i/>
          <w:sz w:val="20"/>
        </w:rPr>
        <w:t>.1</w:t>
      </w:r>
    </w:p>
    <w:p w:rsidR="00341A74" w:rsidRPr="00A71D81" w:rsidRDefault="00341A74" w:rsidP="00EF3662">
      <w:pPr>
        <w:jc w:val="right"/>
        <w:rPr>
          <w:rFonts w:ascii="GHEA Grapalat" w:hAnsi="GHEA Grapalat" w:cs="Sylfaen"/>
          <w:i/>
          <w:sz w:val="20"/>
          <w:lang w:val="pt-BR"/>
        </w:rPr>
      </w:pPr>
      <w:r w:rsidRPr="00A71D81">
        <w:rPr>
          <w:rFonts w:ascii="GHEA Grapalat" w:hAnsi="GHEA Grapalat" w:cs="Sylfaen"/>
          <w:i/>
          <w:sz w:val="20"/>
          <w:lang w:val="pt-BR"/>
        </w:rPr>
        <w:t xml:space="preserve">«         »              20  թ. կնքված </w:t>
      </w:r>
    </w:p>
    <w:p w:rsidR="00341A74" w:rsidRPr="00A71D81" w:rsidRDefault="00341A74" w:rsidP="00EF3662">
      <w:pPr>
        <w:jc w:val="right"/>
        <w:rPr>
          <w:rFonts w:ascii="GHEA Grapalat" w:hAnsi="GHEA Grapalat" w:cs="Sylfaen"/>
          <w:i/>
          <w:sz w:val="20"/>
          <w:lang w:val="pt-BR"/>
        </w:rPr>
      </w:pPr>
      <w:r w:rsidRPr="00A71D81">
        <w:rPr>
          <w:rFonts w:ascii="GHEA Grapalat" w:hAnsi="GHEA Grapalat" w:cs="Sylfaen"/>
          <w:i/>
          <w:sz w:val="20"/>
          <w:lang w:val="pt-BR"/>
        </w:rPr>
        <w:t xml:space="preserve">                      ծածկագրով պայմանագրի</w:t>
      </w:r>
    </w:p>
    <w:p w:rsidR="00071D1C" w:rsidRPr="00A71D81" w:rsidRDefault="00071D1C" w:rsidP="00EF3662">
      <w:pPr>
        <w:tabs>
          <w:tab w:val="left" w:pos="360"/>
          <w:tab w:val="left" w:pos="540"/>
        </w:tabs>
        <w:jc w:val="center"/>
        <w:rPr>
          <w:rFonts w:ascii="Sylfaen" w:hAnsi="Sylfaen" w:cs="Sylfaen"/>
          <w:b/>
          <w:bCs/>
        </w:rPr>
      </w:pPr>
    </w:p>
    <w:p w:rsidR="00071D1C" w:rsidRPr="00A71D81" w:rsidRDefault="00071D1C" w:rsidP="00EF3662">
      <w:pPr>
        <w:tabs>
          <w:tab w:val="left" w:pos="360"/>
          <w:tab w:val="left" w:pos="540"/>
        </w:tabs>
        <w:jc w:val="center"/>
        <w:rPr>
          <w:rFonts w:ascii="Sylfaen" w:hAnsi="Sylfaen" w:cs="Sylfaen"/>
          <w:b/>
          <w:bCs/>
        </w:rPr>
      </w:pPr>
    </w:p>
    <w:p w:rsidR="00071D1C" w:rsidRPr="00A71D81" w:rsidRDefault="00071D1C" w:rsidP="00EF3662">
      <w:pPr>
        <w:ind w:left="-142" w:firstLine="142"/>
        <w:jc w:val="center"/>
        <w:rPr>
          <w:rFonts w:ascii="GHEA Grapalat" w:hAnsi="GHEA Grapalat" w:cs="Sylfaen"/>
        </w:rPr>
      </w:pPr>
    </w:p>
    <w:p w:rsidR="00071D1C" w:rsidRPr="00A71D81" w:rsidRDefault="00071D1C" w:rsidP="00EF3662">
      <w:pPr>
        <w:jc w:val="center"/>
        <w:rPr>
          <w:rFonts w:ascii="GHEA Grapalat" w:hAnsi="GHEA Grapalat" w:cs="Sylfaen"/>
          <w:bCs/>
          <w:sz w:val="18"/>
          <w:szCs w:val="18"/>
        </w:rPr>
      </w:pPr>
      <w:r w:rsidRPr="00A71D81">
        <w:rPr>
          <w:rFonts w:ascii="GHEA Grapalat" w:hAnsi="GHEA Grapalat" w:cs="Sylfaen"/>
          <w:bCs/>
          <w:sz w:val="18"/>
          <w:szCs w:val="18"/>
        </w:rPr>
        <w:t>ԱԿՏ    N</w:t>
      </w:r>
      <w:r w:rsidR="000F494F" w:rsidRPr="00A71D81">
        <w:rPr>
          <w:rFonts w:ascii="GHEA Grapalat" w:hAnsi="GHEA Grapalat" w:cs="Sylfaen"/>
          <w:bCs/>
          <w:sz w:val="18"/>
          <w:szCs w:val="18"/>
          <w:u w:val="single"/>
        </w:rPr>
        <w:tab/>
      </w:r>
    </w:p>
    <w:p w:rsidR="00071D1C" w:rsidRPr="00A71D81" w:rsidRDefault="00071D1C" w:rsidP="00EF3662">
      <w:pPr>
        <w:tabs>
          <w:tab w:val="left" w:pos="360"/>
          <w:tab w:val="left" w:pos="540"/>
          <w:tab w:val="left" w:pos="2250"/>
        </w:tabs>
        <w:jc w:val="center"/>
        <w:rPr>
          <w:rFonts w:ascii="GHEA Grapalat" w:hAnsi="GHEA Grapalat" w:cs="Sylfaen"/>
          <w:bCs/>
          <w:sz w:val="18"/>
          <w:szCs w:val="18"/>
        </w:rPr>
      </w:pPr>
      <w:r w:rsidRPr="00A71D81">
        <w:rPr>
          <w:rFonts w:ascii="GHEA Grapalat" w:hAnsi="GHEA Grapalat" w:cs="Sylfaen"/>
          <w:bCs/>
          <w:sz w:val="18"/>
          <w:szCs w:val="18"/>
        </w:rPr>
        <w:t>պայմանագրիարդյունքըԳնորդինհանձնելուփաստըֆիքսելուվերաբերյալ</w:t>
      </w:r>
    </w:p>
    <w:p w:rsidR="00071D1C" w:rsidRPr="00A71D81" w:rsidRDefault="00071D1C" w:rsidP="00EF3662">
      <w:pPr>
        <w:jc w:val="center"/>
        <w:rPr>
          <w:rFonts w:ascii="GHEA Grapalat" w:hAnsi="GHEA Grapalat" w:cs="Sylfaen"/>
          <w:b/>
          <w:bCs/>
          <w:sz w:val="18"/>
          <w:szCs w:val="18"/>
        </w:rPr>
      </w:pPr>
    </w:p>
    <w:p w:rsidR="00071D1C" w:rsidRPr="00A71D81" w:rsidRDefault="00071D1C" w:rsidP="00EF3662">
      <w:pPr>
        <w:tabs>
          <w:tab w:val="left" w:pos="360"/>
          <w:tab w:val="left" w:pos="540"/>
        </w:tabs>
        <w:rPr>
          <w:rFonts w:ascii="GHEA Grapalat" w:hAnsi="GHEA Grapalat" w:cs="Sylfaen"/>
          <w:sz w:val="18"/>
          <w:szCs w:val="22"/>
        </w:rPr>
      </w:pPr>
    </w:p>
    <w:p w:rsidR="000F494F" w:rsidRPr="00A71D81" w:rsidRDefault="00071D1C" w:rsidP="000F494F">
      <w:pPr>
        <w:tabs>
          <w:tab w:val="left" w:pos="360"/>
          <w:tab w:val="left" w:pos="540"/>
        </w:tabs>
        <w:ind w:left="-540" w:firstLine="180"/>
        <w:jc w:val="both"/>
        <w:rPr>
          <w:rFonts w:ascii="GHEA Grapalat" w:hAnsi="GHEA Grapalat" w:cs="Sylfaen"/>
          <w:sz w:val="20"/>
        </w:rPr>
      </w:pPr>
      <w:r w:rsidRPr="00A71D81">
        <w:rPr>
          <w:rFonts w:ascii="GHEA Grapalat" w:hAnsi="GHEA Grapalat" w:cs="Sylfaen"/>
          <w:sz w:val="20"/>
        </w:rPr>
        <w:tab/>
      </w:r>
      <w:r w:rsidRPr="00A71D81">
        <w:rPr>
          <w:rFonts w:ascii="GHEA Grapalat" w:hAnsi="GHEA Grapalat" w:cs="Sylfaen"/>
          <w:sz w:val="20"/>
          <w:lang w:val="hy-AM"/>
        </w:rPr>
        <w:t xml:space="preserve">Սույնով </w:t>
      </w:r>
      <w:r w:rsidRPr="00A71D81">
        <w:rPr>
          <w:rFonts w:ascii="GHEA Grapalat" w:hAnsi="GHEA Grapalat" w:cs="Sylfaen"/>
          <w:sz w:val="20"/>
        </w:rPr>
        <w:t>արձանագրվում է</w:t>
      </w:r>
      <w:r w:rsidRPr="00A71D81">
        <w:rPr>
          <w:rFonts w:ascii="GHEA Grapalat" w:hAnsi="GHEA Grapalat" w:cs="Sylfaen"/>
          <w:sz w:val="20"/>
          <w:lang w:val="hy-AM"/>
        </w:rPr>
        <w:t xml:space="preserve">, որ </w:t>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rPr>
        <w:t>-</w:t>
      </w:r>
      <w:r w:rsidRPr="00A71D81">
        <w:rPr>
          <w:rFonts w:ascii="GHEA Grapalat" w:hAnsi="GHEA Grapalat" w:cs="Sylfaen"/>
          <w:sz w:val="20"/>
        </w:rPr>
        <w:t xml:space="preserve">ի (այսուհետ` Գնորդ) </w:t>
      </w:r>
      <w:r w:rsidRPr="00A71D81">
        <w:rPr>
          <w:rFonts w:ascii="GHEA Grapalat" w:hAnsi="GHEA Grapalat" w:cs="Sylfaen"/>
          <w:sz w:val="20"/>
          <w:lang w:val="hy-AM"/>
        </w:rPr>
        <w:t xml:space="preserve">և </w:t>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p>
    <w:p w:rsidR="00071D1C" w:rsidRPr="00A71D81" w:rsidRDefault="000F494F" w:rsidP="000F494F">
      <w:pPr>
        <w:tabs>
          <w:tab w:val="left" w:pos="360"/>
          <w:tab w:val="left" w:pos="540"/>
        </w:tabs>
        <w:ind w:left="-540" w:firstLine="180"/>
        <w:jc w:val="both"/>
        <w:rPr>
          <w:rFonts w:ascii="GHEA Grapalat" w:hAnsi="GHEA Grapalat" w:cs="Sylfaen"/>
          <w:sz w:val="12"/>
          <w:szCs w:val="16"/>
        </w:rPr>
      </w:pP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12"/>
          <w:szCs w:val="16"/>
        </w:rPr>
        <w:t>Գնորդիանվանումը</w:t>
      </w:r>
      <w:r w:rsidRPr="00A71D81">
        <w:rPr>
          <w:rFonts w:ascii="GHEA Grapalat" w:hAnsi="GHEA Grapalat" w:cs="Sylfaen"/>
          <w:sz w:val="12"/>
          <w:szCs w:val="16"/>
        </w:rPr>
        <w:tab/>
      </w:r>
      <w:r w:rsidRPr="00A71D81">
        <w:rPr>
          <w:rFonts w:ascii="GHEA Grapalat" w:hAnsi="GHEA Grapalat" w:cs="Sylfaen"/>
          <w:sz w:val="12"/>
          <w:szCs w:val="16"/>
        </w:rPr>
        <w:tab/>
      </w:r>
      <w:r w:rsidRPr="00A71D81">
        <w:rPr>
          <w:rFonts w:ascii="GHEA Grapalat" w:hAnsi="GHEA Grapalat" w:cs="Sylfaen"/>
          <w:sz w:val="12"/>
          <w:szCs w:val="16"/>
        </w:rPr>
        <w:tab/>
      </w:r>
      <w:r w:rsidRPr="00A71D81">
        <w:rPr>
          <w:rFonts w:ascii="GHEA Grapalat" w:hAnsi="GHEA Grapalat" w:cs="Sylfaen"/>
          <w:sz w:val="12"/>
          <w:szCs w:val="16"/>
        </w:rPr>
        <w:tab/>
        <w:t>Վաճառողիանվանումը</w:t>
      </w:r>
      <w:r w:rsidRPr="00A71D81">
        <w:rPr>
          <w:rFonts w:ascii="GHEA Grapalat" w:hAnsi="GHEA Grapalat" w:cs="Sylfaen"/>
          <w:sz w:val="12"/>
          <w:szCs w:val="16"/>
        </w:rPr>
        <w:tab/>
      </w:r>
    </w:p>
    <w:p w:rsidR="00071D1C" w:rsidRPr="00A71D81" w:rsidRDefault="00071D1C" w:rsidP="00EF3662">
      <w:pPr>
        <w:tabs>
          <w:tab w:val="left" w:pos="360"/>
          <w:tab w:val="left" w:pos="540"/>
        </w:tabs>
        <w:ind w:right="-360"/>
        <w:jc w:val="both"/>
        <w:rPr>
          <w:rFonts w:ascii="GHEA Grapalat" w:hAnsi="GHEA Grapalat" w:cs="Sylfaen"/>
          <w:sz w:val="20"/>
          <w:u w:val="single"/>
          <w:lang w:val="hy-AM"/>
        </w:rPr>
      </w:pPr>
      <w:r w:rsidRPr="00A71D81">
        <w:rPr>
          <w:rFonts w:ascii="GHEA Grapalat" w:hAnsi="GHEA Grapalat" w:cs="Sylfaen"/>
          <w:sz w:val="20"/>
          <w:lang w:val="hy-AM"/>
        </w:rPr>
        <w:t xml:space="preserve">(այսուհետ` </w:t>
      </w:r>
      <w:r w:rsidRPr="00A71D81">
        <w:rPr>
          <w:rFonts w:ascii="GHEA Grapalat" w:hAnsi="GHEA Grapalat" w:cs="Sylfaen"/>
          <w:sz w:val="20"/>
        </w:rPr>
        <w:t>Վաճառող</w:t>
      </w:r>
      <w:r w:rsidRPr="00A71D81">
        <w:rPr>
          <w:rFonts w:ascii="GHEA Grapalat" w:hAnsi="GHEA Grapalat" w:cs="Sylfaen"/>
          <w:sz w:val="20"/>
          <w:lang w:val="hy-AM"/>
        </w:rPr>
        <w:t>)</w:t>
      </w:r>
      <w:r w:rsidRPr="00A71D81">
        <w:rPr>
          <w:rFonts w:ascii="GHEA Grapalat" w:hAnsi="GHEA Grapalat" w:cs="Sylfaen"/>
          <w:sz w:val="20"/>
        </w:rPr>
        <w:t xml:space="preserve"> միջև 20     թ. </w:t>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Pr="00A71D81">
        <w:rPr>
          <w:rFonts w:ascii="GHEA Grapalat" w:hAnsi="GHEA Grapalat" w:cs="Sylfaen"/>
          <w:sz w:val="20"/>
          <w:lang w:val="hy-AM"/>
        </w:rPr>
        <w:t xml:space="preserve"> -ին կնքված N</w:t>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p>
    <w:p w:rsidR="000F494F" w:rsidRPr="00A71D81" w:rsidRDefault="000F494F" w:rsidP="00EF3662">
      <w:pPr>
        <w:tabs>
          <w:tab w:val="left" w:pos="360"/>
          <w:tab w:val="left" w:pos="540"/>
        </w:tabs>
        <w:ind w:right="-360"/>
        <w:jc w:val="both"/>
        <w:rPr>
          <w:rFonts w:ascii="GHEA Grapalat" w:hAnsi="GHEA Grapalat" w:cs="Sylfaen"/>
          <w:sz w:val="12"/>
          <w:szCs w:val="16"/>
          <w:lang w:val="hy-AM"/>
        </w:rPr>
      </w:pP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t>պայմանագրի կնքման ամսաթիվը</w:t>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t xml:space="preserve">      պայմանագրի համարը</w:t>
      </w:r>
      <w:r w:rsidRPr="00A71D81">
        <w:rPr>
          <w:rFonts w:ascii="GHEA Grapalat" w:hAnsi="GHEA Grapalat" w:cs="Sylfaen"/>
          <w:sz w:val="12"/>
          <w:szCs w:val="16"/>
          <w:lang w:val="hy-AM"/>
        </w:rPr>
        <w:tab/>
      </w:r>
      <w:r w:rsidRPr="00A71D81">
        <w:rPr>
          <w:rFonts w:ascii="GHEA Grapalat" w:hAnsi="GHEA Grapalat" w:cs="Sylfaen"/>
          <w:sz w:val="12"/>
          <w:szCs w:val="16"/>
          <w:lang w:val="hy-AM"/>
        </w:rPr>
        <w:tab/>
      </w:r>
    </w:p>
    <w:p w:rsidR="00071D1C" w:rsidRPr="00A71D81" w:rsidRDefault="00071D1C" w:rsidP="00EF3662">
      <w:pPr>
        <w:tabs>
          <w:tab w:val="left" w:pos="360"/>
          <w:tab w:val="left" w:pos="540"/>
        </w:tabs>
        <w:jc w:val="both"/>
        <w:rPr>
          <w:rFonts w:ascii="GHEA Grapalat" w:hAnsi="GHEA Grapalat" w:cs="Sylfaen"/>
          <w:sz w:val="20"/>
          <w:lang w:val="hy-AM"/>
        </w:rPr>
      </w:pPr>
      <w:r w:rsidRPr="00A71D81">
        <w:rPr>
          <w:rFonts w:ascii="GHEA Grapalat" w:hAnsi="GHEA Grapalat" w:cs="Sylfaen"/>
          <w:sz w:val="20"/>
          <w:lang w:val="hy-AM"/>
        </w:rPr>
        <w:t xml:space="preserve">պայմանագրի շրջանակներում Վաճառողը  20  թ. </w:t>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Pr="00A71D81">
        <w:rPr>
          <w:rFonts w:ascii="GHEA Grapalat" w:hAnsi="GHEA Grapalat" w:cs="Sylfaen"/>
          <w:sz w:val="20"/>
          <w:lang w:val="hy-AM"/>
        </w:rPr>
        <w:t>-ին հանձնման-ընդունման նպատակով Գնորդին հանձնեց ստորև նշված ապրանքները.</w:t>
      </w:r>
    </w:p>
    <w:p w:rsidR="00071D1C" w:rsidRPr="00A71D81" w:rsidRDefault="00071D1C" w:rsidP="00EF3662">
      <w:pPr>
        <w:tabs>
          <w:tab w:val="left" w:pos="2972"/>
        </w:tabs>
        <w:jc w:val="both"/>
        <w:rPr>
          <w:rFonts w:ascii="GHEA Grapalat" w:hAnsi="GHEA Grapalat" w:cs="Sylfaen"/>
          <w:sz w:val="20"/>
          <w:lang w:val="hy-AM"/>
        </w:rPr>
      </w:pPr>
      <w:r w:rsidRPr="00A71D81">
        <w:rPr>
          <w:rFonts w:ascii="GHEA Grapalat" w:hAnsi="GHEA Grapalat" w:cs="Sylfaen"/>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A71D81"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A71D81" w:rsidRDefault="00071D1C" w:rsidP="00EF3662">
            <w:pPr>
              <w:jc w:val="center"/>
              <w:rPr>
                <w:rFonts w:ascii="GHEA Grapalat" w:hAnsi="GHEA Grapalat" w:cs="Sylfaen"/>
                <w:bCs/>
                <w:sz w:val="18"/>
                <w:szCs w:val="18"/>
                <w:lang w:eastAsia="ru-RU"/>
              </w:rPr>
            </w:pPr>
            <w:r w:rsidRPr="00A71D81">
              <w:rPr>
                <w:rFonts w:ascii="GHEA Grapalat" w:hAnsi="GHEA Grapalat" w:cs="Sylfaen"/>
                <w:bCs/>
                <w:sz w:val="18"/>
                <w:szCs w:val="18"/>
                <w:lang w:eastAsia="ru-RU"/>
              </w:rPr>
              <w:t>Ապրանքի</w:t>
            </w:r>
          </w:p>
        </w:tc>
      </w:tr>
      <w:tr w:rsidR="00071D1C" w:rsidRPr="00A71D81"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A71D81" w:rsidRDefault="0016519F" w:rsidP="00EF3662">
            <w:pPr>
              <w:jc w:val="center"/>
              <w:rPr>
                <w:rFonts w:ascii="GHEA Grapalat" w:hAnsi="GHEA Grapalat"/>
                <w:sz w:val="18"/>
                <w:szCs w:val="18"/>
              </w:rPr>
            </w:pPr>
            <w:r w:rsidRPr="00A71D81">
              <w:rPr>
                <w:rFonts w:ascii="GHEA Grapalat" w:hAnsi="GHEA Grapalat" w:cs="Sylfaen"/>
                <w:sz w:val="18"/>
                <w:szCs w:val="18"/>
              </w:rPr>
              <w:t>ա</w:t>
            </w:r>
            <w:r w:rsidR="00071D1C" w:rsidRPr="00A71D81">
              <w:rPr>
                <w:rFonts w:ascii="GHEA Grapalat" w:hAnsi="GHEA Grapalat" w:cs="Sylfaen"/>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A71D81" w:rsidRDefault="000F494F" w:rsidP="000F494F">
            <w:pPr>
              <w:jc w:val="center"/>
              <w:rPr>
                <w:rFonts w:ascii="GHEA Grapalat" w:hAnsi="GHEA Grapalat"/>
                <w:sz w:val="18"/>
                <w:szCs w:val="18"/>
              </w:rPr>
            </w:pPr>
            <w:r w:rsidRPr="00A71D81">
              <w:rPr>
                <w:rFonts w:ascii="GHEA Grapalat" w:hAnsi="GHEA Grapalat" w:cs="Sylfaen"/>
                <w:sz w:val="18"/>
                <w:szCs w:val="18"/>
              </w:rPr>
              <w:t>չափմանմիավորը</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A71D81" w:rsidRDefault="000F494F" w:rsidP="000F494F">
            <w:pPr>
              <w:jc w:val="center"/>
              <w:rPr>
                <w:rFonts w:ascii="GHEA Grapalat" w:hAnsi="GHEA Grapalat"/>
                <w:sz w:val="18"/>
                <w:szCs w:val="18"/>
              </w:rPr>
            </w:pPr>
            <w:r w:rsidRPr="00A71D81">
              <w:rPr>
                <w:rFonts w:ascii="GHEA Grapalat" w:hAnsi="GHEA Grapalat" w:cs="Sylfaen"/>
                <w:sz w:val="18"/>
                <w:szCs w:val="18"/>
              </w:rPr>
              <w:t>քանակը</w:t>
            </w:r>
            <w:r w:rsidRPr="00A71D81">
              <w:rPr>
                <w:rFonts w:ascii="GHEA Grapalat" w:hAnsi="GHEA Grapalat"/>
                <w:sz w:val="18"/>
                <w:szCs w:val="18"/>
              </w:rPr>
              <w:t xml:space="preserve"> (</w:t>
            </w:r>
            <w:r w:rsidRPr="00A71D81">
              <w:rPr>
                <w:rFonts w:ascii="GHEA Grapalat" w:hAnsi="GHEA Grapalat" w:cs="Sylfaen"/>
                <w:sz w:val="18"/>
                <w:szCs w:val="18"/>
              </w:rPr>
              <w:t>փաստացի</w:t>
            </w:r>
            <w:r w:rsidRPr="00A71D81">
              <w:rPr>
                <w:rFonts w:ascii="GHEA Grapalat" w:hAnsi="GHEA Grapalat"/>
                <w:sz w:val="18"/>
                <w:szCs w:val="18"/>
              </w:rPr>
              <w:t>)</w:t>
            </w:r>
          </w:p>
        </w:tc>
      </w:tr>
      <w:tr w:rsidR="00071D1C" w:rsidRPr="00A71D81"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A71D81" w:rsidRDefault="00071D1C" w:rsidP="00EF3662">
            <w:pPr>
              <w:jc w:val="cente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A71D81" w:rsidRDefault="00071D1C" w:rsidP="00EF3662">
            <w:pPr>
              <w:jc w:val="cente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A71D81" w:rsidRDefault="00071D1C" w:rsidP="00EF3662">
            <w:pPr>
              <w:jc w:val="center"/>
              <w:rPr>
                <w:rFonts w:ascii="GHEA Grapalat" w:hAnsi="GHEA Grapalat" w:cs="Sylfaen"/>
                <w:sz w:val="18"/>
                <w:szCs w:val="18"/>
                <w:lang w:val="ru-RU" w:eastAsia="ru-RU"/>
              </w:rPr>
            </w:pPr>
          </w:p>
        </w:tc>
      </w:tr>
      <w:tr w:rsidR="00071D1C" w:rsidRPr="00A71D81"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A71D81" w:rsidRDefault="00071D1C" w:rsidP="00EF3662">
            <w:pPr>
              <w:jc w:val="cente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A71D81" w:rsidRDefault="00071D1C" w:rsidP="00EF3662">
            <w:pPr>
              <w:jc w:val="cente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A71D81" w:rsidRDefault="00071D1C" w:rsidP="00EF3662">
            <w:pPr>
              <w:jc w:val="center"/>
              <w:rPr>
                <w:rFonts w:ascii="GHEA Grapalat" w:hAnsi="GHEA Grapalat" w:cs="Sylfaen"/>
                <w:sz w:val="18"/>
                <w:szCs w:val="18"/>
                <w:lang w:val="ru-RU" w:eastAsia="ru-RU"/>
              </w:rPr>
            </w:pPr>
          </w:p>
        </w:tc>
      </w:tr>
    </w:tbl>
    <w:p w:rsidR="00071D1C" w:rsidRPr="00A71D81" w:rsidRDefault="00071D1C" w:rsidP="00EF3662">
      <w:pPr>
        <w:tabs>
          <w:tab w:val="left" w:pos="360"/>
          <w:tab w:val="left" w:pos="540"/>
        </w:tabs>
        <w:jc w:val="both"/>
        <w:rPr>
          <w:rFonts w:ascii="GHEA Grapalat" w:hAnsi="GHEA Grapalat" w:cs="Sylfaen"/>
          <w:lang w:eastAsia="ru-RU"/>
        </w:rPr>
      </w:pPr>
    </w:p>
    <w:p w:rsidR="00071D1C" w:rsidRPr="00A71D81" w:rsidRDefault="00071D1C" w:rsidP="00EF3662">
      <w:pPr>
        <w:tabs>
          <w:tab w:val="left" w:pos="360"/>
          <w:tab w:val="left" w:pos="540"/>
        </w:tabs>
        <w:jc w:val="both"/>
        <w:rPr>
          <w:rFonts w:ascii="GHEA Grapalat" w:hAnsi="GHEA Grapalat" w:cs="Sylfaen"/>
          <w:sz w:val="20"/>
        </w:rPr>
      </w:pPr>
      <w:r w:rsidRPr="00A71D81">
        <w:rPr>
          <w:rFonts w:ascii="GHEA Grapalat" w:hAnsi="GHEA Grapalat" w:cs="Sylfaen"/>
          <w:sz w:val="20"/>
        </w:rPr>
        <w:t>Սույնակտըկազմված է 2 օրինակից, յուրաքանչյուրկողմինտրամադրվում է մեկականօրինակ:</w:t>
      </w:r>
    </w:p>
    <w:p w:rsidR="00071D1C" w:rsidRPr="00A71D81" w:rsidRDefault="00071D1C" w:rsidP="00EF3662">
      <w:pPr>
        <w:tabs>
          <w:tab w:val="left" w:pos="360"/>
          <w:tab w:val="left" w:pos="540"/>
        </w:tabs>
        <w:rPr>
          <w:rFonts w:ascii="GHEA Grapalat" w:hAnsi="GHEA Grapalat" w:cs="Sylfaen"/>
          <w:sz w:val="22"/>
          <w:szCs w:val="22"/>
          <w:lang w:val="hy-AM"/>
        </w:rPr>
      </w:pPr>
    </w:p>
    <w:p w:rsidR="00071D1C" w:rsidRPr="00A71D81" w:rsidRDefault="00071D1C" w:rsidP="00EF3662">
      <w:pPr>
        <w:jc w:val="center"/>
        <w:rPr>
          <w:rFonts w:ascii="GHEA Grapalat" w:hAnsi="GHEA Grapalat" w:cs="Sylfaen"/>
          <w:sz w:val="22"/>
          <w:szCs w:val="22"/>
          <w:lang w:val="hy-AM"/>
        </w:rPr>
      </w:pPr>
    </w:p>
    <w:p w:rsidR="00071D1C" w:rsidRPr="00A71D81" w:rsidRDefault="00071D1C" w:rsidP="00EF3662">
      <w:pPr>
        <w:jc w:val="center"/>
        <w:rPr>
          <w:rFonts w:ascii="GHEA Grapalat" w:hAnsi="GHEA Grapalat" w:cs="Sylfaen"/>
          <w:sz w:val="14"/>
          <w:szCs w:val="14"/>
          <w:lang w:val="hy-AM"/>
        </w:rPr>
      </w:pPr>
    </w:p>
    <w:p w:rsidR="00071D1C" w:rsidRPr="00A71D81" w:rsidRDefault="00071D1C" w:rsidP="00EF3662">
      <w:pPr>
        <w:jc w:val="center"/>
        <w:rPr>
          <w:rFonts w:ascii="GHEA Grapalat" w:hAnsi="GHEA Grapalat" w:cs="Sylfaen"/>
          <w:sz w:val="22"/>
          <w:szCs w:val="22"/>
          <w:lang w:val="hy-AM"/>
        </w:rPr>
      </w:pPr>
    </w:p>
    <w:p w:rsidR="00071D1C" w:rsidRPr="00A71D81" w:rsidRDefault="00071D1C" w:rsidP="00EF3662">
      <w:pPr>
        <w:jc w:val="center"/>
        <w:rPr>
          <w:rFonts w:ascii="GHEA Grapalat" w:hAnsi="GHEA Grapalat" w:cs="Sylfaen"/>
          <w:sz w:val="22"/>
          <w:szCs w:val="22"/>
        </w:rPr>
      </w:pPr>
      <w:r w:rsidRPr="00A71D81">
        <w:rPr>
          <w:rFonts w:ascii="GHEA Grapalat" w:hAnsi="GHEA Grapalat" w:cs="Sylfaen"/>
          <w:sz w:val="22"/>
          <w:szCs w:val="22"/>
        </w:rPr>
        <w:t>ԿՈՂՄԵՐԸ</w:t>
      </w:r>
    </w:p>
    <w:p w:rsidR="00071D1C" w:rsidRPr="00A71D81" w:rsidRDefault="00071D1C" w:rsidP="00EF3662">
      <w:pPr>
        <w:jc w:val="center"/>
        <w:rPr>
          <w:rFonts w:ascii="GHEA Grapalat" w:hAnsi="GHEA Grapalat" w:cs="Sylfaen"/>
          <w:sz w:val="22"/>
          <w:szCs w:val="22"/>
        </w:rPr>
      </w:pPr>
    </w:p>
    <w:p w:rsidR="00071D1C" w:rsidRPr="00A71D81" w:rsidRDefault="00071D1C" w:rsidP="00EF3662">
      <w:pPr>
        <w:tabs>
          <w:tab w:val="left" w:pos="360"/>
          <w:tab w:val="left" w:pos="540"/>
        </w:tabs>
        <w:rPr>
          <w:rFonts w:ascii="GHEA Grapalat" w:hAnsi="GHEA Grapalat" w:cs="Sylfaen"/>
          <w:sz w:val="22"/>
          <w:szCs w:val="22"/>
        </w:rPr>
      </w:pPr>
    </w:p>
    <w:p w:rsidR="00071D1C" w:rsidRPr="00A71D81" w:rsidRDefault="00071D1C" w:rsidP="00EF3662">
      <w:pPr>
        <w:tabs>
          <w:tab w:val="left" w:pos="360"/>
          <w:tab w:val="left" w:pos="540"/>
        </w:tabs>
        <w:rPr>
          <w:rFonts w:ascii="GHEA Grapalat" w:hAnsi="GHEA Grapalat" w:cs="Sylfaen"/>
          <w:sz w:val="22"/>
          <w:szCs w:val="22"/>
        </w:rPr>
      </w:pPr>
    </w:p>
    <w:tbl>
      <w:tblPr>
        <w:tblW w:w="0" w:type="auto"/>
        <w:tblLook w:val="00A0"/>
      </w:tblPr>
      <w:tblGrid>
        <w:gridCol w:w="4785"/>
        <w:gridCol w:w="5223"/>
      </w:tblGrid>
      <w:tr w:rsidR="00071D1C" w:rsidRPr="00A71D81" w:rsidTr="00E22E51">
        <w:tc>
          <w:tcPr>
            <w:tcW w:w="4785" w:type="dxa"/>
          </w:tcPr>
          <w:p w:rsidR="00071D1C" w:rsidRPr="00A71D81" w:rsidRDefault="00071D1C" w:rsidP="00EF3662">
            <w:pPr>
              <w:tabs>
                <w:tab w:val="left" w:pos="360"/>
                <w:tab w:val="left" w:pos="540"/>
              </w:tabs>
              <w:jc w:val="center"/>
              <w:rPr>
                <w:rFonts w:ascii="GHEA Grapalat" w:hAnsi="GHEA Grapalat" w:cs="Sylfaen"/>
                <w:b/>
                <w:bCs/>
                <w:sz w:val="22"/>
                <w:szCs w:val="22"/>
                <w:lang w:eastAsia="ru-RU"/>
              </w:rPr>
            </w:pPr>
            <w:r w:rsidRPr="00A71D81">
              <w:rPr>
                <w:rFonts w:ascii="GHEA Grapalat" w:hAnsi="GHEA Grapalat" w:cs="Sylfaen"/>
                <w:b/>
                <w:bCs/>
                <w:sz w:val="22"/>
                <w:szCs w:val="22"/>
              </w:rPr>
              <w:t>Հանձնեց</w:t>
            </w:r>
          </w:p>
        </w:tc>
        <w:tc>
          <w:tcPr>
            <w:tcW w:w="5223" w:type="dxa"/>
          </w:tcPr>
          <w:p w:rsidR="00071D1C" w:rsidRPr="00A71D81" w:rsidRDefault="00071D1C" w:rsidP="00EF3662">
            <w:pPr>
              <w:tabs>
                <w:tab w:val="left" w:pos="360"/>
                <w:tab w:val="left" w:pos="540"/>
              </w:tabs>
              <w:jc w:val="center"/>
              <w:rPr>
                <w:rFonts w:ascii="GHEA Grapalat" w:hAnsi="GHEA Grapalat" w:cs="Sylfaen"/>
                <w:b/>
                <w:bCs/>
                <w:sz w:val="22"/>
                <w:szCs w:val="22"/>
                <w:lang w:eastAsia="ru-RU"/>
              </w:rPr>
            </w:pPr>
            <w:r w:rsidRPr="00A71D81">
              <w:rPr>
                <w:rFonts w:ascii="GHEA Grapalat" w:hAnsi="GHEA Grapalat" w:cs="Sylfaen"/>
                <w:b/>
                <w:bCs/>
                <w:sz w:val="22"/>
                <w:szCs w:val="22"/>
              </w:rPr>
              <w:t>Ընդունեց</w:t>
            </w:r>
          </w:p>
        </w:tc>
      </w:tr>
    </w:tbl>
    <w:p w:rsidR="00071D1C" w:rsidRPr="00A71D81" w:rsidRDefault="00071D1C" w:rsidP="00EF3662">
      <w:pPr>
        <w:tabs>
          <w:tab w:val="left" w:pos="360"/>
          <w:tab w:val="left" w:pos="540"/>
        </w:tabs>
        <w:rPr>
          <w:rFonts w:ascii="GHEA Grapalat" w:hAnsi="GHEA Grapalat" w:cs="Sylfaen"/>
          <w:sz w:val="20"/>
          <w:szCs w:val="20"/>
          <w:lang w:eastAsia="ru-RU"/>
        </w:rPr>
      </w:pPr>
      <w:r w:rsidRPr="00A71D81">
        <w:rPr>
          <w:rFonts w:ascii="GHEA Grapalat" w:hAnsi="GHEA Grapalat" w:cs="Sylfaen"/>
          <w:sz w:val="20"/>
          <w:szCs w:val="20"/>
          <w:lang w:eastAsia="ru-RU"/>
        </w:rPr>
        <w:t>հայտընախագծածներկայացուցիչ`</w:t>
      </w:r>
    </w:p>
    <w:p w:rsidR="00071D1C" w:rsidRPr="00A71D81" w:rsidRDefault="00071D1C" w:rsidP="00EF3662">
      <w:pPr>
        <w:tabs>
          <w:tab w:val="left" w:pos="360"/>
          <w:tab w:val="left" w:pos="540"/>
        </w:tabs>
        <w:rPr>
          <w:rFonts w:ascii="GHEA Grapalat" w:hAnsi="GHEA Grapalat" w:cs="Sylfaen"/>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A71D81" w:rsidTr="00E22E51">
        <w:trPr>
          <w:tblCellSpacing w:w="7" w:type="dxa"/>
          <w:jc w:val="center"/>
        </w:trPr>
        <w:tc>
          <w:tcPr>
            <w:tcW w:w="0" w:type="auto"/>
            <w:vAlign w:val="center"/>
          </w:tcPr>
          <w:p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 xml:space="preserve">___________________________ </w:t>
            </w:r>
          </w:p>
          <w:p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15"/>
                <w:szCs w:val="15"/>
              </w:rPr>
              <w:t>ազգանուն, անուն</w:t>
            </w:r>
          </w:p>
        </w:tc>
        <w:tc>
          <w:tcPr>
            <w:tcW w:w="0" w:type="auto"/>
            <w:vAlign w:val="center"/>
          </w:tcPr>
          <w:p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___________________________</w:t>
            </w:r>
          </w:p>
          <w:p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15"/>
                <w:szCs w:val="15"/>
              </w:rPr>
              <w:t>ազգանուն, անուն</w:t>
            </w:r>
          </w:p>
        </w:tc>
      </w:tr>
      <w:tr w:rsidR="00071D1C" w:rsidRPr="00AE2768" w:rsidTr="00E22E51">
        <w:trPr>
          <w:tblCellSpacing w:w="7" w:type="dxa"/>
          <w:jc w:val="center"/>
        </w:trPr>
        <w:tc>
          <w:tcPr>
            <w:tcW w:w="0" w:type="auto"/>
            <w:vAlign w:val="center"/>
          </w:tcPr>
          <w:p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 xml:space="preserve">___________________________ </w:t>
            </w:r>
          </w:p>
          <w:p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15"/>
                <w:szCs w:val="15"/>
              </w:rPr>
              <w:t>Ստորագրություն</w:t>
            </w:r>
          </w:p>
        </w:tc>
        <w:tc>
          <w:tcPr>
            <w:tcW w:w="0" w:type="auto"/>
            <w:vAlign w:val="center"/>
          </w:tcPr>
          <w:p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___________________________</w:t>
            </w:r>
          </w:p>
          <w:p w:rsidR="00071D1C" w:rsidRPr="00AE2768"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15"/>
                <w:szCs w:val="15"/>
              </w:rPr>
              <w:t>ստորագրություն</w:t>
            </w:r>
          </w:p>
        </w:tc>
      </w:tr>
      <w:tr w:rsidR="00071D1C" w:rsidRPr="00AE2768" w:rsidTr="00E22E51">
        <w:trPr>
          <w:tblCellSpacing w:w="7" w:type="dxa"/>
          <w:jc w:val="center"/>
        </w:trPr>
        <w:tc>
          <w:tcPr>
            <w:tcW w:w="0" w:type="auto"/>
            <w:vAlign w:val="center"/>
          </w:tcPr>
          <w:p w:rsidR="00071D1C" w:rsidRPr="00AE2768" w:rsidRDefault="00071D1C" w:rsidP="00EF3662">
            <w:pPr>
              <w:rPr>
                <w:rFonts w:ascii="GHEA Grapalat" w:hAnsi="GHEA Grapalat" w:cs="GHEA Grapalat"/>
                <w:color w:val="000000"/>
                <w:sz w:val="21"/>
                <w:szCs w:val="21"/>
                <w:lang w:val="ru-RU" w:eastAsia="ru-RU"/>
              </w:rPr>
            </w:pPr>
          </w:p>
        </w:tc>
        <w:tc>
          <w:tcPr>
            <w:tcW w:w="0" w:type="auto"/>
            <w:vAlign w:val="center"/>
          </w:tcPr>
          <w:p w:rsidR="00071D1C" w:rsidRPr="00AE2768" w:rsidRDefault="00071D1C" w:rsidP="00EF3662">
            <w:pPr>
              <w:rPr>
                <w:rFonts w:ascii="GHEA Grapalat" w:hAnsi="GHEA Grapalat" w:cs="GHEA Grapalat"/>
                <w:color w:val="000000"/>
                <w:sz w:val="21"/>
                <w:szCs w:val="21"/>
                <w:lang w:val="ru-RU" w:eastAsia="ru-RU"/>
              </w:rPr>
            </w:pPr>
          </w:p>
        </w:tc>
      </w:tr>
    </w:tbl>
    <w:p w:rsidR="00140600" w:rsidRDefault="00140600" w:rsidP="007E2F6D">
      <w:pPr>
        <w:rPr>
          <w:rFonts w:ascii="GHEA Grapalat" w:hAnsi="GHEA Grapalat" w:cs="Sylfaen"/>
          <w:b/>
        </w:rPr>
      </w:pPr>
    </w:p>
    <w:p w:rsidR="00140600" w:rsidRPr="00140600" w:rsidRDefault="00140600" w:rsidP="00140600">
      <w:pPr>
        <w:rPr>
          <w:rFonts w:ascii="GHEA Grapalat" w:hAnsi="GHEA Grapalat" w:cs="Sylfaen"/>
        </w:rPr>
      </w:pPr>
    </w:p>
    <w:p w:rsidR="00140600" w:rsidRPr="00140600" w:rsidRDefault="00140600" w:rsidP="00140600">
      <w:pPr>
        <w:rPr>
          <w:rFonts w:ascii="GHEA Grapalat" w:hAnsi="GHEA Grapalat" w:cs="Sylfaen"/>
        </w:rPr>
      </w:pPr>
    </w:p>
    <w:p w:rsidR="00140600" w:rsidRPr="00140600" w:rsidRDefault="00140600" w:rsidP="00140600">
      <w:pPr>
        <w:rPr>
          <w:rFonts w:ascii="GHEA Grapalat" w:hAnsi="GHEA Grapalat" w:cs="Sylfaen"/>
        </w:rPr>
      </w:pPr>
    </w:p>
    <w:p w:rsidR="00140600" w:rsidRDefault="00140600" w:rsidP="00140600">
      <w:pPr>
        <w:rPr>
          <w:rFonts w:ascii="GHEA Grapalat" w:hAnsi="GHEA Grapalat" w:cs="Sylfaen"/>
        </w:rPr>
      </w:pPr>
    </w:p>
    <w:p w:rsidR="00B2572B" w:rsidRPr="00131E9C" w:rsidRDefault="00140600" w:rsidP="00140600">
      <w:pPr>
        <w:tabs>
          <w:tab w:val="left" w:pos="8640"/>
        </w:tabs>
        <w:rPr>
          <w:rFonts w:ascii="GHEA Grapalat" w:hAnsi="GHEA Grapalat" w:cs="GHEA Grapalat"/>
          <w:sz w:val="22"/>
          <w:szCs w:val="22"/>
          <w:lang w:val="hy-AM"/>
        </w:rPr>
      </w:pPr>
      <w:r>
        <w:rPr>
          <w:rFonts w:ascii="GHEA Grapalat" w:hAnsi="GHEA Grapalat" w:cs="Sylfaen"/>
        </w:rPr>
        <w:tab/>
      </w:r>
    </w:p>
    <w:sectPr w:rsidR="00B2572B" w:rsidRPr="00131E9C" w:rsidSect="00140600">
      <w:pgSz w:w="11906" w:h="16838" w:code="9"/>
      <w:pgMar w:top="720" w:right="662" w:bottom="533" w:left="1138" w:header="562" w:footer="562" w:gutter="0"/>
      <w:cols w:space="720"/>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A68D1" w:rsidRDefault="008A68D1">
      <w:r>
        <w:separator/>
      </w:r>
    </w:p>
  </w:endnote>
  <w:endnote w:type="continuationSeparator" w:id="1">
    <w:p w:rsidR="008A68D1" w:rsidRDefault="008A68D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altName w:val="Sylfaen"/>
    <w:panose1 w:val="00000000000000000000"/>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Arial Armenian">
    <w:altName w:val="Arial"/>
    <w:charset w:val="00"/>
    <w:family w:val="swiss"/>
    <w:pitch w:val="variable"/>
    <w:sig w:usb0="00000003" w:usb1="00000000" w:usb2="00000000" w:usb3="00000000" w:csb0="00000001" w:csb1="00000000"/>
  </w:font>
  <w:font w:name="Arial LatArm">
    <w:altName w:val="Arial"/>
    <w:panose1 w:val="020B0604020202020204"/>
    <w:charset w:val="00"/>
    <w:family w:val="swiss"/>
    <w:pitch w:val="variable"/>
    <w:sig w:usb0="00000003" w:usb1="00000000" w:usb2="00000000" w:usb3="00000000" w:csb0="00000001" w:csb1="00000000"/>
  </w:font>
  <w:font w:name="Times Armenian">
    <w:altName w:val="Times New Roman"/>
    <w:charset w:val="00"/>
    <w:family w:val="roman"/>
    <w:pitch w:val="variable"/>
    <w:sig w:usb0="00000003" w:usb1="00000000" w:usb2="00000000" w:usb3="00000000" w:csb0="00000001" w:csb1="00000000"/>
  </w:font>
  <w:font w:name="Baltica">
    <w:altName w:val="Calibri"/>
    <w:charset w:val="00"/>
    <w:family w:val="auto"/>
    <w:pitch w:val="variable"/>
    <w:sig w:usb0="00000087" w:usb1="00000000" w:usb2="00000000" w:usb3="00000000" w:csb0="0000001B"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CC"/>
    <w:family w:val="swiss"/>
    <w:pitch w:val="variable"/>
    <w:sig w:usb0="00000001"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A68D1" w:rsidRDefault="008A68D1">
      <w:r>
        <w:separator/>
      </w:r>
    </w:p>
  </w:footnote>
  <w:footnote w:type="continuationSeparator" w:id="1">
    <w:p w:rsidR="008A68D1" w:rsidRDefault="008A68D1">
      <w:r>
        <w:continuationSeparator/>
      </w:r>
    </w:p>
  </w:footnote>
  <w:footnote w:id="2">
    <w:p w:rsidR="00046F36" w:rsidRPr="006265F4" w:rsidRDefault="00046F36" w:rsidP="00375D38">
      <w:pPr>
        <w:pStyle w:val="af2"/>
        <w:jc w:val="both"/>
        <w:rPr>
          <w:rFonts w:ascii="GHEA Grapalat" w:hAnsi="GHEA Grapalat"/>
          <w:b/>
          <w:bCs/>
          <w:i/>
          <w:sz w:val="16"/>
          <w:szCs w:val="16"/>
          <w:lang w:val="af-ZA"/>
        </w:rPr>
      </w:pPr>
      <w:r w:rsidRPr="006265F4">
        <w:rPr>
          <w:rFonts w:ascii="GHEA Grapalat" w:hAnsi="GHEA Grapalat"/>
          <w:b/>
          <w:bCs/>
          <w:i/>
          <w:sz w:val="16"/>
          <w:szCs w:val="16"/>
          <w:lang w:val="af-ZA"/>
        </w:rPr>
        <w:t>*Եթե գնումն իրականացվում է գնանշման հարցման կամ հրատապության հիմքով պայմանավորված մեկ անձից գնման ձևով, ապա գնահատող հանձնաժողովի քարտուղարը սույն օրինակելի փաստաթղթի հիման վրա հայտարարության և հրավերի տեքստերի պատրաստման ընթացքում, բոլոր այն բաժիններում, կետերում և պարբերություններում, ներառյալ մասնակիցների կողմից ներկայացվելիք փաստաթղթերի օրինակելի ձևերում, որտե</w:t>
      </w:r>
      <w:r>
        <w:rPr>
          <w:rFonts w:ascii="GHEA Grapalat" w:hAnsi="GHEA Grapalat"/>
          <w:b/>
          <w:bCs/>
          <w:i/>
          <w:sz w:val="16"/>
          <w:szCs w:val="16"/>
          <w:lang w:val="hy-AM"/>
        </w:rPr>
        <w:t>ղ</w:t>
      </w:r>
      <w:r w:rsidRPr="006265F4">
        <w:rPr>
          <w:rFonts w:ascii="GHEA Grapalat" w:hAnsi="GHEA Grapalat"/>
          <w:b/>
          <w:bCs/>
          <w:i/>
          <w:sz w:val="16"/>
          <w:szCs w:val="16"/>
          <w:lang w:val="af-ZA"/>
        </w:rPr>
        <w:t xml:space="preserve"> օգտագործված է «բաց մրցույթ» բառերը, փոխարինում է համապատասխանաբար «գնանշման հարցում» կամ «հրատապության հիմքով պայմանավորված մեկ անձից գնում» բառերով, իսկ ծածկագրում «ԲՄԱՊՁԲ» բառը՝ համապատասխանաբար «ԳՀԱՊՁԲ» կամ «ՀՄԱԱՊՁԲ» բառերով.</w:t>
      </w:r>
    </w:p>
    <w:p w:rsidR="00046F36" w:rsidRPr="006265F4" w:rsidDel="009A5190" w:rsidRDefault="00046F36" w:rsidP="00375D38">
      <w:pPr>
        <w:pStyle w:val="af2"/>
        <w:jc w:val="both"/>
        <w:rPr>
          <w:del w:id="4" w:author="Vahe Mahtesyan" w:date="2018-02-14T10:15:00Z"/>
          <w:rFonts w:ascii="GHEA Grapalat" w:hAnsi="GHEA Grapalat"/>
          <w:i/>
          <w:sz w:val="16"/>
          <w:szCs w:val="16"/>
          <w:lang w:val="af-ZA"/>
        </w:rPr>
      </w:pPr>
      <w:r w:rsidRPr="006265F4">
        <w:rPr>
          <w:rStyle w:val="af6"/>
          <w:rFonts w:ascii="GHEA Grapalat" w:hAnsi="GHEA Grapalat"/>
          <w:sz w:val="16"/>
          <w:szCs w:val="16"/>
        </w:rPr>
        <w:footnoteRef/>
      </w:r>
      <w:r w:rsidRPr="006265F4">
        <w:rPr>
          <w:rFonts w:ascii="GHEA Grapalat" w:hAnsi="GHEA Grapalat"/>
          <w:i/>
          <w:sz w:val="16"/>
          <w:szCs w:val="16"/>
          <w:lang w:val="af-ZA"/>
        </w:rPr>
        <w:t>Եթե գնման գինը չի գերազանցում Առևտրի համաշխարհային կազմակերպության պետական գնումների համաձայնագրով սահմանված շեմերը, ապա սույն նախադասությունը հայտարարությունից հանվում է:</w:t>
      </w:r>
    </w:p>
  </w:footnote>
  <w:footnote w:id="3">
    <w:p w:rsidR="00046F36" w:rsidRPr="00AE74A0" w:rsidRDefault="00046F36" w:rsidP="003850A0">
      <w:pPr>
        <w:pStyle w:val="af2"/>
        <w:jc w:val="both"/>
        <w:rPr>
          <w:rFonts w:ascii="GHEA Grapalat" w:hAnsi="GHEA Grapalat"/>
          <w:i/>
          <w:sz w:val="16"/>
          <w:szCs w:val="16"/>
          <w:lang w:val="hy-AM" w:eastAsia="en-US"/>
        </w:rPr>
      </w:pPr>
      <w:r>
        <w:rPr>
          <w:rFonts w:ascii="GHEA Grapalat" w:hAnsi="GHEA Grapalat"/>
          <w:i/>
          <w:sz w:val="16"/>
          <w:szCs w:val="16"/>
          <w:vertAlign w:val="superscript"/>
          <w:lang w:val="af-ZA" w:eastAsia="en-US"/>
        </w:rPr>
        <w:t xml:space="preserve">7 </w:t>
      </w:r>
      <w:r w:rsidRPr="00AE74A0">
        <w:rPr>
          <w:rFonts w:ascii="GHEA Grapalat" w:hAnsi="GHEA Grapalat"/>
          <w:i/>
          <w:sz w:val="16"/>
          <w:szCs w:val="16"/>
          <w:lang w:val="af-ZA" w:eastAsia="en-US"/>
        </w:rPr>
        <w:t xml:space="preserve">Եթե սույն հրավերով չի նախատեսվում մասնակցի կողմից առաջարկվող ապրանքի ապրանքային նշանի, ֆիրմային անվանման, </w:t>
      </w:r>
      <w:r w:rsidRPr="00AE74A0">
        <w:rPr>
          <w:rFonts w:ascii="GHEA Grapalat" w:hAnsi="GHEA Grapalat"/>
          <w:i/>
          <w:sz w:val="16"/>
          <w:szCs w:val="16"/>
          <w:lang w:val="hy-AM" w:eastAsia="en-US"/>
        </w:rPr>
        <w:t>մոդելի</w:t>
      </w:r>
      <w:r w:rsidRPr="00AE74A0">
        <w:rPr>
          <w:rFonts w:ascii="GHEA Grapalat" w:hAnsi="GHEA Grapalat"/>
          <w:i/>
          <w:sz w:val="16"/>
          <w:szCs w:val="16"/>
          <w:lang w:val="af-ZA" w:eastAsia="en-US"/>
        </w:rPr>
        <w:t xml:space="preserve"> և արտադրողի անվանման վերաբերյալ տեղեկատվության ներկայացում, ապա ենթակետից հանվում են «ինչպես նաև առաջարկվող ապրանքի ապրանքային նշանը, ֆիրմային անվանումը, </w:t>
      </w:r>
      <w:r w:rsidRPr="00AE74A0">
        <w:rPr>
          <w:rFonts w:ascii="GHEA Grapalat" w:hAnsi="GHEA Grapalat"/>
          <w:i/>
          <w:sz w:val="16"/>
          <w:szCs w:val="16"/>
          <w:lang w:val="hy-AM" w:eastAsia="en-US"/>
        </w:rPr>
        <w:t>մոդելը</w:t>
      </w:r>
      <w:r w:rsidRPr="00AE74A0">
        <w:rPr>
          <w:rFonts w:ascii="GHEA Grapalat" w:hAnsi="GHEA Grapalat"/>
          <w:i/>
          <w:sz w:val="16"/>
          <w:szCs w:val="16"/>
          <w:lang w:val="af-ZA" w:eastAsia="en-US"/>
        </w:rPr>
        <w:t xml:space="preserve"> և արտադրողի անվանումը</w:t>
      </w:r>
      <w:r w:rsidRPr="00AE74A0">
        <w:rPr>
          <w:rFonts w:ascii="GHEA Grapalat" w:hAnsi="GHEA Grapalat"/>
          <w:i/>
          <w:sz w:val="16"/>
          <w:szCs w:val="16"/>
          <w:lang w:val="hy-AM" w:eastAsia="en-US"/>
        </w:rPr>
        <w:t>:</w:t>
      </w:r>
      <w:r w:rsidRPr="00AE74A0">
        <w:rPr>
          <w:rFonts w:ascii="GHEA Grapalat" w:hAnsi="GHEA Grapalat"/>
          <w:i/>
          <w:sz w:val="16"/>
          <w:szCs w:val="16"/>
          <w:lang w:val="af-ZA" w:eastAsia="en-US"/>
        </w:rPr>
        <w:t xml:space="preserve"> Ընդ որում մասնակիցը կարող է ներկայացնել մեկից ավելի արտադրողների կողմից արտադրված, ինչպես նաև տարբեր ապրանքային նշան, ֆիրմային անվանում և մոդելունեցող ապրանքներ, եթե չի կիրառվում սույն մասի 1.1 կետի վերջին նախադասությամբ սահմանված պայմանը:»</w:t>
      </w:r>
      <w:r w:rsidRPr="006265F4">
        <w:rPr>
          <w:rFonts w:ascii="GHEA Grapalat" w:hAnsi="GHEA Grapalat"/>
          <w:i/>
          <w:sz w:val="16"/>
          <w:szCs w:val="16"/>
          <w:lang w:val="af-ZA" w:eastAsia="en-US"/>
        </w:rPr>
        <w:t xml:space="preserve"> բառերը:</w:t>
      </w:r>
    </w:p>
  </w:footnote>
  <w:footnote w:id="4">
    <w:p w:rsidR="00046F36" w:rsidRPr="00FC6F76" w:rsidRDefault="00046F36">
      <w:pPr>
        <w:pStyle w:val="af2"/>
        <w:rPr>
          <w:lang w:val="hy-AM"/>
        </w:rPr>
      </w:pPr>
      <w:r w:rsidRPr="006265F4">
        <w:rPr>
          <w:rStyle w:val="af6"/>
          <w:color w:val="FFFFFF"/>
        </w:rPr>
        <w:footnoteRef/>
      </w:r>
      <w:r w:rsidRPr="00FC6F76">
        <w:rPr>
          <w:vertAlign w:val="superscript"/>
          <w:lang w:val="hy-AM"/>
        </w:rPr>
        <w:t xml:space="preserve">10 </w:t>
      </w:r>
      <w:r w:rsidRPr="00FC6F76">
        <w:rPr>
          <w:rFonts w:ascii="GHEA Grapalat" w:hAnsi="GHEA Grapalat" w:cs="Sylfaen"/>
          <w:i/>
          <w:sz w:val="16"/>
          <w:szCs w:val="16"/>
          <w:lang w:val="hy-AM"/>
        </w:rPr>
        <w:t>Սահմանվում է պատվիրատուի կողմից:</w:t>
      </w:r>
    </w:p>
  </w:footnote>
  <w:footnote w:id="5">
    <w:p w:rsidR="00046F36" w:rsidRPr="00FC6F76" w:rsidRDefault="00046F36" w:rsidP="00571F29">
      <w:pPr>
        <w:pStyle w:val="af2"/>
        <w:rPr>
          <w:rFonts w:ascii="Sylfaen" w:hAnsi="Sylfaen"/>
          <w:lang w:val="hy-AM"/>
        </w:rPr>
      </w:pPr>
      <w:r w:rsidRPr="006265F4">
        <w:rPr>
          <w:rFonts w:ascii="GHEA Grapalat" w:hAnsi="GHEA Grapalat" w:cs="Sylfaen"/>
          <w:i/>
          <w:color w:val="FFFFFF"/>
          <w:sz w:val="16"/>
          <w:szCs w:val="16"/>
          <w:vertAlign w:val="superscript"/>
        </w:rPr>
        <w:footnoteRef/>
      </w:r>
      <w:r w:rsidRPr="00FC6F76">
        <w:rPr>
          <w:rFonts w:ascii="GHEA Grapalat" w:hAnsi="GHEA Grapalat" w:cs="Sylfaen"/>
          <w:i/>
          <w:sz w:val="16"/>
          <w:szCs w:val="16"/>
          <w:vertAlign w:val="superscript"/>
          <w:lang w:val="hy-AM"/>
        </w:rPr>
        <w:t>1 1</w:t>
      </w:r>
      <w:r w:rsidRPr="00FC6F76">
        <w:rPr>
          <w:rFonts w:ascii="GHEA Grapalat" w:hAnsi="GHEA Grapalat" w:cs="Sylfaen"/>
          <w:i/>
          <w:sz w:val="16"/>
          <w:szCs w:val="16"/>
          <w:lang w:val="hy-AM"/>
        </w:rPr>
        <w:t>Սույն նախադասությունը հրավերից հանվում է, եթե գնման ընթացակարգը չի կազմակերպվում չափաբաժիններով:</w:t>
      </w:r>
    </w:p>
  </w:footnote>
  <w:footnote w:id="6">
    <w:p w:rsidR="00046F36" w:rsidRPr="008C7473" w:rsidRDefault="00046F36">
      <w:pPr>
        <w:pStyle w:val="af2"/>
        <w:rPr>
          <w:rFonts w:ascii="GHEA Grapalat" w:hAnsi="GHEA Grapalat"/>
          <w:lang w:val="hy-AM"/>
        </w:rPr>
      </w:pPr>
      <w:r w:rsidRPr="008C7473">
        <w:rPr>
          <w:rFonts w:ascii="GHEA Grapalat" w:hAnsi="GHEA Grapalat" w:cs="Sylfaen"/>
          <w:i/>
          <w:sz w:val="16"/>
          <w:szCs w:val="16"/>
          <w:vertAlign w:val="superscript"/>
          <w:lang w:val="hy-AM"/>
        </w:rPr>
        <w:t xml:space="preserve">14 </w:t>
      </w:r>
      <w:r w:rsidRPr="00FC6F76">
        <w:rPr>
          <w:rFonts w:ascii="GHEA Grapalat" w:hAnsi="GHEA Grapalat" w:cs="Sylfaen"/>
          <w:i/>
          <w:sz w:val="16"/>
          <w:szCs w:val="16"/>
          <w:lang w:val="hy-AM"/>
        </w:rPr>
        <w:t xml:space="preserve">Սույն կետը խմբագրվում է ըստ համապատասխան </w:t>
      </w:r>
      <w:r w:rsidRPr="008C7473">
        <w:rPr>
          <w:rFonts w:ascii="GHEA Grapalat" w:hAnsi="GHEA Grapalat" w:cs="Sylfaen"/>
          <w:i/>
          <w:sz w:val="16"/>
          <w:szCs w:val="16"/>
          <w:lang w:val="hy-AM"/>
        </w:rPr>
        <w:t>պ</w:t>
      </w:r>
      <w:r w:rsidRPr="00FC6F76">
        <w:rPr>
          <w:rFonts w:ascii="GHEA Grapalat" w:hAnsi="GHEA Grapalat" w:cs="Sylfaen"/>
          <w:i/>
          <w:sz w:val="16"/>
          <w:szCs w:val="16"/>
          <w:lang w:val="hy-AM"/>
        </w:rPr>
        <w:t>ատվիրատուի:</w:t>
      </w:r>
    </w:p>
  </w:footnote>
  <w:footnote w:id="7">
    <w:p w:rsidR="00046F36" w:rsidRPr="006265F4" w:rsidRDefault="00046F36" w:rsidP="00EF4630">
      <w:pPr>
        <w:pStyle w:val="af2"/>
        <w:jc w:val="both"/>
        <w:rPr>
          <w:rFonts w:ascii="Sylfaen" w:hAnsi="Sylfaen" w:cs="Sylfaen"/>
          <w:lang w:val="af-ZA"/>
        </w:rPr>
      </w:pPr>
      <w:r>
        <w:rPr>
          <w:rFonts w:ascii="GHEA Grapalat" w:hAnsi="GHEA Grapalat" w:cs="Sylfaen"/>
          <w:i/>
          <w:sz w:val="16"/>
          <w:szCs w:val="16"/>
          <w:vertAlign w:val="superscript"/>
          <w:lang w:val="es-ES" w:eastAsia="en-US"/>
        </w:rPr>
        <w:t xml:space="preserve">15 </w:t>
      </w:r>
      <w:r w:rsidRPr="006265F4">
        <w:rPr>
          <w:rFonts w:ascii="GHEA Grapalat" w:hAnsi="GHEA Grapalat" w:cs="Sylfaen"/>
          <w:i/>
          <w:sz w:val="16"/>
          <w:szCs w:val="16"/>
          <w:lang w:val="es-ES" w:eastAsia="en-US"/>
        </w:rPr>
        <w:t>Համատեղ</w:t>
      </w:r>
      <w:r w:rsidRPr="00FC6F76">
        <w:rPr>
          <w:rFonts w:ascii="GHEA Grapalat" w:hAnsi="GHEA Grapalat" w:cs="Sylfaen"/>
          <w:i/>
          <w:sz w:val="16"/>
          <w:szCs w:val="16"/>
          <w:lang w:val="hy-AM"/>
        </w:rPr>
        <w:t>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footnote>
  <w:footnote w:id="8">
    <w:p w:rsidR="00046F36" w:rsidRPr="00AB6289" w:rsidRDefault="00046F36" w:rsidP="00E74BF6">
      <w:pPr>
        <w:pStyle w:val="af2"/>
        <w:jc w:val="both"/>
        <w:rPr>
          <w:lang w:val="af-ZA"/>
        </w:rPr>
      </w:pPr>
      <w:r w:rsidRPr="00AB6289">
        <w:rPr>
          <w:vertAlign w:val="superscript"/>
          <w:lang w:val="af-ZA"/>
        </w:rPr>
        <w:t>16</w:t>
      </w:r>
      <w:r w:rsidRPr="006265F4">
        <w:rPr>
          <w:rFonts w:ascii="GHEA Grapalat" w:hAnsi="GHEA Grapalat" w:cs="Sylfaen"/>
          <w:i/>
          <w:sz w:val="16"/>
          <w:szCs w:val="16"/>
        </w:rPr>
        <w:t>Եթեհրավերովհայտիապահովմաններկայացմանպահանջսահմանվածչէ</w:t>
      </w:r>
      <w:r w:rsidRPr="00AB6289">
        <w:rPr>
          <w:rFonts w:ascii="GHEA Grapalat" w:hAnsi="GHEA Grapalat" w:cs="Sylfaen"/>
          <w:i/>
          <w:sz w:val="16"/>
          <w:szCs w:val="16"/>
          <w:lang w:val="af-ZA"/>
        </w:rPr>
        <w:t xml:space="preserve">, </w:t>
      </w:r>
      <w:r w:rsidRPr="006265F4">
        <w:rPr>
          <w:rFonts w:ascii="GHEA Grapalat" w:hAnsi="GHEA Grapalat" w:cs="Sylfaen"/>
          <w:i/>
          <w:sz w:val="16"/>
          <w:szCs w:val="16"/>
        </w:rPr>
        <w:t>ապասույնկետըհրավերիցհանվումէ</w:t>
      </w:r>
      <w:r w:rsidRPr="00AB6289">
        <w:rPr>
          <w:rFonts w:ascii="GHEA Grapalat" w:hAnsi="GHEA Grapalat" w:cs="Sylfaen"/>
          <w:i/>
          <w:sz w:val="16"/>
          <w:szCs w:val="16"/>
          <w:lang w:val="af-ZA"/>
        </w:rPr>
        <w:t>:</w:t>
      </w:r>
    </w:p>
  </w:footnote>
  <w:footnote w:id="9">
    <w:p w:rsidR="00046F36" w:rsidRPr="000B7538" w:rsidRDefault="00046F36" w:rsidP="00734132">
      <w:pPr>
        <w:pStyle w:val="af4"/>
        <w:spacing w:before="0" w:beforeAutospacing="0" w:after="0" w:afterAutospacing="0"/>
        <w:ind w:firstLine="708"/>
        <w:jc w:val="both"/>
        <w:rPr>
          <w:rFonts w:ascii="GHEA Grapalat" w:hAnsi="GHEA Grapalat"/>
          <w:i/>
          <w:sz w:val="16"/>
          <w:szCs w:val="16"/>
          <w:lang w:val="hy-AM" w:eastAsia="ru-RU"/>
        </w:rPr>
      </w:pPr>
      <w:r w:rsidRPr="000B7538">
        <w:rPr>
          <w:rFonts w:ascii="GHEA Grapalat" w:hAnsi="GHEA Grapalat"/>
          <w:i/>
          <w:sz w:val="16"/>
          <w:szCs w:val="16"/>
          <w:lang w:val="hy-AM" w:eastAsia="ru-RU"/>
        </w:rPr>
        <w:footnoteRef/>
      </w:r>
      <w:r w:rsidRPr="000B7538">
        <w:rPr>
          <w:rFonts w:ascii="GHEA Grapalat" w:hAnsi="GHEA Grapalat"/>
          <w:i/>
          <w:sz w:val="16"/>
          <w:szCs w:val="16"/>
          <w:lang w:val="hy-AM" w:eastAsia="ru-RU"/>
        </w:rPr>
        <w:t>Եթե կիրառվում է սույն հրավերի 1-ին մասի 2․4 կետի 2-րդ նախադասությամբ նախատեսված կարգավորումը, ապա &lt;&lt; պարտավորվում ընտրված մասնակից ճանաչվելու դեպքում, հրավերով սահմանված կարգով և ժամկետում, ներկայացնել որակավորման ապահովում</w:t>
      </w:r>
      <w:r>
        <w:rPr>
          <w:rFonts w:ascii="GHEA Grapalat" w:hAnsi="GHEA Grapalat"/>
          <w:i/>
          <w:sz w:val="16"/>
          <w:szCs w:val="16"/>
          <w:lang w:val="hy-AM" w:eastAsia="ru-RU"/>
        </w:rPr>
        <w:t>.&gt;&gt; բառերը փոխարինվում են &lt;&lt;</w:t>
      </w:r>
      <w:r w:rsidRPr="000B7538">
        <w:rPr>
          <w:rFonts w:ascii="GHEA Grapalat" w:hAnsi="GHEA Grapalat"/>
          <w:i/>
          <w:sz w:val="16"/>
          <w:szCs w:val="16"/>
          <w:lang w:val="hy-AM" w:eastAsia="ru-RU"/>
        </w:rPr>
        <w:t xml:space="preserve">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0B7538">
          <w:rPr>
            <w:rFonts w:ascii="GHEA Grapalat" w:hAnsi="GHEA Grapalat"/>
            <w:i/>
            <w:sz w:val="16"/>
            <w:szCs w:val="16"/>
            <w:lang w:val="hy-AM" w:eastAsia="ru-RU"/>
          </w:rPr>
          <w:t>Standard &amp; Poor’s</w:t>
        </w:r>
      </w:hyperlink>
      <w:r w:rsidRPr="000B7538">
        <w:rPr>
          <w:rFonts w:ascii="GHEA Grapalat" w:hAnsi="GHEA Grapalat"/>
          <w:i/>
          <w:sz w:val="16"/>
          <w:szCs w:val="16"/>
          <w:lang w:val="hy-AM" w:eastAsia="ru-RU"/>
        </w:rPr>
        <w:t> ) կողմից շնորհված վարկունակության վարկանիշ առնվազն Հայաստանի Հանրապետությանը շնորհված սուվերեն վարկանիշի չափով:</w:t>
      </w:r>
    </w:p>
    <w:p w:rsidR="00046F36" w:rsidRPr="00FC6F76" w:rsidRDefault="00046F36" w:rsidP="00734132">
      <w:pPr>
        <w:pStyle w:val="af2"/>
        <w:rPr>
          <w:rFonts w:ascii="Calibri" w:hAnsi="Calibri"/>
          <w:lang w:val="hy-AM"/>
        </w:rPr>
      </w:pPr>
      <w:r w:rsidRPr="000B7538">
        <w:rPr>
          <w:rFonts w:ascii="GHEA Grapalat" w:hAnsi="GHEA Grapalat"/>
          <w:i/>
          <w:sz w:val="16"/>
          <w:szCs w:val="16"/>
          <w:lang w:val="hy-AM"/>
        </w:rPr>
        <w:t>&gt;&gt; բառերով։Ընդ որում  նշվում է նաև վարկանիշի չափը և վարկունակության վարկանիշ ունեցող կազմակերպության անվանումը։</w:t>
      </w:r>
    </w:p>
  </w:footnote>
  <w:footnote w:id="10">
    <w:p w:rsidR="00046F36" w:rsidRPr="005F1C06" w:rsidRDefault="00046F36" w:rsidP="00B2572B">
      <w:pPr>
        <w:pStyle w:val="af2"/>
        <w:rPr>
          <w:rFonts w:ascii="GHEA Grapalat" w:hAnsi="GHEA Grapalat"/>
          <w:i/>
          <w:lang w:val="af-ZA"/>
        </w:rPr>
      </w:pPr>
      <w:r w:rsidRPr="005F1C06">
        <w:rPr>
          <w:rFonts w:ascii="GHEA Grapalat" w:hAnsi="GHEA Grapalat"/>
          <w:i/>
          <w:lang w:val="hy-AM"/>
        </w:rPr>
        <w:t>*</w:t>
      </w:r>
      <w:r w:rsidRPr="00FC6F76">
        <w:rPr>
          <w:rFonts w:ascii="GHEA Grapalat" w:hAnsi="GHEA Grapalat"/>
          <w:i/>
          <w:lang w:val="hy-AM"/>
        </w:rPr>
        <w:t>լրացվումէհանձնաժողովիքարտուղարիկողմից</w:t>
      </w:r>
      <w:r w:rsidRPr="005F1C06">
        <w:rPr>
          <w:rFonts w:ascii="GHEA Grapalat" w:hAnsi="GHEA Grapalat"/>
          <w:i/>
          <w:lang w:val="af-ZA"/>
        </w:rPr>
        <w:t xml:space="preserve">` </w:t>
      </w:r>
      <w:r w:rsidRPr="00FC6F76">
        <w:rPr>
          <w:rFonts w:ascii="GHEA Grapalat" w:hAnsi="GHEA Grapalat"/>
          <w:i/>
          <w:lang w:val="hy-AM"/>
        </w:rPr>
        <w:t>մինչևհրավերըտեղեկագրումհրապարակելը</w:t>
      </w:r>
      <w:r w:rsidRPr="005F1C06">
        <w:rPr>
          <w:rFonts w:ascii="GHEA Grapalat" w:hAnsi="GHEA Grapalat"/>
          <w:i/>
          <w:lang w:val="hy-AM"/>
        </w:rPr>
        <w:t>:</w:t>
      </w:r>
    </w:p>
    <w:p w:rsidR="00046F36" w:rsidRPr="008C7473" w:rsidRDefault="00046F36" w:rsidP="005F1C06">
      <w:pPr>
        <w:pStyle w:val="31"/>
        <w:spacing w:line="240" w:lineRule="auto"/>
        <w:ind w:left="142" w:firstLine="0"/>
        <w:rPr>
          <w:rFonts w:ascii="GHEA Grapalat" w:hAnsi="GHEA Grapalat"/>
          <w:i/>
          <w:lang w:val="af-ZA" w:eastAsia="ru-RU"/>
        </w:rPr>
      </w:pPr>
      <w:r w:rsidRPr="008C7473">
        <w:rPr>
          <w:rFonts w:ascii="GHEA Grapalat" w:hAnsi="GHEA Grapalat"/>
          <w:i/>
          <w:lang w:val="af-ZA" w:eastAsia="ru-RU"/>
        </w:rPr>
        <w:t xml:space="preserve">** - </w:t>
      </w:r>
      <w:r w:rsidRPr="006D339C">
        <w:rPr>
          <w:rFonts w:ascii="GHEA Grapalat" w:hAnsi="GHEA Grapalat"/>
          <w:i/>
          <w:lang w:val="hy-AM" w:eastAsia="ru-RU"/>
        </w:rPr>
        <w:t>մասնակիցըդիմումհայտարարությունըլրացնելիսնշումէիրիրականշահառուներիվերաբերյալտեղեկություններպարունակողկայքէջիհղումը</w:t>
      </w:r>
      <w:r w:rsidRPr="008C7473">
        <w:rPr>
          <w:rFonts w:ascii="GHEA Grapalat" w:hAnsi="GHEA Grapalat"/>
          <w:i/>
          <w:lang w:val="af-ZA" w:eastAsia="ru-RU"/>
        </w:rPr>
        <w:t xml:space="preserve">, </w:t>
      </w:r>
      <w:r w:rsidRPr="006D339C">
        <w:rPr>
          <w:rFonts w:ascii="GHEA Grapalat" w:hAnsi="GHEA Grapalat"/>
          <w:i/>
          <w:lang w:val="hy-AM" w:eastAsia="ru-RU"/>
        </w:rPr>
        <w:t>եթեայդմասնակիցը</w:t>
      </w:r>
      <w:r w:rsidRPr="008C7473">
        <w:rPr>
          <w:rFonts w:ascii="GHEA Grapalat" w:hAnsi="GHEA Grapalat"/>
          <w:i/>
          <w:lang w:val="af-ZA" w:eastAsia="ru-RU"/>
        </w:rPr>
        <w:t xml:space="preserve"> «</w:t>
      </w:r>
      <w:r w:rsidRPr="006D339C">
        <w:rPr>
          <w:rFonts w:ascii="GHEA Grapalat" w:hAnsi="GHEA Grapalat"/>
          <w:i/>
          <w:lang w:val="hy-AM" w:eastAsia="ru-RU"/>
        </w:rPr>
        <w:t>Իրավաբանականանձանցպետականգրանցման</w:t>
      </w:r>
      <w:r w:rsidRPr="008C7473">
        <w:rPr>
          <w:rFonts w:ascii="GHEA Grapalat" w:hAnsi="GHEA Grapalat"/>
          <w:i/>
          <w:lang w:val="af-ZA" w:eastAsia="ru-RU"/>
        </w:rPr>
        <w:t xml:space="preserve">, </w:t>
      </w:r>
      <w:r w:rsidRPr="006D339C">
        <w:rPr>
          <w:rFonts w:ascii="GHEA Grapalat" w:hAnsi="GHEA Grapalat"/>
          <w:i/>
          <w:lang w:val="hy-AM" w:eastAsia="ru-RU"/>
        </w:rPr>
        <w:t>իրավաբանականանձանցստորաբաժանումների</w:t>
      </w:r>
      <w:r w:rsidRPr="008C7473">
        <w:rPr>
          <w:rFonts w:ascii="GHEA Grapalat" w:hAnsi="GHEA Grapalat"/>
          <w:i/>
          <w:lang w:val="af-ZA" w:eastAsia="ru-RU"/>
        </w:rPr>
        <w:t xml:space="preserve">, </w:t>
      </w:r>
      <w:r w:rsidRPr="006D339C">
        <w:rPr>
          <w:rFonts w:ascii="GHEA Grapalat" w:hAnsi="GHEA Grapalat"/>
          <w:i/>
          <w:lang w:val="hy-AM" w:eastAsia="ru-RU"/>
        </w:rPr>
        <w:t>հիմնարկներիևանհատձեռնարկատերերիպետականհաշվառման</w:t>
      </w:r>
      <w:r w:rsidRPr="008C7473">
        <w:rPr>
          <w:rFonts w:ascii="Calibri" w:hAnsi="Calibri" w:cs="Calibri"/>
          <w:i/>
          <w:lang w:val="af-ZA" w:eastAsia="ru-RU"/>
        </w:rPr>
        <w:t> </w:t>
      </w:r>
      <w:r w:rsidRPr="006D339C">
        <w:rPr>
          <w:rFonts w:ascii="GHEA Grapalat" w:hAnsi="GHEA Grapalat" w:cs="GHEA Grapalat"/>
          <w:i/>
          <w:lang w:val="hy-AM" w:eastAsia="ru-RU"/>
        </w:rPr>
        <w:t>մասին</w:t>
      </w:r>
      <w:r w:rsidRPr="008C7473">
        <w:rPr>
          <w:rFonts w:ascii="GHEA Grapalat" w:hAnsi="GHEA Grapalat" w:cs="GHEA Grapalat"/>
          <w:i/>
          <w:lang w:val="af-ZA" w:eastAsia="ru-RU"/>
        </w:rPr>
        <w:t>»</w:t>
      </w:r>
      <w:r w:rsidRPr="006D339C">
        <w:rPr>
          <w:rFonts w:ascii="GHEA Grapalat" w:hAnsi="GHEA Grapalat" w:cs="GHEA Grapalat"/>
          <w:i/>
          <w:lang w:val="hy-AM" w:eastAsia="ru-RU"/>
        </w:rPr>
        <w:t>օրենքիհիմանվրաիրականշահառուներիվերաբերյալհայտարարագիրներկայացնելուպարտականությունունեցողիրավաբանականանձէևհայտըներկայացնելուօրվադրությամբսահմանվածկարգովպետքէի</w:t>
      </w:r>
      <w:r w:rsidRPr="006D339C">
        <w:rPr>
          <w:rFonts w:ascii="GHEA Grapalat" w:hAnsi="GHEA Grapalat"/>
          <w:i/>
          <w:lang w:val="hy-AM" w:eastAsia="ru-RU"/>
        </w:rPr>
        <w:t>րավաբանականանձանցպետականռեգիստրիգործակալությունումգրանցվածլիներիրիրականշահառուներիվերաբերյալտեղեկությունները</w:t>
      </w:r>
      <w:r w:rsidRPr="008C7473">
        <w:rPr>
          <w:rFonts w:ascii="GHEA Grapalat" w:hAnsi="GHEA Grapalat"/>
          <w:i/>
          <w:lang w:val="af-ZA" w:eastAsia="ru-RU"/>
        </w:rPr>
        <w:t xml:space="preserve">, </w:t>
      </w:r>
    </w:p>
    <w:p w:rsidR="00046F36" w:rsidRPr="008C7473" w:rsidRDefault="00046F36" w:rsidP="005F1C06">
      <w:pPr>
        <w:pStyle w:val="31"/>
        <w:spacing w:line="240" w:lineRule="auto"/>
        <w:ind w:left="142" w:firstLine="0"/>
        <w:rPr>
          <w:rFonts w:ascii="GHEA Grapalat" w:hAnsi="GHEA Grapalat"/>
          <w:i/>
          <w:lang w:val="af-ZA" w:eastAsia="ru-RU"/>
        </w:rPr>
      </w:pPr>
    </w:p>
    <w:p w:rsidR="00046F36" w:rsidRPr="008C7473" w:rsidRDefault="00046F36" w:rsidP="005A765C">
      <w:pPr>
        <w:pStyle w:val="31"/>
        <w:spacing w:line="240" w:lineRule="auto"/>
        <w:ind w:left="142" w:firstLine="218"/>
        <w:rPr>
          <w:rFonts w:ascii="GHEA Grapalat" w:hAnsi="GHEA Grapalat"/>
          <w:i/>
          <w:lang w:val="af-ZA" w:eastAsia="ru-RU"/>
        </w:rPr>
      </w:pPr>
      <w:r w:rsidRPr="008C7473">
        <w:rPr>
          <w:rFonts w:ascii="GHEA Grapalat" w:hAnsi="GHEA Grapalat"/>
          <w:i/>
          <w:lang w:val="af-ZA" w:eastAsia="ru-RU"/>
        </w:rPr>
        <w:t xml:space="preserve">-  </w:t>
      </w:r>
      <w:r w:rsidRPr="005F1C06">
        <w:rPr>
          <w:rFonts w:ascii="GHEA Grapalat" w:hAnsi="GHEA Grapalat"/>
          <w:i/>
          <w:lang w:eastAsia="ru-RU"/>
        </w:rPr>
        <w:t>Եթեմասնակիցը</w:t>
      </w:r>
      <w:r w:rsidRPr="008C7473">
        <w:rPr>
          <w:rFonts w:ascii="GHEA Grapalat" w:hAnsi="GHEA Grapalat"/>
          <w:i/>
          <w:lang w:val="af-ZA" w:eastAsia="ru-RU"/>
        </w:rPr>
        <w:t xml:space="preserve"> «</w:t>
      </w:r>
      <w:r w:rsidRPr="005F1C06">
        <w:rPr>
          <w:rFonts w:ascii="GHEA Grapalat" w:hAnsi="GHEA Grapalat"/>
          <w:i/>
          <w:lang w:eastAsia="ru-RU"/>
        </w:rPr>
        <w:t>Իրավաբանականանձանցպետականգրանցման</w:t>
      </w:r>
      <w:r w:rsidRPr="008C7473">
        <w:rPr>
          <w:rFonts w:ascii="GHEA Grapalat" w:hAnsi="GHEA Grapalat"/>
          <w:i/>
          <w:lang w:val="af-ZA" w:eastAsia="ru-RU"/>
        </w:rPr>
        <w:t xml:space="preserve">, </w:t>
      </w:r>
      <w:r w:rsidRPr="005F1C06">
        <w:rPr>
          <w:rFonts w:ascii="GHEA Grapalat" w:hAnsi="GHEA Grapalat"/>
          <w:i/>
          <w:lang w:eastAsia="ru-RU"/>
        </w:rPr>
        <w:t>իրավաբանականանձանցստորաբաժանումների</w:t>
      </w:r>
      <w:r w:rsidRPr="008C7473">
        <w:rPr>
          <w:rFonts w:ascii="GHEA Grapalat" w:hAnsi="GHEA Grapalat"/>
          <w:i/>
          <w:lang w:val="af-ZA" w:eastAsia="ru-RU"/>
        </w:rPr>
        <w:t xml:space="preserve">, </w:t>
      </w:r>
      <w:r w:rsidRPr="005F1C06">
        <w:rPr>
          <w:rFonts w:ascii="GHEA Grapalat" w:hAnsi="GHEA Grapalat"/>
          <w:i/>
          <w:lang w:eastAsia="ru-RU"/>
        </w:rPr>
        <w:t>հիմնարկներիևանհատձեռնարկատերերիպետականհաշվառմանմասին</w:t>
      </w:r>
      <w:r w:rsidRPr="008C7473">
        <w:rPr>
          <w:rFonts w:ascii="GHEA Grapalat" w:hAnsi="GHEA Grapalat"/>
          <w:i/>
          <w:lang w:val="af-ZA" w:eastAsia="ru-RU"/>
        </w:rPr>
        <w:t xml:space="preserve">» </w:t>
      </w:r>
      <w:r w:rsidRPr="005F1C06">
        <w:rPr>
          <w:rFonts w:ascii="GHEA Grapalat" w:hAnsi="GHEA Grapalat"/>
          <w:i/>
          <w:lang w:eastAsia="ru-RU"/>
        </w:rPr>
        <w:t>օրենքիհիմանվրաիրականշահառուներիվերաբերյալհայտարարագիրներկայացնելուպարտականությունունեցողիրավաբանականանձչէ</w:t>
      </w:r>
      <w:r w:rsidRPr="008C7473">
        <w:rPr>
          <w:rFonts w:ascii="GHEA Grapalat" w:hAnsi="GHEA Grapalat"/>
          <w:i/>
          <w:lang w:val="af-ZA" w:eastAsia="ru-RU"/>
        </w:rPr>
        <w:t xml:space="preserve">, </w:t>
      </w:r>
      <w:r w:rsidRPr="005F1C06">
        <w:rPr>
          <w:rFonts w:ascii="GHEA Grapalat" w:hAnsi="GHEA Grapalat"/>
          <w:i/>
          <w:lang w:eastAsia="ru-RU"/>
        </w:rPr>
        <w:t>կամեթեայդպիսիիրավաբանականանձէսակայնհայտըներկայացնելուօրվադրությամբպարտավորչէրիրավաբանականանձանցպետականռեգիստրիգործակալությունումգրանցելիրիրականշահառուներիվերաբերյալտեղեկությունները</w:t>
      </w:r>
      <w:r>
        <w:rPr>
          <w:rFonts w:ascii="GHEA Grapalat" w:hAnsi="GHEA Grapalat"/>
          <w:i/>
          <w:lang w:val="hy-AM" w:eastAsia="ru-RU"/>
        </w:rPr>
        <w:t>,</w:t>
      </w:r>
      <w:r w:rsidRPr="005F1C06">
        <w:rPr>
          <w:rFonts w:ascii="GHEA Grapalat" w:hAnsi="GHEA Grapalat"/>
          <w:i/>
        </w:rPr>
        <w:t>ապադիմում</w:t>
      </w:r>
      <w:r w:rsidRPr="008C7473">
        <w:rPr>
          <w:rFonts w:ascii="GHEA Grapalat" w:hAnsi="GHEA Grapalat"/>
          <w:i/>
          <w:lang w:val="af-ZA"/>
        </w:rPr>
        <w:t xml:space="preserve">- </w:t>
      </w:r>
      <w:r w:rsidRPr="005F1C06">
        <w:rPr>
          <w:rFonts w:ascii="GHEA Grapalat" w:hAnsi="GHEA Grapalat"/>
          <w:i/>
        </w:rPr>
        <w:t>հայտարարությունըլրացնելիս</w:t>
      </w:r>
      <w:r w:rsidRPr="008C7473">
        <w:rPr>
          <w:rFonts w:ascii="GHEA Grapalat" w:hAnsi="GHEA Grapalat"/>
          <w:i/>
          <w:lang w:val="af-ZA"/>
        </w:rPr>
        <w:t>&lt;&lt;</w:t>
      </w:r>
      <w:r w:rsidRPr="005F1C06">
        <w:rPr>
          <w:rFonts w:ascii="GHEA Grapalat" w:hAnsi="GHEA Grapalat"/>
          <w:i/>
        </w:rPr>
        <w:t>տեղեկություններպարունակողկայքէջիհղումը՝</w:t>
      </w:r>
      <w:r w:rsidRPr="008C7473">
        <w:rPr>
          <w:rFonts w:ascii="GHEA Grapalat" w:hAnsi="GHEA Grapalat"/>
          <w:i/>
          <w:lang w:val="af-ZA"/>
        </w:rPr>
        <w:t>&gt;&gt;</w:t>
      </w:r>
      <w:r w:rsidRPr="005F1C06">
        <w:rPr>
          <w:rFonts w:ascii="GHEA Grapalat" w:hAnsi="GHEA Grapalat"/>
          <w:i/>
        </w:rPr>
        <w:t>բառերըփոխարինումէ</w:t>
      </w:r>
      <w:r w:rsidRPr="008C7473">
        <w:rPr>
          <w:rFonts w:ascii="GHEA Grapalat" w:hAnsi="GHEA Grapalat"/>
          <w:i/>
          <w:lang w:val="af-ZA"/>
        </w:rPr>
        <w:t>&lt;&lt;</w:t>
      </w:r>
      <w:r w:rsidRPr="005F1C06">
        <w:rPr>
          <w:rFonts w:ascii="GHEA Grapalat" w:hAnsi="GHEA Grapalat"/>
          <w:i/>
        </w:rPr>
        <w:t>հայտարարագիր՝համ</w:t>
      </w:r>
      <w:r>
        <w:rPr>
          <w:rFonts w:ascii="GHEA Grapalat" w:hAnsi="GHEA Grapalat"/>
          <w:i/>
        </w:rPr>
        <w:t>աձայնհավելված</w:t>
      </w:r>
      <w:r w:rsidRPr="008C7473">
        <w:rPr>
          <w:rFonts w:ascii="GHEA Grapalat" w:hAnsi="GHEA Grapalat"/>
          <w:i/>
          <w:lang w:val="af-ZA"/>
        </w:rPr>
        <w:t xml:space="preserve"> 1․2-</w:t>
      </w:r>
      <w:r w:rsidRPr="005F1C06">
        <w:rPr>
          <w:rFonts w:ascii="GHEA Grapalat" w:hAnsi="GHEA Grapalat"/>
          <w:i/>
        </w:rPr>
        <w:t>ի</w:t>
      </w:r>
      <w:r w:rsidRPr="008C7473">
        <w:rPr>
          <w:rFonts w:ascii="GHEA Grapalat" w:hAnsi="GHEA Grapalat"/>
          <w:i/>
          <w:lang w:val="af-ZA"/>
        </w:rPr>
        <w:t>&gt;&gt;</w:t>
      </w:r>
      <w:r w:rsidRPr="005F1C06">
        <w:rPr>
          <w:rFonts w:ascii="GHEA Grapalat" w:hAnsi="GHEA Grapalat"/>
          <w:i/>
        </w:rPr>
        <w:t>բառերով</w:t>
      </w:r>
      <w:r w:rsidRPr="008C7473">
        <w:rPr>
          <w:rFonts w:ascii="GHEA Grapalat" w:hAnsi="GHEA Grapalat"/>
          <w:i/>
          <w:lang w:val="af-ZA"/>
        </w:rPr>
        <w:t>,</w:t>
      </w:r>
    </w:p>
    <w:p w:rsidR="00046F36" w:rsidRPr="008C7473" w:rsidRDefault="00046F36" w:rsidP="005F1C06">
      <w:pPr>
        <w:pStyle w:val="af2"/>
        <w:jc w:val="both"/>
        <w:rPr>
          <w:rFonts w:ascii="GHEA Grapalat" w:hAnsi="GHEA Grapalat"/>
          <w:i/>
          <w:lang w:val="af-ZA"/>
        </w:rPr>
      </w:pPr>
    </w:p>
    <w:p w:rsidR="00046F36" w:rsidRPr="008C7473" w:rsidRDefault="00046F36" w:rsidP="005F1C06">
      <w:pPr>
        <w:pStyle w:val="af2"/>
        <w:jc w:val="both"/>
        <w:rPr>
          <w:rFonts w:ascii="GHEA Grapalat" w:hAnsi="GHEA Grapalat"/>
          <w:i/>
          <w:lang w:val="af-ZA"/>
        </w:rPr>
      </w:pPr>
      <w:r w:rsidRPr="008C7473">
        <w:rPr>
          <w:rFonts w:ascii="GHEA Grapalat" w:hAnsi="GHEA Grapalat"/>
          <w:i/>
          <w:lang w:val="af-ZA"/>
        </w:rPr>
        <w:tab/>
        <w:t>-</w:t>
      </w:r>
      <w:r w:rsidRPr="005F1C06">
        <w:rPr>
          <w:rFonts w:ascii="GHEA Grapalat" w:hAnsi="GHEA Grapalat"/>
          <w:i/>
        </w:rPr>
        <w:t>եթեմասնակիցըանհատձեռնարկատերէկամֆիզիկականանձ</w:t>
      </w:r>
      <w:r w:rsidRPr="008C7473">
        <w:rPr>
          <w:rFonts w:ascii="GHEA Grapalat" w:hAnsi="GHEA Grapalat"/>
          <w:i/>
          <w:lang w:val="af-ZA"/>
        </w:rPr>
        <w:t xml:space="preserve">, </w:t>
      </w:r>
      <w:r w:rsidRPr="005F1C06">
        <w:rPr>
          <w:rFonts w:ascii="GHEA Grapalat" w:hAnsi="GHEA Grapalat"/>
          <w:i/>
        </w:rPr>
        <w:t>ապաիրականշահառուներիվերաբերյալտեղեկատվությունչիներկայացնում</w:t>
      </w:r>
      <w:r w:rsidRPr="008C7473">
        <w:rPr>
          <w:rFonts w:ascii="GHEA Grapalat" w:hAnsi="GHEA Grapalat"/>
          <w:i/>
          <w:lang w:val="af-ZA"/>
        </w:rPr>
        <w:t>:</w:t>
      </w:r>
    </w:p>
    <w:p w:rsidR="00046F36" w:rsidRPr="00BF58CA" w:rsidRDefault="00046F36" w:rsidP="005F1C06">
      <w:pPr>
        <w:pStyle w:val="af2"/>
        <w:jc w:val="both"/>
        <w:rPr>
          <w:rFonts w:ascii="GHEA Grapalat" w:hAnsi="GHEA Grapalat"/>
          <w:i/>
          <w:sz w:val="16"/>
          <w:szCs w:val="16"/>
          <w:lang w:val="hy-AM"/>
        </w:rPr>
      </w:pPr>
    </w:p>
    <w:p w:rsidR="00046F36" w:rsidRPr="00B20703" w:rsidDel="006C3873" w:rsidRDefault="00046F36" w:rsidP="00CE3A99">
      <w:pPr>
        <w:jc w:val="both"/>
        <w:rPr>
          <w:del w:id="15" w:author="User" w:date="2019-05-26T09:52:00Z"/>
          <w:rFonts w:ascii="GHEA Grapalat" w:hAnsi="GHEA Grapalat" w:cs="Sylfaen"/>
          <w:sz w:val="20"/>
          <w:lang w:val="hy-AM"/>
        </w:rPr>
      </w:pPr>
    </w:p>
  </w:footnote>
  <w:footnote w:id="11">
    <w:p w:rsidR="00046F36" w:rsidRPr="006265F4" w:rsidRDefault="00046F36" w:rsidP="00B2572B">
      <w:pPr>
        <w:pStyle w:val="31"/>
        <w:spacing w:line="240" w:lineRule="auto"/>
        <w:ind w:firstLine="0"/>
        <w:rPr>
          <w:rFonts w:ascii="GHEA Grapalat" w:hAnsi="GHEA Grapalat" w:cs="Sylfaen"/>
          <w:i/>
          <w:sz w:val="16"/>
          <w:szCs w:val="16"/>
          <w:lang w:val="af-ZA" w:eastAsia="ru-RU"/>
        </w:rPr>
      </w:pPr>
      <w:r w:rsidRPr="006265F4">
        <w:rPr>
          <w:rFonts w:ascii="GHEA Grapalat" w:hAnsi="GHEA Grapalat" w:cs="Sylfaen"/>
          <w:i/>
          <w:sz w:val="16"/>
          <w:szCs w:val="16"/>
          <w:lang w:val="hy-AM" w:eastAsia="ru-RU"/>
        </w:rPr>
        <w:t>*</w:t>
      </w:r>
      <w:r w:rsidRPr="005F1C06">
        <w:rPr>
          <w:rFonts w:ascii="GHEA Grapalat" w:hAnsi="GHEA Grapalat"/>
          <w:i/>
          <w:sz w:val="16"/>
          <w:szCs w:val="16"/>
          <w:lang w:val="hy-AM"/>
        </w:rPr>
        <w:t>լրացվումէհանձնաժողովիքարտուղարիկողմից</w:t>
      </w:r>
      <w:r w:rsidRPr="006265F4">
        <w:rPr>
          <w:rFonts w:ascii="GHEA Grapalat" w:hAnsi="GHEA Grapalat"/>
          <w:i/>
          <w:sz w:val="16"/>
          <w:szCs w:val="16"/>
          <w:lang w:val="af-ZA"/>
        </w:rPr>
        <w:t xml:space="preserve">` </w:t>
      </w:r>
      <w:r w:rsidRPr="005F1C06">
        <w:rPr>
          <w:rFonts w:ascii="GHEA Grapalat" w:hAnsi="GHEA Grapalat"/>
          <w:i/>
          <w:sz w:val="16"/>
          <w:szCs w:val="16"/>
          <w:lang w:val="hy-AM"/>
        </w:rPr>
        <w:t>մինչևհրավերըտեղեկագրումհրապարակելը</w:t>
      </w:r>
      <w:r w:rsidRPr="006265F4">
        <w:rPr>
          <w:rFonts w:ascii="GHEA Grapalat" w:hAnsi="GHEA Grapalat"/>
          <w:i/>
          <w:sz w:val="16"/>
          <w:szCs w:val="16"/>
          <w:lang w:val="hy-AM"/>
        </w:rPr>
        <w:t>:</w:t>
      </w:r>
    </w:p>
    <w:p w:rsidR="00046F36" w:rsidRPr="006265F4" w:rsidRDefault="00046F36" w:rsidP="00B2572B">
      <w:pPr>
        <w:ind w:right="309"/>
        <w:jc w:val="both"/>
        <w:rPr>
          <w:rFonts w:ascii="GHEA Grapalat" w:hAnsi="GHEA Grapalat"/>
          <w:bCs/>
          <w:i/>
          <w:iCs/>
          <w:sz w:val="20"/>
          <w:lang w:val="es-ES"/>
        </w:rPr>
      </w:pPr>
      <w:r w:rsidRPr="006265F4">
        <w:rPr>
          <w:rFonts w:ascii="GHEA Grapalat" w:hAnsi="GHEA Grapalat"/>
          <w:bCs/>
          <w:i/>
          <w:sz w:val="18"/>
          <w:szCs w:val="18"/>
          <w:lang w:val="es-ES"/>
        </w:rPr>
        <w:t>**</w:t>
      </w:r>
      <w:r w:rsidRPr="006D339C">
        <w:rPr>
          <w:rFonts w:ascii="GHEA Grapalat" w:hAnsi="GHEA Grapalat"/>
          <w:i/>
          <w:sz w:val="16"/>
          <w:szCs w:val="16"/>
          <w:lang w:val="hy-AM"/>
        </w:rPr>
        <w:t>եթեմասնակիցնավելացվածարժեքիհարկվճարողէ</w:t>
      </w:r>
      <w:r w:rsidRPr="006265F4">
        <w:rPr>
          <w:rFonts w:ascii="GHEA Grapalat" w:hAnsi="GHEA Grapalat"/>
          <w:i/>
          <w:sz w:val="16"/>
          <w:szCs w:val="16"/>
          <w:lang w:val="af-ZA"/>
        </w:rPr>
        <w:t xml:space="preserve">, </w:t>
      </w:r>
      <w:r w:rsidRPr="006D339C">
        <w:rPr>
          <w:rFonts w:ascii="GHEA Grapalat" w:hAnsi="GHEA Grapalat"/>
          <w:i/>
          <w:sz w:val="16"/>
          <w:szCs w:val="16"/>
          <w:lang w:val="hy-AM"/>
        </w:rPr>
        <w:t>ապատվյալպայմանագրիգծովՀայաստանիՀանրապետությանպետականբյուջեվճարվելիքավելացվածարժեքիհարկիգումարընշվումէ</w:t>
      </w:r>
      <w:r>
        <w:rPr>
          <w:rFonts w:ascii="GHEA Grapalat" w:hAnsi="GHEA Grapalat"/>
          <w:i/>
          <w:sz w:val="16"/>
          <w:szCs w:val="16"/>
          <w:lang w:val="hy-AM"/>
        </w:rPr>
        <w:t>4</w:t>
      </w:r>
      <w:r w:rsidRPr="006265F4">
        <w:rPr>
          <w:rFonts w:ascii="GHEA Grapalat" w:hAnsi="GHEA Grapalat"/>
          <w:i/>
          <w:sz w:val="16"/>
          <w:szCs w:val="16"/>
          <w:lang w:val="af-ZA"/>
        </w:rPr>
        <w:t>-</w:t>
      </w:r>
      <w:r w:rsidRPr="006D339C">
        <w:rPr>
          <w:rFonts w:ascii="GHEA Grapalat" w:hAnsi="GHEA Grapalat"/>
          <w:i/>
          <w:sz w:val="16"/>
          <w:szCs w:val="16"/>
          <w:lang w:val="hy-AM"/>
        </w:rPr>
        <w:t>րդսյունակում։</w:t>
      </w:r>
    </w:p>
    <w:p w:rsidR="00046F36" w:rsidRPr="006265F4" w:rsidDel="00856FDE" w:rsidRDefault="00046F36" w:rsidP="00B2572B">
      <w:pPr>
        <w:pStyle w:val="af2"/>
        <w:rPr>
          <w:del w:id="18" w:author="User" w:date="2019-05-26T09:57:00Z"/>
          <w:i/>
          <w:lang w:val="af-ZA"/>
        </w:rPr>
      </w:pPr>
    </w:p>
  </w:footnote>
  <w:footnote w:id="12">
    <w:p w:rsidR="00046F36" w:rsidRPr="00C65A05" w:rsidRDefault="00046F36" w:rsidP="00385051">
      <w:pPr>
        <w:rPr>
          <w:rFonts w:ascii="GHEA Grapalat" w:hAnsi="GHEA Grapalat"/>
          <w:i/>
          <w:sz w:val="16"/>
          <w:lang w:val="hy-AM"/>
        </w:rPr>
      </w:pPr>
      <w:r w:rsidRPr="006265F4">
        <w:rPr>
          <w:color w:val="FFFFFF"/>
          <w:vertAlign w:val="superscript"/>
          <w:lang w:val="af-ZA"/>
        </w:rPr>
        <w:t>29</w:t>
      </w:r>
      <w:r>
        <w:rPr>
          <w:vertAlign w:val="superscript"/>
          <w:lang w:val="af-ZA"/>
        </w:rPr>
        <w:t>17</w:t>
      </w:r>
      <w:r w:rsidRPr="006265F4">
        <w:rPr>
          <w:rFonts w:ascii="GHEA Grapalat" w:hAnsi="GHEA Grapalat"/>
          <w:i/>
          <w:sz w:val="16"/>
          <w:lang w:val="hy-AM"/>
        </w:rPr>
        <w:t xml:space="preserve">Եթե </w:t>
      </w:r>
      <w:r w:rsidRPr="006265F4">
        <w:rPr>
          <w:rFonts w:ascii="GHEA Grapalat" w:hAnsi="GHEA Grapalat"/>
          <w:i/>
          <w:sz w:val="16"/>
        </w:rPr>
        <w:t>Վ</w:t>
      </w:r>
      <w:r w:rsidRPr="006265F4">
        <w:rPr>
          <w:rFonts w:ascii="GHEA Grapalat" w:hAnsi="GHEA Grapalat"/>
          <w:i/>
          <w:sz w:val="16"/>
          <w:lang w:val="hy-AM"/>
        </w:rPr>
        <w:t>աճառողի կողմից գնային ա</w:t>
      </w:r>
      <w:r w:rsidRPr="006265F4">
        <w:rPr>
          <w:rFonts w:ascii="GHEA Grapalat" w:hAnsi="GHEA Grapalat"/>
          <w:i/>
          <w:sz w:val="16"/>
        </w:rPr>
        <w:t>ռաջարկըներկայացվելէառանցԱԱՀ</w:t>
      </w:r>
      <w:r w:rsidRPr="006265F4">
        <w:rPr>
          <w:rFonts w:ascii="GHEA Grapalat" w:hAnsi="GHEA Grapalat"/>
          <w:i/>
          <w:sz w:val="16"/>
          <w:lang w:val="af-ZA"/>
        </w:rPr>
        <w:t>-</w:t>
      </w:r>
      <w:r w:rsidRPr="006265F4">
        <w:rPr>
          <w:rFonts w:ascii="GHEA Grapalat" w:hAnsi="GHEA Grapalat"/>
          <w:i/>
          <w:sz w:val="16"/>
        </w:rPr>
        <w:t>ի</w:t>
      </w:r>
      <w:r w:rsidRPr="006265F4">
        <w:rPr>
          <w:rFonts w:ascii="GHEA Grapalat" w:hAnsi="GHEA Grapalat"/>
          <w:i/>
          <w:sz w:val="16"/>
          <w:lang w:val="af-ZA"/>
        </w:rPr>
        <w:t xml:space="preserve">, </w:t>
      </w:r>
      <w:r w:rsidRPr="006265F4">
        <w:rPr>
          <w:rFonts w:ascii="GHEA Grapalat" w:hAnsi="GHEA Grapalat"/>
          <w:i/>
          <w:sz w:val="16"/>
        </w:rPr>
        <w:t>ապապայմանագիրըկնքելիս</w:t>
      </w:r>
      <w:r w:rsidRPr="006265F4">
        <w:rPr>
          <w:rFonts w:ascii="GHEA Grapalat" w:hAnsi="GHEA Grapalat"/>
          <w:i/>
          <w:sz w:val="16"/>
          <w:lang w:val="af-ZA"/>
        </w:rPr>
        <w:t xml:space="preserve"> «</w:t>
      </w:r>
      <w:r w:rsidRPr="006265F4">
        <w:rPr>
          <w:rFonts w:ascii="GHEA Grapalat" w:hAnsi="GHEA Grapalat"/>
          <w:i/>
          <w:sz w:val="16"/>
        </w:rPr>
        <w:t>ներառյալԱԱՀ</w:t>
      </w:r>
      <w:r w:rsidRPr="006265F4">
        <w:rPr>
          <w:rFonts w:ascii="GHEA Grapalat" w:hAnsi="GHEA Grapalat"/>
          <w:i/>
          <w:sz w:val="16"/>
          <w:lang w:val="af-ZA"/>
        </w:rPr>
        <w:t>-</w:t>
      </w:r>
      <w:r w:rsidRPr="006265F4">
        <w:rPr>
          <w:rFonts w:ascii="GHEA Grapalat" w:hAnsi="GHEA Grapalat"/>
          <w:i/>
          <w:sz w:val="16"/>
        </w:rPr>
        <w:t>ն</w:t>
      </w:r>
      <w:r w:rsidRPr="006265F4">
        <w:rPr>
          <w:rFonts w:ascii="GHEA Grapalat" w:hAnsi="GHEA Grapalat"/>
          <w:i/>
          <w:sz w:val="16"/>
          <w:lang w:val="af-ZA"/>
        </w:rPr>
        <w:t xml:space="preserve">» </w:t>
      </w:r>
      <w:r w:rsidRPr="006265F4">
        <w:rPr>
          <w:rFonts w:ascii="GHEA Grapalat" w:hAnsi="GHEA Grapalat"/>
          <w:i/>
          <w:sz w:val="16"/>
        </w:rPr>
        <w:t>բառերըհանվումեն</w:t>
      </w:r>
      <w:r>
        <w:rPr>
          <w:rFonts w:ascii="GHEA Grapalat" w:hAnsi="GHEA Grapalat"/>
          <w:i/>
          <w:sz w:val="16"/>
          <w:lang w:val="hy-AM"/>
        </w:rPr>
        <w:t>:</w:t>
      </w:r>
    </w:p>
    <w:p w:rsidR="00046F36" w:rsidRPr="00C65A05" w:rsidRDefault="00046F36" w:rsidP="00C65A05">
      <w:pPr>
        <w:rPr>
          <w:rFonts w:ascii="GHEA Grapalat" w:hAnsi="GHEA Grapalat"/>
          <w:i/>
          <w:sz w:val="16"/>
          <w:lang w:val="hy-AM"/>
        </w:rPr>
      </w:pPr>
      <w:r>
        <w:rPr>
          <w:rFonts w:ascii="GHEA Grapalat" w:hAnsi="GHEA Grapalat"/>
          <w:i/>
          <w:sz w:val="16"/>
          <w:vertAlign w:val="superscript"/>
          <w:lang w:val="hy-AM"/>
        </w:rPr>
        <w:t>17.</w:t>
      </w:r>
      <w:r w:rsidRPr="00385051">
        <w:rPr>
          <w:rFonts w:ascii="GHEA Grapalat" w:hAnsi="GHEA Grapalat"/>
          <w:i/>
          <w:sz w:val="16"/>
          <w:vertAlign w:val="superscript"/>
          <w:lang w:val="hy-AM"/>
        </w:rPr>
        <w:t xml:space="preserve">.1 </w:t>
      </w:r>
      <w:r w:rsidRPr="00385051">
        <w:rPr>
          <w:rFonts w:ascii="GHEA Grapalat" w:hAnsi="GHEA Grapalat"/>
          <w:i/>
          <w:sz w:val="16"/>
          <w:lang w:val="hy-AM"/>
        </w:rPr>
        <w:t>Գանձապետարանում հաշիվներ չունեցող պատվիրատուների դեպքում սույն կետի վերջին պարբերությունը խմբագրվում է հետևյալ բովանդակությամբ. «Ընդ որում գնման դիմաց վճարումն իրականացվում է սույն պայմանագրի վճարման ժամանակացույցով սահմանված ժամկետում, հինգ աշխատանքային օրվա ընթացքում:»</w:t>
      </w:r>
    </w:p>
  </w:footnote>
  <w:footnote w:id="13">
    <w:p w:rsidR="00046F36" w:rsidRPr="006265F4" w:rsidDel="007942E8" w:rsidRDefault="00046F36" w:rsidP="00071D1C">
      <w:pPr>
        <w:pStyle w:val="af2"/>
        <w:jc w:val="both"/>
        <w:rPr>
          <w:del w:id="20" w:author="User" w:date="2019-05-26T10:01:00Z"/>
          <w:lang w:val="hy-AM"/>
        </w:rPr>
      </w:pPr>
      <w:r w:rsidRPr="006265F4">
        <w:rPr>
          <w:color w:val="FFFFFF"/>
          <w:vertAlign w:val="superscript"/>
          <w:lang w:val="af-ZA"/>
        </w:rPr>
        <w:t>30</w:t>
      </w:r>
      <w:r>
        <w:rPr>
          <w:vertAlign w:val="superscript"/>
          <w:lang w:val="af-ZA"/>
        </w:rPr>
        <w:t>18</w:t>
      </w:r>
      <w:r w:rsidRPr="006265F4">
        <w:rPr>
          <w:rFonts w:ascii="GHEA Grapalat" w:hAnsi="GHEA Grapalat"/>
          <w:i/>
          <w:sz w:val="16"/>
          <w:szCs w:val="24"/>
          <w:lang w:val="hy-AM" w:eastAsia="en-US"/>
        </w:rPr>
        <w:t xml:space="preserve">Վաճառողը կարող է հրաժարվել առաջարկված կանխավճարից կամ դրա մի մասից: Ընդ որում </w:t>
      </w:r>
      <w:r w:rsidRPr="00C65A05">
        <w:rPr>
          <w:rFonts w:ascii="GHEA Grapalat" w:hAnsi="GHEA Grapalat"/>
          <w:i/>
          <w:sz w:val="16"/>
          <w:szCs w:val="24"/>
          <w:lang w:val="hy-AM" w:eastAsia="en-US"/>
        </w:rPr>
        <w:t>կնքվելիքպ</w:t>
      </w:r>
      <w:r w:rsidRPr="006265F4">
        <w:rPr>
          <w:rFonts w:ascii="GHEA Grapalat" w:hAnsi="GHEA Grapalat"/>
          <w:i/>
          <w:sz w:val="16"/>
          <w:szCs w:val="24"/>
          <w:lang w:val="hy-AM" w:eastAsia="en-US"/>
        </w:rPr>
        <w:t>այմանագր</w:t>
      </w:r>
      <w:r w:rsidRPr="00C65A05">
        <w:rPr>
          <w:rFonts w:ascii="GHEA Grapalat" w:hAnsi="GHEA Grapalat"/>
          <w:i/>
          <w:sz w:val="16"/>
          <w:szCs w:val="24"/>
          <w:lang w:val="hy-AM" w:eastAsia="en-US"/>
        </w:rPr>
        <w:t>ում</w:t>
      </w:r>
      <w:r w:rsidRPr="006265F4">
        <w:rPr>
          <w:rFonts w:ascii="GHEA Grapalat" w:hAnsi="GHEA Grapalat"/>
          <w:i/>
          <w:sz w:val="16"/>
          <w:szCs w:val="24"/>
          <w:lang w:val="hy-AM" w:eastAsia="en-US"/>
        </w:rPr>
        <w:t xml:space="preserve"> կանխավճարը սահմանվում է Գնորդի և Վաճառողի միջև համաձայնեցված չափով:</w:t>
      </w:r>
      <w:r w:rsidRPr="00C65A05">
        <w:rPr>
          <w:rFonts w:ascii="GHEA Grapalat" w:hAnsi="GHEA Grapalat"/>
          <w:i/>
          <w:sz w:val="16"/>
          <w:szCs w:val="24"/>
          <w:lang w:val="hy-AM" w:eastAsia="en-US"/>
        </w:rPr>
        <w:t>Եթեպայմանագրովչինախատեսվումկանխավճարիհատկացում</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ապասույնկետըհանվումէնախագծից</w:t>
      </w:r>
      <w:r w:rsidRPr="006265F4">
        <w:rPr>
          <w:rFonts w:ascii="GHEA Grapalat" w:hAnsi="GHEA Grapalat"/>
          <w:i/>
          <w:sz w:val="16"/>
          <w:szCs w:val="24"/>
          <w:lang w:val="af-ZA" w:eastAsia="en-US"/>
        </w:rPr>
        <w:t>:</w:t>
      </w:r>
    </w:p>
  </w:footnote>
  <w:footnote w:id="14">
    <w:p w:rsidR="00046F36" w:rsidRPr="006265F4" w:rsidRDefault="00046F36" w:rsidP="009123CA">
      <w:pPr>
        <w:pStyle w:val="af2"/>
        <w:jc w:val="both"/>
        <w:rPr>
          <w:rFonts w:ascii="GHEA Grapalat" w:hAnsi="GHEA Grapalat"/>
          <w:i/>
          <w:sz w:val="16"/>
          <w:szCs w:val="24"/>
          <w:lang w:val="hy-AM" w:eastAsia="en-US"/>
        </w:rPr>
      </w:pPr>
      <w:r w:rsidRPr="00AB6289">
        <w:rPr>
          <w:vertAlign w:val="superscript"/>
          <w:lang w:val="hy-AM"/>
        </w:rPr>
        <w:t>20</w:t>
      </w:r>
      <w:r w:rsidRPr="006265F4">
        <w:rPr>
          <w:rFonts w:ascii="GHEA Grapalat" w:hAnsi="GHEA Grapalat"/>
          <w:i/>
          <w:sz w:val="16"/>
          <w:szCs w:val="24"/>
          <w:lang w:val="hy-AM" w:eastAsia="en-US"/>
        </w:rPr>
        <w:t xml:space="preserve">Եթե պայմանագիրը կնքվել է «Գնումների մասին» ՀՀ օրենքի 15-րդ հոդվածի 6-րդ կետի հիման վրա, ապա տուգանքը հաշվարկվում է այն համաձայնագրի գնի նկատմամբ, որի շրջանակում արձանագրվել է ստանձնված պարտավորությունների չկատարման կամ ոչ պատշաճ կատարման հանգամանքը: </w:t>
      </w:r>
    </w:p>
    <w:p w:rsidR="00046F36" w:rsidRPr="006265F4" w:rsidDel="007942E8" w:rsidRDefault="00046F36" w:rsidP="009123CA">
      <w:pPr>
        <w:pStyle w:val="af2"/>
        <w:jc w:val="both"/>
        <w:rPr>
          <w:del w:id="21" w:author="User" w:date="2019-05-26T10:03:00Z"/>
          <w:lang w:val="hy-AM"/>
        </w:rPr>
      </w:pPr>
      <w:r w:rsidRPr="006265F4">
        <w:rPr>
          <w:rFonts w:ascii="GHEA Grapalat" w:hAnsi="GHEA Grapalat"/>
          <w:i/>
          <w:sz w:val="16"/>
          <w:szCs w:val="24"/>
          <w:lang w:val="hy-AM" w:eastAsia="en-US"/>
        </w:rPr>
        <w:t>Եթե պայմանագիրը ներառում է մեկից ավել չափաբաժին, ապա տուգանքը հաշվարկվում է պայմանագրով այդ չափաբաժնի համար սահմանված ընդհանուր գնի նկատմամբ:</w:t>
      </w:r>
    </w:p>
  </w:footnote>
  <w:footnote w:id="15">
    <w:p w:rsidR="00046F36" w:rsidRPr="006265F4" w:rsidDel="007942E8" w:rsidRDefault="00046F36" w:rsidP="00071D1C">
      <w:pPr>
        <w:pStyle w:val="af2"/>
        <w:jc w:val="both"/>
        <w:rPr>
          <w:del w:id="22" w:author="User" w:date="2019-05-26T10:04:00Z"/>
          <w:sz w:val="16"/>
          <w:szCs w:val="16"/>
          <w:lang w:val="hy-AM"/>
        </w:rPr>
      </w:pPr>
      <w:r w:rsidRPr="00AB6289">
        <w:rPr>
          <w:vertAlign w:val="superscript"/>
          <w:lang w:val="hy-AM"/>
        </w:rPr>
        <w:t>21</w:t>
      </w:r>
      <w:r w:rsidRPr="006265F4">
        <w:rPr>
          <w:rFonts w:ascii="GHEA Grapalat" w:hAnsi="GHEA Grapalat" w:cs="Sylfaen"/>
          <w:i/>
          <w:sz w:val="16"/>
          <w:szCs w:val="16"/>
          <w:lang w:val="hy-AM"/>
        </w:rPr>
        <w:t>Պետական բյուջեի միջոցների հաշվին պարտավորություններ չառաջացնող գնումների դեպքում սույն նախադասությունը պայմանագրից հանվում է:</w:t>
      </w:r>
    </w:p>
  </w:footnote>
  <w:footnote w:id="16">
    <w:p w:rsidR="00046F36" w:rsidRPr="006265F4" w:rsidDel="002877FC" w:rsidRDefault="00046F36" w:rsidP="00071D1C">
      <w:pPr>
        <w:pStyle w:val="af2"/>
        <w:jc w:val="both"/>
        <w:rPr>
          <w:del w:id="23" w:author="User" w:date="2019-05-26T10:04:00Z"/>
          <w:lang w:val="hy-AM"/>
        </w:rPr>
      </w:pPr>
      <w:r w:rsidRPr="00AB6289">
        <w:rPr>
          <w:vertAlign w:val="superscript"/>
          <w:lang w:val="hy-AM"/>
        </w:rPr>
        <w:t>22</w:t>
      </w:r>
      <w:r w:rsidRPr="006265F4">
        <w:rPr>
          <w:rFonts w:ascii="GHEA Grapalat" w:hAnsi="GHEA Grapalat"/>
          <w:i/>
          <w:sz w:val="16"/>
          <w:szCs w:val="24"/>
          <w:lang w:val="hy-AM" w:eastAsia="en-US"/>
        </w:rPr>
        <w:t>Սույն կետը հանվում է պայմանագրից, եթե պայմանագիրը չի իրականացվում գործակալության պայմանագիր կնքելու միջոցով:</w:t>
      </w:r>
    </w:p>
  </w:footnote>
  <w:footnote w:id="17">
    <w:p w:rsidR="00046F36" w:rsidRPr="006265F4" w:rsidDel="002877FC" w:rsidRDefault="00046F36" w:rsidP="00071D1C">
      <w:pPr>
        <w:pStyle w:val="af2"/>
        <w:jc w:val="both"/>
        <w:rPr>
          <w:del w:id="24" w:author="User" w:date="2019-05-26T10:04:00Z"/>
          <w:lang w:val="hy-AM"/>
        </w:rPr>
      </w:pPr>
      <w:r w:rsidRPr="00AB6289">
        <w:rPr>
          <w:vertAlign w:val="superscript"/>
          <w:lang w:val="hy-AM"/>
        </w:rPr>
        <w:t>23</w:t>
      </w:r>
      <w:r w:rsidRPr="006265F4">
        <w:rPr>
          <w:rFonts w:ascii="GHEA Grapalat" w:hAnsi="GHEA Grapalat"/>
          <w:i/>
          <w:sz w:val="16"/>
          <w:szCs w:val="24"/>
          <w:lang w:val="hy-AM" w:eastAsia="en-US"/>
        </w:rPr>
        <w:t>Սույն կետը հանվում է պայմանագրից, եթե պայմանագիրը չի իրականացվում համատեղ գործունեության (կոնսորցիումի) պայմանագիր կնքելու միջոցով:</w:t>
      </w:r>
    </w:p>
  </w:footnote>
  <w:footnote w:id="18">
    <w:p w:rsidR="00046F36" w:rsidRPr="008C7473" w:rsidRDefault="00046F36">
      <w:pPr>
        <w:rPr>
          <w:lang w:val="hy-AM"/>
        </w:rPr>
      </w:pPr>
      <w:r w:rsidRPr="00AB6289">
        <w:rPr>
          <w:vertAlign w:val="superscript"/>
          <w:lang w:val="hy-AM"/>
        </w:rPr>
        <w:t>24</w:t>
      </w:r>
      <w:r w:rsidRPr="006265F4">
        <w:rPr>
          <w:rFonts w:ascii="GHEA Grapalat" w:hAnsi="GHEA Grapalat"/>
          <w:i/>
          <w:sz w:val="16"/>
          <w:lang w:val="hy-AM"/>
        </w:rPr>
        <w:t xml:space="preserve">Եթե պայմանագիրը կնքվում է "Գնումների մասին" ՀՀ օրենքի 15-րդ հոդվածի 6-րդ մասի հիման վրա և պայմանագրի գինը չի գերազանցում գնումների բազային միավորի </w:t>
      </w:r>
      <w:r>
        <w:rPr>
          <w:rFonts w:ascii="GHEA Grapalat" w:hAnsi="GHEA Grapalat"/>
          <w:i/>
          <w:sz w:val="16"/>
          <w:lang w:val="hy-AM"/>
        </w:rPr>
        <w:t>քսանհինգ</w:t>
      </w:r>
      <w:r w:rsidRPr="006265F4">
        <w:rPr>
          <w:rFonts w:ascii="GHEA Grapalat" w:hAnsi="GHEA Grapalat"/>
          <w:i/>
          <w:sz w:val="16"/>
          <w:lang w:val="hy-AM"/>
        </w:rPr>
        <w:t xml:space="preserve">ապատիկը, ապա սույն կետը </w:t>
      </w:r>
      <w:r>
        <w:rPr>
          <w:rFonts w:ascii="GHEA Grapalat" w:hAnsi="GHEA Grapalat"/>
          <w:i/>
          <w:sz w:val="16"/>
          <w:lang w:val="hy-AM"/>
        </w:rPr>
        <w:t>խմբագրվում է` վերջինից հանելով 4-րդ նախադասությունը, իսկ 5</w:t>
      </w:r>
      <w:r w:rsidRPr="006265F4">
        <w:rPr>
          <w:rFonts w:ascii="GHEA Grapalat" w:hAnsi="GHEA Grapalat"/>
          <w:i/>
          <w:sz w:val="16"/>
          <w:lang w:val="hy-AM"/>
        </w:rPr>
        <w:t>-րդ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բառով:Սույն կետը հանվում է պայմանագրից, եթե պայմանագիրը չի կնքվում "Գնումների մասին" ՀՀ օրենքի 15-րդ հոդվածի 6-րդ մասի հիման վրա:</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BF70CA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8">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1">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3">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4">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6">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19"/>
  </w:num>
  <w:num w:numId="2">
    <w:abstractNumId w:val="7"/>
  </w:num>
  <w:num w:numId="3">
    <w:abstractNumId w:val="17"/>
  </w:num>
  <w:num w:numId="4">
    <w:abstractNumId w:val="14"/>
  </w:num>
  <w:num w:numId="5">
    <w:abstractNumId w:val="21"/>
  </w:num>
  <w:num w:numId="6">
    <w:abstractNumId w:val="19"/>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6"/>
  </w:num>
  <w:num w:numId="10">
    <w:abstractNumId w:val="4"/>
  </w:num>
  <w:num w:numId="11">
    <w:abstractNumId w:val="6"/>
  </w:num>
  <w:num w:numId="12">
    <w:abstractNumId w:val="25"/>
  </w:num>
  <w:num w:numId="13">
    <w:abstractNumId w:val="22"/>
  </w:num>
  <w:num w:numId="14">
    <w:abstractNumId w:val="9"/>
  </w:num>
  <w:num w:numId="15">
    <w:abstractNumId w:val="23"/>
  </w:num>
  <w:num w:numId="16">
    <w:abstractNumId w:val="12"/>
  </w:num>
  <w:num w:numId="17">
    <w:abstractNumId w:val="5"/>
  </w:num>
  <w:num w:numId="18">
    <w:abstractNumId w:val="1"/>
  </w:num>
  <w:num w:numId="19">
    <w:abstractNumId w:val="3"/>
  </w:num>
  <w:num w:numId="20">
    <w:abstractNumId w:val="2"/>
  </w:num>
  <w:num w:numId="21">
    <w:abstractNumId w:val="26"/>
  </w:num>
  <w:num w:numId="22">
    <w:abstractNumId w:val="24"/>
  </w:num>
  <w:num w:numId="23">
    <w:abstractNumId w:val="20"/>
  </w:num>
  <w:num w:numId="24">
    <w:abstractNumId w:val="0"/>
  </w:num>
  <w:num w:numId="25">
    <w:abstractNumId w:val="11"/>
  </w:num>
  <w:num w:numId="26">
    <w:abstractNumId w:val="15"/>
  </w:num>
  <w:num w:numId="27">
    <w:abstractNumId w:val="13"/>
  </w:num>
  <w:num w:numId="28">
    <w:abstractNumId w:val="8"/>
  </w:num>
  <w:num w:numId="29">
    <w:abstractNumId w:val="10"/>
  </w:num>
  <w:num w:numId="30">
    <w:abstractNumId w:val="18"/>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58CF"/>
    <w:rsid w:val="00005D30"/>
    <w:rsid w:val="000076A1"/>
    <w:rsid w:val="0000776B"/>
    <w:rsid w:val="00012347"/>
    <w:rsid w:val="00012E2C"/>
    <w:rsid w:val="00013093"/>
    <w:rsid w:val="000132F3"/>
    <w:rsid w:val="00013C24"/>
    <w:rsid w:val="000149F3"/>
    <w:rsid w:val="00014B97"/>
    <w:rsid w:val="00014D2F"/>
    <w:rsid w:val="00017484"/>
    <w:rsid w:val="000206DA"/>
    <w:rsid w:val="00020C83"/>
    <w:rsid w:val="00021831"/>
    <w:rsid w:val="00021C2E"/>
    <w:rsid w:val="00022E84"/>
    <w:rsid w:val="00023384"/>
    <w:rsid w:val="000238FE"/>
    <w:rsid w:val="000246E6"/>
    <w:rsid w:val="00025353"/>
    <w:rsid w:val="00026351"/>
    <w:rsid w:val="00026FA4"/>
    <w:rsid w:val="000275BF"/>
    <w:rsid w:val="00030D40"/>
    <w:rsid w:val="00031141"/>
    <w:rsid w:val="000312D9"/>
    <w:rsid w:val="000313A6"/>
    <w:rsid w:val="000329AC"/>
    <w:rsid w:val="000330A3"/>
    <w:rsid w:val="00033946"/>
    <w:rsid w:val="00033B20"/>
    <w:rsid w:val="0003466E"/>
    <w:rsid w:val="00034CED"/>
    <w:rsid w:val="000356CC"/>
    <w:rsid w:val="00036D2F"/>
    <w:rsid w:val="00037DDE"/>
    <w:rsid w:val="00037F3F"/>
    <w:rsid w:val="000408D8"/>
    <w:rsid w:val="00041323"/>
    <w:rsid w:val="0004387F"/>
    <w:rsid w:val="00045AF9"/>
    <w:rsid w:val="00045B10"/>
    <w:rsid w:val="00046BAC"/>
    <w:rsid w:val="00046F36"/>
    <w:rsid w:val="00051490"/>
    <w:rsid w:val="00051B7F"/>
    <w:rsid w:val="0005202C"/>
    <w:rsid w:val="00052AF7"/>
    <w:rsid w:val="00052F61"/>
    <w:rsid w:val="000537FF"/>
    <w:rsid w:val="00053BFB"/>
    <w:rsid w:val="000545B4"/>
    <w:rsid w:val="000550DA"/>
    <w:rsid w:val="00055129"/>
    <w:rsid w:val="00055195"/>
    <w:rsid w:val="00055CC2"/>
    <w:rsid w:val="0005629A"/>
    <w:rsid w:val="00056516"/>
    <w:rsid w:val="00056AB4"/>
    <w:rsid w:val="00057264"/>
    <w:rsid w:val="000604CF"/>
    <w:rsid w:val="00060FB1"/>
    <w:rsid w:val="0006107F"/>
    <w:rsid w:val="0006220B"/>
    <w:rsid w:val="0006311D"/>
    <w:rsid w:val="00065C3B"/>
    <w:rsid w:val="00066403"/>
    <w:rsid w:val="000677B2"/>
    <w:rsid w:val="000704B9"/>
    <w:rsid w:val="00070DBB"/>
    <w:rsid w:val="00071D1C"/>
    <w:rsid w:val="00073430"/>
    <w:rsid w:val="000735B0"/>
    <w:rsid w:val="00073A04"/>
    <w:rsid w:val="00073A09"/>
    <w:rsid w:val="00074278"/>
    <w:rsid w:val="00075997"/>
    <w:rsid w:val="00075C47"/>
    <w:rsid w:val="00076C2C"/>
    <w:rsid w:val="00077062"/>
    <w:rsid w:val="00077BB9"/>
    <w:rsid w:val="00080C4E"/>
    <w:rsid w:val="00080E73"/>
    <w:rsid w:val="000822C1"/>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EB1"/>
    <w:rsid w:val="00096865"/>
    <w:rsid w:val="00097DE8"/>
    <w:rsid w:val="000A37CE"/>
    <w:rsid w:val="000A5B16"/>
    <w:rsid w:val="000A6B75"/>
    <w:rsid w:val="000A72AD"/>
    <w:rsid w:val="000A7528"/>
    <w:rsid w:val="000B033F"/>
    <w:rsid w:val="000B1088"/>
    <w:rsid w:val="000B259E"/>
    <w:rsid w:val="000B5AE5"/>
    <w:rsid w:val="000B700B"/>
    <w:rsid w:val="000B7538"/>
    <w:rsid w:val="000B7641"/>
    <w:rsid w:val="000B7C54"/>
    <w:rsid w:val="000C0396"/>
    <w:rsid w:val="000C062F"/>
    <w:rsid w:val="000C0A9D"/>
    <w:rsid w:val="000C165F"/>
    <w:rsid w:val="000C36C6"/>
    <w:rsid w:val="000C5A09"/>
    <w:rsid w:val="000C6F81"/>
    <w:rsid w:val="000C78C9"/>
    <w:rsid w:val="000D07E4"/>
    <w:rsid w:val="000D10F1"/>
    <w:rsid w:val="000D16B6"/>
    <w:rsid w:val="000D2054"/>
    <w:rsid w:val="000D2527"/>
    <w:rsid w:val="000D3188"/>
    <w:rsid w:val="000D34C8"/>
    <w:rsid w:val="000D3B6D"/>
    <w:rsid w:val="000D4471"/>
    <w:rsid w:val="000D52A5"/>
    <w:rsid w:val="000D5766"/>
    <w:rsid w:val="000D590A"/>
    <w:rsid w:val="000D6A89"/>
    <w:rsid w:val="000D6C21"/>
    <w:rsid w:val="000D701E"/>
    <w:rsid w:val="000D7502"/>
    <w:rsid w:val="000D77C1"/>
    <w:rsid w:val="000E1C31"/>
    <w:rsid w:val="000E21E6"/>
    <w:rsid w:val="000E2416"/>
    <w:rsid w:val="000E2427"/>
    <w:rsid w:val="000E267C"/>
    <w:rsid w:val="000E2D7B"/>
    <w:rsid w:val="000E308B"/>
    <w:rsid w:val="000E3900"/>
    <w:rsid w:val="000E3D1E"/>
    <w:rsid w:val="000E3F9A"/>
    <w:rsid w:val="000E426E"/>
    <w:rsid w:val="000E442D"/>
    <w:rsid w:val="000E4C35"/>
    <w:rsid w:val="000E5257"/>
    <w:rsid w:val="000E6E00"/>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6E48"/>
    <w:rsid w:val="000F7026"/>
    <w:rsid w:val="000F7A6D"/>
    <w:rsid w:val="000F7AE0"/>
    <w:rsid w:val="0010050E"/>
    <w:rsid w:val="00101445"/>
    <w:rsid w:val="00101C9A"/>
    <w:rsid w:val="00101F06"/>
    <w:rsid w:val="00102291"/>
    <w:rsid w:val="0010323D"/>
    <w:rsid w:val="00104861"/>
    <w:rsid w:val="00106365"/>
    <w:rsid w:val="00106D44"/>
    <w:rsid w:val="00106DEE"/>
    <w:rsid w:val="00106F3B"/>
    <w:rsid w:val="00110D13"/>
    <w:rsid w:val="0011131D"/>
    <w:rsid w:val="00113F0D"/>
    <w:rsid w:val="00115905"/>
    <w:rsid w:val="001159FA"/>
    <w:rsid w:val="0011611E"/>
    <w:rsid w:val="00116E47"/>
    <w:rsid w:val="00117020"/>
    <w:rsid w:val="00117964"/>
    <w:rsid w:val="00117DAA"/>
    <w:rsid w:val="00122684"/>
    <w:rsid w:val="001241F6"/>
    <w:rsid w:val="001242C4"/>
    <w:rsid w:val="00124461"/>
    <w:rsid w:val="001276C9"/>
    <w:rsid w:val="00130202"/>
    <w:rsid w:val="001305C6"/>
    <w:rsid w:val="0013139F"/>
    <w:rsid w:val="00131E9C"/>
    <w:rsid w:val="00132FA8"/>
    <w:rsid w:val="00133A5A"/>
    <w:rsid w:val="00133A7E"/>
    <w:rsid w:val="00133CE4"/>
    <w:rsid w:val="00134D6E"/>
    <w:rsid w:val="00134DC5"/>
    <w:rsid w:val="001355F9"/>
    <w:rsid w:val="00135840"/>
    <w:rsid w:val="0013627A"/>
    <w:rsid w:val="001369CB"/>
    <w:rsid w:val="001377BA"/>
    <w:rsid w:val="00137A5C"/>
    <w:rsid w:val="001404FA"/>
    <w:rsid w:val="00140600"/>
    <w:rsid w:val="00142496"/>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FCB"/>
    <w:rsid w:val="001557AE"/>
    <w:rsid w:val="0015583C"/>
    <w:rsid w:val="0015589E"/>
    <w:rsid w:val="00155C35"/>
    <w:rsid w:val="001561A5"/>
    <w:rsid w:val="001561BB"/>
    <w:rsid w:val="001578A1"/>
    <w:rsid w:val="001578D4"/>
    <w:rsid w:val="00157DF5"/>
    <w:rsid w:val="001600FF"/>
    <w:rsid w:val="0016055A"/>
    <w:rsid w:val="001609F6"/>
    <w:rsid w:val="00160AE4"/>
    <w:rsid w:val="00160BB4"/>
    <w:rsid w:val="0016111C"/>
    <w:rsid w:val="00161428"/>
    <w:rsid w:val="00161FE4"/>
    <w:rsid w:val="001635B8"/>
    <w:rsid w:val="00164BBC"/>
    <w:rsid w:val="0016519F"/>
    <w:rsid w:val="001669C1"/>
    <w:rsid w:val="001679A6"/>
    <w:rsid w:val="001724D7"/>
    <w:rsid w:val="00172BD7"/>
    <w:rsid w:val="0017323F"/>
    <w:rsid w:val="001732FB"/>
    <w:rsid w:val="00174FE1"/>
    <w:rsid w:val="00175F8F"/>
    <w:rsid w:val="00175FDC"/>
    <w:rsid w:val="001763F5"/>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FEA"/>
    <w:rsid w:val="00184D18"/>
    <w:rsid w:val="00184F17"/>
    <w:rsid w:val="00185684"/>
    <w:rsid w:val="0018591C"/>
    <w:rsid w:val="00185DF9"/>
    <w:rsid w:val="00191D5F"/>
    <w:rsid w:val="00192606"/>
    <w:rsid w:val="00192A1F"/>
    <w:rsid w:val="001932A7"/>
    <w:rsid w:val="00193871"/>
    <w:rsid w:val="00194598"/>
    <w:rsid w:val="00194DBD"/>
    <w:rsid w:val="001957C1"/>
    <w:rsid w:val="00195835"/>
    <w:rsid w:val="00195F24"/>
    <w:rsid w:val="00196487"/>
    <w:rsid w:val="00197D76"/>
    <w:rsid w:val="001A23A6"/>
    <w:rsid w:val="001A2579"/>
    <w:rsid w:val="001A2F72"/>
    <w:rsid w:val="001A3FEC"/>
    <w:rsid w:val="001A43A4"/>
    <w:rsid w:val="001A4EF7"/>
    <w:rsid w:val="001A5BC8"/>
    <w:rsid w:val="001A5C02"/>
    <w:rsid w:val="001A5E16"/>
    <w:rsid w:val="001B0D9A"/>
    <w:rsid w:val="001B1370"/>
    <w:rsid w:val="001B1FC4"/>
    <w:rsid w:val="001B21A3"/>
    <w:rsid w:val="001B37D2"/>
    <w:rsid w:val="001B45A9"/>
    <w:rsid w:val="001B478E"/>
    <w:rsid w:val="001B6FCF"/>
    <w:rsid w:val="001B7698"/>
    <w:rsid w:val="001C07C6"/>
    <w:rsid w:val="001C0849"/>
    <w:rsid w:val="001C0B2D"/>
    <w:rsid w:val="001C1260"/>
    <w:rsid w:val="001C3D83"/>
    <w:rsid w:val="001C3F6C"/>
    <w:rsid w:val="001C76F7"/>
    <w:rsid w:val="001C7C1A"/>
    <w:rsid w:val="001D1139"/>
    <w:rsid w:val="001D1D00"/>
    <w:rsid w:val="001D2D62"/>
    <w:rsid w:val="001D5FF7"/>
    <w:rsid w:val="001D6531"/>
    <w:rsid w:val="001D718C"/>
    <w:rsid w:val="001D7228"/>
    <w:rsid w:val="001D74FA"/>
    <w:rsid w:val="001D78C5"/>
    <w:rsid w:val="001E0216"/>
    <w:rsid w:val="001E17BA"/>
    <w:rsid w:val="001E2794"/>
    <w:rsid w:val="001E2814"/>
    <w:rsid w:val="001E55B2"/>
    <w:rsid w:val="001E5866"/>
    <w:rsid w:val="001E7733"/>
    <w:rsid w:val="001F0335"/>
    <w:rsid w:val="001F0371"/>
    <w:rsid w:val="001F1DF0"/>
    <w:rsid w:val="001F3094"/>
    <w:rsid w:val="001F3237"/>
    <w:rsid w:val="001F386B"/>
    <w:rsid w:val="001F5FDE"/>
    <w:rsid w:val="001F6578"/>
    <w:rsid w:val="001F6C6C"/>
    <w:rsid w:val="001F760C"/>
    <w:rsid w:val="00201683"/>
    <w:rsid w:val="002017CB"/>
    <w:rsid w:val="00201DA0"/>
    <w:rsid w:val="00201F2E"/>
    <w:rsid w:val="00202F4D"/>
    <w:rsid w:val="002032CE"/>
    <w:rsid w:val="00203917"/>
    <w:rsid w:val="00204B03"/>
    <w:rsid w:val="00204E53"/>
    <w:rsid w:val="00205689"/>
    <w:rsid w:val="00206DC6"/>
    <w:rsid w:val="0020701A"/>
    <w:rsid w:val="00207CF7"/>
    <w:rsid w:val="002100B3"/>
    <w:rsid w:val="002101F2"/>
    <w:rsid w:val="002106E6"/>
    <w:rsid w:val="002106FC"/>
    <w:rsid w:val="00210CBE"/>
    <w:rsid w:val="00210F0C"/>
    <w:rsid w:val="00211425"/>
    <w:rsid w:val="002115A9"/>
    <w:rsid w:val="00211682"/>
    <w:rsid w:val="002135FE"/>
    <w:rsid w:val="002137E6"/>
    <w:rsid w:val="00213EB8"/>
    <w:rsid w:val="00217710"/>
    <w:rsid w:val="00220491"/>
    <w:rsid w:val="00220ACB"/>
    <w:rsid w:val="00220C7C"/>
    <w:rsid w:val="002218FE"/>
    <w:rsid w:val="00222819"/>
    <w:rsid w:val="00222E5D"/>
    <w:rsid w:val="002240AB"/>
    <w:rsid w:val="002250D8"/>
    <w:rsid w:val="0022515E"/>
    <w:rsid w:val="002252CD"/>
    <w:rsid w:val="00226412"/>
    <w:rsid w:val="002273AD"/>
    <w:rsid w:val="0022770A"/>
    <w:rsid w:val="00227C9F"/>
    <w:rsid w:val="00230B12"/>
    <w:rsid w:val="00230C8F"/>
    <w:rsid w:val="00230D10"/>
    <w:rsid w:val="0023354E"/>
    <w:rsid w:val="0023571C"/>
    <w:rsid w:val="00236B75"/>
    <w:rsid w:val="00237957"/>
    <w:rsid w:val="0024027D"/>
    <w:rsid w:val="00240289"/>
    <w:rsid w:val="0024041A"/>
    <w:rsid w:val="0024186B"/>
    <w:rsid w:val="0024205E"/>
    <w:rsid w:val="00244642"/>
    <w:rsid w:val="00244B38"/>
    <w:rsid w:val="00246F46"/>
    <w:rsid w:val="0025145E"/>
    <w:rsid w:val="00251E84"/>
    <w:rsid w:val="00252C72"/>
    <w:rsid w:val="00252C9C"/>
    <w:rsid w:val="002542AE"/>
    <w:rsid w:val="00254A36"/>
    <w:rsid w:val="002559B9"/>
    <w:rsid w:val="00255D6A"/>
    <w:rsid w:val="00257773"/>
    <w:rsid w:val="00260569"/>
    <w:rsid w:val="00260E64"/>
    <w:rsid w:val="00261272"/>
    <w:rsid w:val="0026158D"/>
    <w:rsid w:val="00263035"/>
    <w:rsid w:val="00263094"/>
    <w:rsid w:val="00263D72"/>
    <w:rsid w:val="00263E28"/>
    <w:rsid w:val="0026426F"/>
    <w:rsid w:val="0026557B"/>
    <w:rsid w:val="00265D18"/>
    <w:rsid w:val="002665A4"/>
    <w:rsid w:val="00266B8B"/>
    <w:rsid w:val="00266BD2"/>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5E14"/>
    <w:rsid w:val="00276441"/>
    <w:rsid w:val="00276B03"/>
    <w:rsid w:val="00277F14"/>
    <w:rsid w:val="0028014C"/>
    <w:rsid w:val="00280E91"/>
    <w:rsid w:val="00281740"/>
    <w:rsid w:val="00281D16"/>
    <w:rsid w:val="00282B03"/>
    <w:rsid w:val="00283198"/>
    <w:rsid w:val="00283E26"/>
    <w:rsid w:val="00283F0A"/>
    <w:rsid w:val="002846B1"/>
    <w:rsid w:val="00285D2B"/>
    <w:rsid w:val="00286AD3"/>
    <w:rsid w:val="0028726A"/>
    <w:rsid w:val="002877FC"/>
    <w:rsid w:val="00287968"/>
    <w:rsid w:val="00291919"/>
    <w:rsid w:val="00291EFF"/>
    <w:rsid w:val="002926D4"/>
    <w:rsid w:val="002929EF"/>
    <w:rsid w:val="00293A25"/>
    <w:rsid w:val="00293A76"/>
    <w:rsid w:val="002941F2"/>
    <w:rsid w:val="00294BD5"/>
    <w:rsid w:val="00294FFF"/>
    <w:rsid w:val="0029515A"/>
    <w:rsid w:val="00296466"/>
    <w:rsid w:val="00296A9F"/>
    <w:rsid w:val="00296F9E"/>
    <w:rsid w:val="002A058F"/>
    <w:rsid w:val="002A10B2"/>
    <w:rsid w:val="002A1FAC"/>
    <w:rsid w:val="002A26AE"/>
    <w:rsid w:val="002A2C2E"/>
    <w:rsid w:val="002A3785"/>
    <w:rsid w:val="002A4619"/>
    <w:rsid w:val="002A464D"/>
    <w:rsid w:val="002A4D16"/>
    <w:rsid w:val="002A5BDB"/>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E53"/>
    <w:rsid w:val="002B4FD9"/>
    <w:rsid w:val="002B50DB"/>
    <w:rsid w:val="002B5F87"/>
    <w:rsid w:val="002B71AB"/>
    <w:rsid w:val="002B7388"/>
    <w:rsid w:val="002B7594"/>
    <w:rsid w:val="002C071B"/>
    <w:rsid w:val="002C0DD6"/>
    <w:rsid w:val="002C0F2C"/>
    <w:rsid w:val="002C1050"/>
    <w:rsid w:val="002C1AE5"/>
    <w:rsid w:val="002C205F"/>
    <w:rsid w:val="002C27EB"/>
    <w:rsid w:val="002C2AAB"/>
    <w:rsid w:val="002C3CAA"/>
    <w:rsid w:val="002C4DBF"/>
    <w:rsid w:val="002C565E"/>
    <w:rsid w:val="002C5EA7"/>
    <w:rsid w:val="002C6CF7"/>
    <w:rsid w:val="002C7037"/>
    <w:rsid w:val="002D02FE"/>
    <w:rsid w:val="002D1AAA"/>
    <w:rsid w:val="002D20E8"/>
    <w:rsid w:val="002D236D"/>
    <w:rsid w:val="002D237C"/>
    <w:rsid w:val="002D3C61"/>
    <w:rsid w:val="002D4250"/>
    <w:rsid w:val="002D4575"/>
    <w:rsid w:val="002D5CF0"/>
    <w:rsid w:val="002D601F"/>
    <w:rsid w:val="002E0768"/>
    <w:rsid w:val="002E0877"/>
    <w:rsid w:val="002E0966"/>
    <w:rsid w:val="002E3165"/>
    <w:rsid w:val="002E33D8"/>
    <w:rsid w:val="002E3F3F"/>
    <w:rsid w:val="002E4305"/>
    <w:rsid w:val="002E530A"/>
    <w:rsid w:val="002E531D"/>
    <w:rsid w:val="002E67D3"/>
    <w:rsid w:val="002E7EE1"/>
    <w:rsid w:val="002F1AB3"/>
    <w:rsid w:val="002F2B23"/>
    <w:rsid w:val="002F2C5F"/>
    <w:rsid w:val="002F2CE0"/>
    <w:rsid w:val="002F35FE"/>
    <w:rsid w:val="002F6164"/>
    <w:rsid w:val="002F6FA0"/>
    <w:rsid w:val="002F7A7E"/>
    <w:rsid w:val="00301193"/>
    <w:rsid w:val="0030129D"/>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41B6"/>
    <w:rsid w:val="00316381"/>
    <w:rsid w:val="003169A4"/>
    <w:rsid w:val="0032071C"/>
    <w:rsid w:val="00321A56"/>
    <w:rsid w:val="00321B20"/>
    <w:rsid w:val="00323B33"/>
    <w:rsid w:val="00324445"/>
    <w:rsid w:val="00325546"/>
    <w:rsid w:val="00325647"/>
    <w:rsid w:val="003257F0"/>
    <w:rsid w:val="003259C5"/>
    <w:rsid w:val="00325CC0"/>
    <w:rsid w:val="00326507"/>
    <w:rsid w:val="00327433"/>
    <w:rsid w:val="00327436"/>
    <w:rsid w:val="003275D4"/>
    <w:rsid w:val="00332561"/>
    <w:rsid w:val="00332EE7"/>
    <w:rsid w:val="00333314"/>
    <w:rsid w:val="00333976"/>
    <w:rsid w:val="00334564"/>
    <w:rsid w:val="00334B2F"/>
    <w:rsid w:val="0033571F"/>
    <w:rsid w:val="00335C2A"/>
    <w:rsid w:val="00336907"/>
    <w:rsid w:val="00336F9A"/>
    <w:rsid w:val="00340083"/>
    <w:rsid w:val="00340667"/>
    <w:rsid w:val="00340A19"/>
    <w:rsid w:val="003414F9"/>
    <w:rsid w:val="00341A74"/>
    <w:rsid w:val="00341D7A"/>
    <w:rsid w:val="00341DB9"/>
    <w:rsid w:val="00341ED4"/>
    <w:rsid w:val="003427DF"/>
    <w:rsid w:val="003436A5"/>
    <w:rsid w:val="00345909"/>
    <w:rsid w:val="003465D8"/>
    <w:rsid w:val="003468B8"/>
    <w:rsid w:val="00347499"/>
    <w:rsid w:val="0034769E"/>
    <w:rsid w:val="0034777A"/>
    <w:rsid w:val="00350018"/>
    <w:rsid w:val="003500D1"/>
    <w:rsid w:val="00350C85"/>
    <w:rsid w:val="00352DB8"/>
    <w:rsid w:val="00353890"/>
    <w:rsid w:val="00355533"/>
    <w:rsid w:val="0035555B"/>
    <w:rsid w:val="003559F4"/>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75B2"/>
    <w:rsid w:val="00370ECD"/>
    <w:rsid w:val="0037177E"/>
    <w:rsid w:val="003717D2"/>
    <w:rsid w:val="00372C2B"/>
    <w:rsid w:val="00372C67"/>
    <w:rsid w:val="00372FAD"/>
    <w:rsid w:val="0037329F"/>
    <w:rsid w:val="003738F3"/>
    <w:rsid w:val="00373EC9"/>
    <w:rsid w:val="00374964"/>
    <w:rsid w:val="003755FD"/>
    <w:rsid w:val="00375D38"/>
    <w:rsid w:val="00375FD2"/>
    <w:rsid w:val="003760B7"/>
    <w:rsid w:val="00376D5B"/>
    <w:rsid w:val="00380094"/>
    <w:rsid w:val="00380721"/>
    <w:rsid w:val="00381658"/>
    <w:rsid w:val="0038317B"/>
    <w:rsid w:val="003835C6"/>
    <w:rsid w:val="00383BC3"/>
    <w:rsid w:val="0038400D"/>
    <w:rsid w:val="0038438D"/>
    <w:rsid w:val="00385051"/>
    <w:rsid w:val="003850A0"/>
    <w:rsid w:val="0038517B"/>
    <w:rsid w:val="0038559B"/>
    <w:rsid w:val="0038579B"/>
    <w:rsid w:val="003862E0"/>
    <w:rsid w:val="00386369"/>
    <w:rsid w:val="00386E4B"/>
    <w:rsid w:val="003871DA"/>
    <w:rsid w:val="003873E6"/>
    <w:rsid w:val="00387C92"/>
    <w:rsid w:val="00387F66"/>
    <w:rsid w:val="00390155"/>
    <w:rsid w:val="00391E56"/>
    <w:rsid w:val="00392525"/>
    <w:rsid w:val="0039338D"/>
    <w:rsid w:val="003946B4"/>
    <w:rsid w:val="003949A5"/>
    <w:rsid w:val="00395D6D"/>
    <w:rsid w:val="00395F9B"/>
    <w:rsid w:val="0039646A"/>
    <w:rsid w:val="00396D60"/>
    <w:rsid w:val="003972CC"/>
    <w:rsid w:val="0039754F"/>
    <w:rsid w:val="00397DC0"/>
    <w:rsid w:val="003A0A31"/>
    <w:rsid w:val="003A145D"/>
    <w:rsid w:val="003A2BE0"/>
    <w:rsid w:val="003A377C"/>
    <w:rsid w:val="003A5049"/>
    <w:rsid w:val="003A5533"/>
    <w:rsid w:val="003A57F0"/>
    <w:rsid w:val="003A62A4"/>
    <w:rsid w:val="003A645E"/>
    <w:rsid w:val="003A7A32"/>
    <w:rsid w:val="003A7FC7"/>
    <w:rsid w:val="003B0939"/>
    <w:rsid w:val="003B0D6E"/>
    <w:rsid w:val="003B1FC0"/>
    <w:rsid w:val="003B24D5"/>
    <w:rsid w:val="003B269F"/>
    <w:rsid w:val="003B3A13"/>
    <w:rsid w:val="003B4A74"/>
    <w:rsid w:val="003B585C"/>
    <w:rsid w:val="003B5AE9"/>
    <w:rsid w:val="003B60D5"/>
    <w:rsid w:val="003B6791"/>
    <w:rsid w:val="003B681E"/>
    <w:rsid w:val="003B7086"/>
    <w:rsid w:val="003B7D9D"/>
    <w:rsid w:val="003C11FC"/>
    <w:rsid w:val="003C1322"/>
    <w:rsid w:val="003C14BE"/>
    <w:rsid w:val="003C1A7E"/>
    <w:rsid w:val="003C29C6"/>
    <w:rsid w:val="003C2B7E"/>
    <w:rsid w:val="003C2BAE"/>
    <w:rsid w:val="003C2BDB"/>
    <w:rsid w:val="003C2BDC"/>
    <w:rsid w:val="003C3660"/>
    <w:rsid w:val="003C3E7A"/>
    <w:rsid w:val="003C4576"/>
    <w:rsid w:val="003C53D4"/>
    <w:rsid w:val="003C5AD3"/>
    <w:rsid w:val="003C5E16"/>
    <w:rsid w:val="003C66CF"/>
    <w:rsid w:val="003C6A92"/>
    <w:rsid w:val="003C7160"/>
    <w:rsid w:val="003D0075"/>
    <w:rsid w:val="003D0940"/>
    <w:rsid w:val="003D14E9"/>
    <w:rsid w:val="003D1CF4"/>
    <w:rsid w:val="003D1FE3"/>
    <w:rsid w:val="003D3352"/>
    <w:rsid w:val="003D39F7"/>
    <w:rsid w:val="003D4374"/>
    <w:rsid w:val="003D51C7"/>
    <w:rsid w:val="003D56A5"/>
    <w:rsid w:val="003D7720"/>
    <w:rsid w:val="003D7F8E"/>
    <w:rsid w:val="003E01D5"/>
    <w:rsid w:val="003E029A"/>
    <w:rsid w:val="003E093F"/>
    <w:rsid w:val="003E1421"/>
    <w:rsid w:val="003E1BE2"/>
    <w:rsid w:val="003E246C"/>
    <w:rsid w:val="003E2931"/>
    <w:rsid w:val="003E316E"/>
    <w:rsid w:val="003E3996"/>
    <w:rsid w:val="003E3B26"/>
    <w:rsid w:val="003E3FD0"/>
    <w:rsid w:val="003E4184"/>
    <w:rsid w:val="003E63F7"/>
    <w:rsid w:val="003E6971"/>
    <w:rsid w:val="003E7802"/>
    <w:rsid w:val="003E7941"/>
    <w:rsid w:val="003F1EEA"/>
    <w:rsid w:val="003F208A"/>
    <w:rsid w:val="003F264A"/>
    <w:rsid w:val="003F288F"/>
    <w:rsid w:val="003F300B"/>
    <w:rsid w:val="003F3613"/>
    <w:rsid w:val="003F3AE8"/>
    <w:rsid w:val="003F4C5E"/>
    <w:rsid w:val="003F6CF8"/>
    <w:rsid w:val="003F7B41"/>
    <w:rsid w:val="00400C0D"/>
    <w:rsid w:val="0040112D"/>
    <w:rsid w:val="00401BA5"/>
    <w:rsid w:val="004021AA"/>
    <w:rsid w:val="00402941"/>
    <w:rsid w:val="00402AD9"/>
    <w:rsid w:val="00403109"/>
    <w:rsid w:val="004055C1"/>
    <w:rsid w:val="00405996"/>
    <w:rsid w:val="004064ED"/>
    <w:rsid w:val="004068F5"/>
    <w:rsid w:val="00406C77"/>
    <w:rsid w:val="004072C8"/>
    <w:rsid w:val="0040761D"/>
    <w:rsid w:val="0040799E"/>
    <w:rsid w:val="00407CC7"/>
    <w:rsid w:val="00407F37"/>
    <w:rsid w:val="004107A0"/>
    <w:rsid w:val="00410B68"/>
    <w:rsid w:val="00410FAF"/>
    <w:rsid w:val="004110AC"/>
    <w:rsid w:val="00411D9D"/>
    <w:rsid w:val="004134BB"/>
    <w:rsid w:val="00413A8A"/>
    <w:rsid w:val="00416F1E"/>
    <w:rsid w:val="00417553"/>
    <w:rsid w:val="004175B6"/>
    <w:rsid w:val="004177EC"/>
    <w:rsid w:val="0042084B"/>
    <w:rsid w:val="0042137F"/>
    <w:rsid w:val="00427EAA"/>
    <w:rsid w:val="004306D6"/>
    <w:rsid w:val="004313D4"/>
    <w:rsid w:val="00431998"/>
    <w:rsid w:val="00431A05"/>
    <w:rsid w:val="004320F2"/>
    <w:rsid w:val="00433F39"/>
    <w:rsid w:val="004348F9"/>
    <w:rsid w:val="00434D1C"/>
    <w:rsid w:val="0043558D"/>
    <w:rsid w:val="004361D6"/>
    <w:rsid w:val="0043641B"/>
    <w:rsid w:val="00436DF8"/>
    <w:rsid w:val="00436F47"/>
    <w:rsid w:val="00437CDB"/>
    <w:rsid w:val="00440390"/>
    <w:rsid w:val="00441C20"/>
    <w:rsid w:val="00441CC1"/>
    <w:rsid w:val="00441D04"/>
    <w:rsid w:val="00443208"/>
    <w:rsid w:val="00443B7A"/>
    <w:rsid w:val="00444069"/>
    <w:rsid w:val="004454D8"/>
    <w:rsid w:val="0044556F"/>
    <w:rsid w:val="004460B1"/>
    <w:rsid w:val="0044660E"/>
    <w:rsid w:val="00446FD1"/>
    <w:rsid w:val="00447808"/>
    <w:rsid w:val="00447FFD"/>
    <w:rsid w:val="004504F0"/>
    <w:rsid w:val="00452896"/>
    <w:rsid w:val="00454D73"/>
    <w:rsid w:val="0045525D"/>
    <w:rsid w:val="004553DE"/>
    <w:rsid w:val="00455EC9"/>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22BC"/>
    <w:rsid w:val="00472963"/>
    <w:rsid w:val="00472E68"/>
    <w:rsid w:val="00473CF5"/>
    <w:rsid w:val="004749BD"/>
    <w:rsid w:val="00475591"/>
    <w:rsid w:val="0047619C"/>
    <w:rsid w:val="00476579"/>
    <w:rsid w:val="00476A47"/>
    <w:rsid w:val="00477354"/>
    <w:rsid w:val="00480162"/>
    <w:rsid w:val="004813B3"/>
    <w:rsid w:val="00482EBE"/>
    <w:rsid w:val="00482F6F"/>
    <w:rsid w:val="00483944"/>
    <w:rsid w:val="0048419C"/>
    <w:rsid w:val="00484FED"/>
    <w:rsid w:val="004859E2"/>
    <w:rsid w:val="004863E1"/>
    <w:rsid w:val="00486B55"/>
    <w:rsid w:val="004874EC"/>
    <w:rsid w:val="0049223B"/>
    <w:rsid w:val="004929E4"/>
    <w:rsid w:val="00493AF9"/>
    <w:rsid w:val="00496E18"/>
    <w:rsid w:val="004974D8"/>
    <w:rsid w:val="004A08CB"/>
    <w:rsid w:val="004A1734"/>
    <w:rsid w:val="004A1C5D"/>
    <w:rsid w:val="004A3051"/>
    <w:rsid w:val="004A3A81"/>
    <w:rsid w:val="004A712A"/>
    <w:rsid w:val="004A7722"/>
    <w:rsid w:val="004B1786"/>
    <w:rsid w:val="004B2363"/>
    <w:rsid w:val="004B28E1"/>
    <w:rsid w:val="004B2F56"/>
    <w:rsid w:val="004B383E"/>
    <w:rsid w:val="004B4580"/>
    <w:rsid w:val="004B5522"/>
    <w:rsid w:val="004B61C2"/>
    <w:rsid w:val="004B6D52"/>
    <w:rsid w:val="004B7B69"/>
    <w:rsid w:val="004B7C30"/>
    <w:rsid w:val="004B7C9F"/>
    <w:rsid w:val="004C090C"/>
    <w:rsid w:val="004C17D2"/>
    <w:rsid w:val="004C1958"/>
    <w:rsid w:val="004C1D9B"/>
    <w:rsid w:val="004C217A"/>
    <w:rsid w:val="004C3803"/>
    <w:rsid w:val="004C5CF3"/>
    <w:rsid w:val="004C6D52"/>
    <w:rsid w:val="004C77DB"/>
    <w:rsid w:val="004D0281"/>
    <w:rsid w:val="004D0AE2"/>
    <w:rsid w:val="004D1C32"/>
    <w:rsid w:val="004D1E87"/>
    <w:rsid w:val="004D2727"/>
    <w:rsid w:val="004D28BA"/>
    <w:rsid w:val="004D2B4B"/>
    <w:rsid w:val="004D304E"/>
    <w:rsid w:val="004D5333"/>
    <w:rsid w:val="004D557A"/>
    <w:rsid w:val="004D5671"/>
    <w:rsid w:val="004D5D9B"/>
    <w:rsid w:val="004D6073"/>
    <w:rsid w:val="004D7784"/>
    <w:rsid w:val="004D77AD"/>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1DB0"/>
    <w:rsid w:val="004F2130"/>
    <w:rsid w:val="004F262B"/>
    <w:rsid w:val="004F2639"/>
    <w:rsid w:val="004F2E2A"/>
    <w:rsid w:val="004F30DA"/>
    <w:rsid w:val="004F3B83"/>
    <w:rsid w:val="004F48B3"/>
    <w:rsid w:val="004F4D14"/>
    <w:rsid w:val="004F5190"/>
    <w:rsid w:val="004F5518"/>
    <w:rsid w:val="004F5616"/>
    <w:rsid w:val="004F78EF"/>
    <w:rsid w:val="00501516"/>
    <w:rsid w:val="0050161D"/>
    <w:rsid w:val="00501A05"/>
    <w:rsid w:val="00502330"/>
    <w:rsid w:val="00502397"/>
    <w:rsid w:val="005024D2"/>
    <w:rsid w:val="00503AE1"/>
    <w:rsid w:val="00503BFB"/>
    <w:rsid w:val="00504841"/>
    <w:rsid w:val="00504862"/>
    <w:rsid w:val="00505AD4"/>
    <w:rsid w:val="00505C33"/>
    <w:rsid w:val="00506639"/>
    <w:rsid w:val="005070DF"/>
    <w:rsid w:val="00507CF0"/>
    <w:rsid w:val="00507FEA"/>
    <w:rsid w:val="00510110"/>
    <w:rsid w:val="00510176"/>
    <w:rsid w:val="005106CC"/>
    <w:rsid w:val="00510CB7"/>
    <w:rsid w:val="005111C3"/>
    <w:rsid w:val="00511D8D"/>
    <w:rsid w:val="00512292"/>
    <w:rsid w:val="0051283A"/>
    <w:rsid w:val="00512D1F"/>
    <w:rsid w:val="0051341E"/>
    <w:rsid w:val="00513C9C"/>
    <w:rsid w:val="00513EF6"/>
    <w:rsid w:val="00514B2A"/>
    <w:rsid w:val="0051520A"/>
    <w:rsid w:val="00515B74"/>
    <w:rsid w:val="005162B1"/>
    <w:rsid w:val="005167C7"/>
    <w:rsid w:val="00516DDC"/>
    <w:rsid w:val="005170F3"/>
    <w:rsid w:val="0052053A"/>
    <w:rsid w:val="005209B0"/>
    <w:rsid w:val="00520BDB"/>
    <w:rsid w:val="005215E3"/>
    <w:rsid w:val="005216EB"/>
    <w:rsid w:val="00522D43"/>
    <w:rsid w:val="005230A8"/>
    <w:rsid w:val="005233F6"/>
    <w:rsid w:val="00523563"/>
    <w:rsid w:val="005236FD"/>
    <w:rsid w:val="00524982"/>
    <w:rsid w:val="00524995"/>
    <w:rsid w:val="00524DDF"/>
    <w:rsid w:val="00524EFA"/>
    <w:rsid w:val="005250B5"/>
    <w:rsid w:val="0052546C"/>
    <w:rsid w:val="00525BD2"/>
    <w:rsid w:val="00530B6A"/>
    <w:rsid w:val="00530C17"/>
    <w:rsid w:val="00530DA1"/>
    <w:rsid w:val="00530F97"/>
    <w:rsid w:val="00532617"/>
    <w:rsid w:val="0053262C"/>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468"/>
    <w:rsid w:val="005409F4"/>
    <w:rsid w:val="00540D68"/>
    <w:rsid w:val="00540EA9"/>
    <w:rsid w:val="005422AF"/>
    <w:rsid w:val="00542491"/>
    <w:rsid w:val="00543250"/>
    <w:rsid w:val="00543262"/>
    <w:rsid w:val="00544728"/>
    <w:rsid w:val="0054575E"/>
    <w:rsid w:val="005457B4"/>
    <w:rsid w:val="00545F4E"/>
    <w:rsid w:val="0054752B"/>
    <w:rsid w:val="0055152D"/>
    <w:rsid w:val="00551E52"/>
    <w:rsid w:val="005525A4"/>
    <w:rsid w:val="00552D6E"/>
    <w:rsid w:val="00553DFD"/>
    <w:rsid w:val="00556113"/>
    <w:rsid w:val="0055623A"/>
    <w:rsid w:val="005562ED"/>
    <w:rsid w:val="005563D9"/>
    <w:rsid w:val="00557E3D"/>
    <w:rsid w:val="00560961"/>
    <w:rsid w:val="00561FCA"/>
    <w:rsid w:val="00562EB1"/>
    <w:rsid w:val="00563192"/>
    <w:rsid w:val="0056331A"/>
    <w:rsid w:val="005639B0"/>
    <w:rsid w:val="00564FB7"/>
    <w:rsid w:val="00565307"/>
    <w:rsid w:val="0056625A"/>
    <w:rsid w:val="00567040"/>
    <w:rsid w:val="005670AA"/>
    <w:rsid w:val="005716B8"/>
    <w:rsid w:val="00571702"/>
    <w:rsid w:val="00571F29"/>
    <w:rsid w:val="005739AB"/>
    <w:rsid w:val="005754F7"/>
    <w:rsid w:val="00575C75"/>
    <w:rsid w:val="00577582"/>
    <w:rsid w:val="00581057"/>
    <w:rsid w:val="005812BE"/>
    <w:rsid w:val="00581DC3"/>
    <w:rsid w:val="005821CF"/>
    <w:rsid w:val="0058298C"/>
    <w:rsid w:val="00582FEB"/>
    <w:rsid w:val="00583092"/>
    <w:rsid w:val="00583117"/>
    <w:rsid w:val="005840A7"/>
    <w:rsid w:val="00584A70"/>
    <w:rsid w:val="005856C5"/>
    <w:rsid w:val="00585DD4"/>
    <w:rsid w:val="00585E16"/>
    <w:rsid w:val="0058649C"/>
    <w:rsid w:val="00586CD2"/>
    <w:rsid w:val="00587072"/>
    <w:rsid w:val="005900F2"/>
    <w:rsid w:val="005918A4"/>
    <w:rsid w:val="00592A50"/>
    <w:rsid w:val="00592B04"/>
    <w:rsid w:val="005939DE"/>
    <w:rsid w:val="0059404D"/>
    <w:rsid w:val="00594FEE"/>
    <w:rsid w:val="00595213"/>
    <w:rsid w:val="005953F4"/>
    <w:rsid w:val="005960B4"/>
    <w:rsid w:val="0059636E"/>
    <w:rsid w:val="005A1236"/>
    <w:rsid w:val="005A16C6"/>
    <w:rsid w:val="005A1D54"/>
    <w:rsid w:val="005A3A35"/>
    <w:rsid w:val="005A3DC6"/>
    <w:rsid w:val="005A3EB8"/>
    <w:rsid w:val="005A3EDC"/>
    <w:rsid w:val="005A51C8"/>
    <w:rsid w:val="005A5B64"/>
    <w:rsid w:val="005A64FF"/>
    <w:rsid w:val="005A72DB"/>
    <w:rsid w:val="005A765C"/>
    <w:rsid w:val="005A7FD2"/>
    <w:rsid w:val="005B1797"/>
    <w:rsid w:val="005B18D8"/>
    <w:rsid w:val="005B1CFC"/>
    <w:rsid w:val="005B1DD6"/>
    <w:rsid w:val="005B1E95"/>
    <w:rsid w:val="005B20E7"/>
    <w:rsid w:val="005B401F"/>
    <w:rsid w:val="005B46B6"/>
    <w:rsid w:val="005B598A"/>
    <w:rsid w:val="005B6B3E"/>
    <w:rsid w:val="005B7350"/>
    <w:rsid w:val="005C1C00"/>
    <w:rsid w:val="005C4715"/>
    <w:rsid w:val="005C4C12"/>
    <w:rsid w:val="005C4EBF"/>
    <w:rsid w:val="005C6159"/>
    <w:rsid w:val="005D00A5"/>
    <w:rsid w:val="005D00D6"/>
    <w:rsid w:val="005D07B2"/>
    <w:rsid w:val="005D0D93"/>
    <w:rsid w:val="005D1A14"/>
    <w:rsid w:val="005D26DF"/>
    <w:rsid w:val="005D2EDB"/>
    <w:rsid w:val="005D3674"/>
    <w:rsid w:val="005D4D30"/>
    <w:rsid w:val="005D4D37"/>
    <w:rsid w:val="005D5D7D"/>
    <w:rsid w:val="005D6138"/>
    <w:rsid w:val="005D71EF"/>
    <w:rsid w:val="005D7469"/>
    <w:rsid w:val="005E0E50"/>
    <w:rsid w:val="005E1F72"/>
    <w:rsid w:val="005E24FD"/>
    <w:rsid w:val="005E2581"/>
    <w:rsid w:val="005E2F4D"/>
    <w:rsid w:val="005E2FA5"/>
    <w:rsid w:val="005E3097"/>
    <w:rsid w:val="005E3501"/>
    <w:rsid w:val="005E3FC4"/>
    <w:rsid w:val="005E4C8D"/>
    <w:rsid w:val="005E573E"/>
    <w:rsid w:val="005E6606"/>
    <w:rsid w:val="005E6D42"/>
    <w:rsid w:val="005E7286"/>
    <w:rsid w:val="005F0CA9"/>
    <w:rsid w:val="005F1793"/>
    <w:rsid w:val="005F1B96"/>
    <w:rsid w:val="005F1C06"/>
    <w:rsid w:val="005F1DBB"/>
    <w:rsid w:val="005F1F95"/>
    <w:rsid w:val="005F35FC"/>
    <w:rsid w:val="005F425D"/>
    <w:rsid w:val="005F53F2"/>
    <w:rsid w:val="005F7C1D"/>
    <w:rsid w:val="00600DD3"/>
    <w:rsid w:val="0060505A"/>
    <w:rsid w:val="0060526C"/>
    <w:rsid w:val="00606328"/>
    <w:rsid w:val="0060652B"/>
    <w:rsid w:val="00606B84"/>
    <w:rsid w:val="0060715C"/>
    <w:rsid w:val="006114A8"/>
    <w:rsid w:val="00613C1B"/>
    <w:rsid w:val="00614934"/>
    <w:rsid w:val="00615570"/>
    <w:rsid w:val="006158AD"/>
    <w:rsid w:val="00616808"/>
    <w:rsid w:val="0061718F"/>
    <w:rsid w:val="006175DC"/>
    <w:rsid w:val="00617A6E"/>
    <w:rsid w:val="00620934"/>
    <w:rsid w:val="00620AB7"/>
    <w:rsid w:val="0062101F"/>
    <w:rsid w:val="00621350"/>
    <w:rsid w:val="00621D3B"/>
    <w:rsid w:val="00621E4B"/>
    <w:rsid w:val="00621FDC"/>
    <w:rsid w:val="006237BD"/>
    <w:rsid w:val="00623998"/>
    <w:rsid w:val="006265F4"/>
    <w:rsid w:val="00627101"/>
    <w:rsid w:val="0062728A"/>
    <w:rsid w:val="00627351"/>
    <w:rsid w:val="00627E00"/>
    <w:rsid w:val="00630BF1"/>
    <w:rsid w:val="00630CC3"/>
    <w:rsid w:val="0063101C"/>
    <w:rsid w:val="00631658"/>
    <w:rsid w:val="00631744"/>
    <w:rsid w:val="00633389"/>
    <w:rsid w:val="00633E1E"/>
    <w:rsid w:val="00634DC9"/>
    <w:rsid w:val="00635D52"/>
    <w:rsid w:val="00637DAB"/>
    <w:rsid w:val="00641AD5"/>
    <w:rsid w:val="00642402"/>
    <w:rsid w:val="00642EFE"/>
    <w:rsid w:val="00644CE2"/>
    <w:rsid w:val="00647B5C"/>
    <w:rsid w:val="00650073"/>
    <w:rsid w:val="00650458"/>
    <w:rsid w:val="006505D2"/>
    <w:rsid w:val="00651175"/>
    <w:rsid w:val="00651408"/>
    <w:rsid w:val="00651E02"/>
    <w:rsid w:val="00651E10"/>
    <w:rsid w:val="006521E5"/>
    <w:rsid w:val="00653219"/>
    <w:rsid w:val="00654ADD"/>
    <w:rsid w:val="00654D3D"/>
    <w:rsid w:val="00655E71"/>
    <w:rsid w:val="00655EBD"/>
    <w:rsid w:val="006568C9"/>
    <w:rsid w:val="00657201"/>
    <w:rsid w:val="00657F32"/>
    <w:rsid w:val="006607D5"/>
    <w:rsid w:val="006608AD"/>
    <w:rsid w:val="006618DE"/>
    <w:rsid w:val="00662165"/>
    <w:rsid w:val="00662623"/>
    <w:rsid w:val="0066349B"/>
    <w:rsid w:val="006657A3"/>
    <w:rsid w:val="006657EE"/>
    <w:rsid w:val="006675F2"/>
    <w:rsid w:val="00667A56"/>
    <w:rsid w:val="0067102D"/>
    <w:rsid w:val="00671A82"/>
    <w:rsid w:val="0067229B"/>
    <w:rsid w:val="0067579A"/>
    <w:rsid w:val="00675DB0"/>
    <w:rsid w:val="00676178"/>
    <w:rsid w:val="00677658"/>
    <w:rsid w:val="00677C72"/>
    <w:rsid w:val="006818C6"/>
    <w:rsid w:val="00685962"/>
    <w:rsid w:val="00685A30"/>
    <w:rsid w:val="00685C48"/>
    <w:rsid w:val="00691009"/>
    <w:rsid w:val="006912BB"/>
    <w:rsid w:val="0069263C"/>
    <w:rsid w:val="00692C09"/>
    <w:rsid w:val="00692FA3"/>
    <w:rsid w:val="00693C4E"/>
    <w:rsid w:val="00694F6D"/>
    <w:rsid w:val="006953B6"/>
    <w:rsid w:val="0069568D"/>
    <w:rsid w:val="006968E8"/>
    <w:rsid w:val="00697C38"/>
    <w:rsid w:val="006A0C17"/>
    <w:rsid w:val="006A0D8B"/>
    <w:rsid w:val="006A0F27"/>
    <w:rsid w:val="006A134C"/>
    <w:rsid w:val="006A14B3"/>
    <w:rsid w:val="006A1922"/>
    <w:rsid w:val="006A1F61"/>
    <w:rsid w:val="006A200B"/>
    <w:rsid w:val="006A26BE"/>
    <w:rsid w:val="006A2D46"/>
    <w:rsid w:val="006A475C"/>
    <w:rsid w:val="006A6D19"/>
    <w:rsid w:val="006A7B7A"/>
    <w:rsid w:val="006B0116"/>
    <w:rsid w:val="006B0566"/>
    <w:rsid w:val="006B2824"/>
    <w:rsid w:val="006B2F02"/>
    <w:rsid w:val="006B3E66"/>
    <w:rsid w:val="006B4238"/>
    <w:rsid w:val="006B5588"/>
    <w:rsid w:val="006B572D"/>
    <w:rsid w:val="006B5849"/>
    <w:rsid w:val="006B6951"/>
    <w:rsid w:val="006B739E"/>
    <w:rsid w:val="006B7A24"/>
    <w:rsid w:val="006C08B6"/>
    <w:rsid w:val="006C1293"/>
    <w:rsid w:val="006C12EC"/>
    <w:rsid w:val="006C135E"/>
    <w:rsid w:val="006C1D25"/>
    <w:rsid w:val="006C3115"/>
    <w:rsid w:val="006C3873"/>
    <w:rsid w:val="006C3909"/>
    <w:rsid w:val="006C459C"/>
    <w:rsid w:val="006C47F0"/>
    <w:rsid w:val="006C679A"/>
    <w:rsid w:val="006C778B"/>
    <w:rsid w:val="006C7B6E"/>
    <w:rsid w:val="006C7FE2"/>
    <w:rsid w:val="006D0B02"/>
    <w:rsid w:val="006D0D6F"/>
    <w:rsid w:val="006D1826"/>
    <w:rsid w:val="006D1BA0"/>
    <w:rsid w:val="006D2E03"/>
    <w:rsid w:val="006D339C"/>
    <w:rsid w:val="006D3D3F"/>
    <w:rsid w:val="006D4E1D"/>
    <w:rsid w:val="006D5516"/>
    <w:rsid w:val="006D5E0B"/>
    <w:rsid w:val="006D6150"/>
    <w:rsid w:val="006D67D5"/>
    <w:rsid w:val="006E07C1"/>
    <w:rsid w:val="006E0F22"/>
    <w:rsid w:val="006E35A0"/>
    <w:rsid w:val="006E35C3"/>
    <w:rsid w:val="006E3A5B"/>
    <w:rsid w:val="006E4901"/>
    <w:rsid w:val="006E49D7"/>
    <w:rsid w:val="006E5FC3"/>
    <w:rsid w:val="006E732A"/>
    <w:rsid w:val="006E73AC"/>
    <w:rsid w:val="006E7900"/>
    <w:rsid w:val="006E7947"/>
    <w:rsid w:val="006E7F44"/>
    <w:rsid w:val="006F012B"/>
    <w:rsid w:val="006F0D3F"/>
    <w:rsid w:val="006F1542"/>
    <w:rsid w:val="006F1805"/>
    <w:rsid w:val="006F1A8E"/>
    <w:rsid w:val="006F246F"/>
    <w:rsid w:val="006F2817"/>
    <w:rsid w:val="006F3372"/>
    <w:rsid w:val="006F3B78"/>
    <w:rsid w:val="006F49AA"/>
    <w:rsid w:val="006F6413"/>
    <w:rsid w:val="00700C81"/>
    <w:rsid w:val="00700FA8"/>
    <w:rsid w:val="007010F4"/>
    <w:rsid w:val="00701157"/>
    <w:rsid w:val="007019EA"/>
    <w:rsid w:val="00701E41"/>
    <w:rsid w:val="007032AC"/>
    <w:rsid w:val="00703303"/>
    <w:rsid w:val="007035C9"/>
    <w:rsid w:val="00703C74"/>
    <w:rsid w:val="00704862"/>
    <w:rsid w:val="00704898"/>
    <w:rsid w:val="00705492"/>
    <w:rsid w:val="00705706"/>
    <w:rsid w:val="0070731F"/>
    <w:rsid w:val="00707B86"/>
    <w:rsid w:val="00710307"/>
    <w:rsid w:val="00712311"/>
    <w:rsid w:val="00712DB8"/>
    <w:rsid w:val="007131F4"/>
    <w:rsid w:val="00713EEE"/>
    <w:rsid w:val="00714C96"/>
    <w:rsid w:val="007154FC"/>
    <w:rsid w:val="0071687B"/>
    <w:rsid w:val="0071689A"/>
    <w:rsid w:val="00716F47"/>
    <w:rsid w:val="007170FC"/>
    <w:rsid w:val="007204FD"/>
    <w:rsid w:val="007210AC"/>
    <w:rsid w:val="0072179E"/>
    <w:rsid w:val="00721CBC"/>
    <w:rsid w:val="007224D2"/>
    <w:rsid w:val="00722665"/>
    <w:rsid w:val="00723462"/>
    <w:rsid w:val="007248F1"/>
    <w:rsid w:val="00725ED3"/>
    <w:rsid w:val="007268F5"/>
    <w:rsid w:val="00730C78"/>
    <w:rsid w:val="00731BD1"/>
    <w:rsid w:val="00731D26"/>
    <w:rsid w:val="00734132"/>
    <w:rsid w:val="00735365"/>
    <w:rsid w:val="00736A43"/>
    <w:rsid w:val="00737986"/>
    <w:rsid w:val="00737B2F"/>
    <w:rsid w:val="00737D93"/>
    <w:rsid w:val="0074030F"/>
    <w:rsid w:val="00740919"/>
    <w:rsid w:val="0074145B"/>
    <w:rsid w:val="00741823"/>
    <w:rsid w:val="007431AB"/>
    <w:rsid w:val="0074334C"/>
    <w:rsid w:val="00744742"/>
    <w:rsid w:val="00744D01"/>
    <w:rsid w:val="00745561"/>
    <w:rsid w:val="00747893"/>
    <w:rsid w:val="00750406"/>
    <w:rsid w:val="0075067F"/>
    <w:rsid w:val="00750AED"/>
    <w:rsid w:val="00751116"/>
    <w:rsid w:val="007525C0"/>
    <w:rsid w:val="00753610"/>
    <w:rsid w:val="00753C9B"/>
    <w:rsid w:val="00753E6E"/>
    <w:rsid w:val="007542A6"/>
    <w:rsid w:val="00754697"/>
    <w:rsid w:val="007547BE"/>
    <w:rsid w:val="007554B5"/>
    <w:rsid w:val="00755AA2"/>
    <w:rsid w:val="00757100"/>
    <w:rsid w:val="00757281"/>
    <w:rsid w:val="007579D0"/>
    <w:rsid w:val="00757A3F"/>
    <w:rsid w:val="00757D6C"/>
    <w:rsid w:val="007602A3"/>
    <w:rsid w:val="00760462"/>
    <w:rsid w:val="007607B8"/>
    <w:rsid w:val="00760CCC"/>
    <w:rsid w:val="00760E9B"/>
    <w:rsid w:val="0076352E"/>
    <w:rsid w:val="0076368E"/>
    <w:rsid w:val="0076384C"/>
    <w:rsid w:val="00763EF7"/>
    <w:rsid w:val="00764AAD"/>
    <w:rsid w:val="00767670"/>
    <w:rsid w:val="0076785A"/>
    <w:rsid w:val="00767AD3"/>
    <w:rsid w:val="00767B04"/>
    <w:rsid w:val="007706D9"/>
    <w:rsid w:val="00771A7D"/>
    <w:rsid w:val="00771A92"/>
    <w:rsid w:val="00771C0F"/>
    <w:rsid w:val="00771DCB"/>
    <w:rsid w:val="00772280"/>
    <w:rsid w:val="00772F69"/>
    <w:rsid w:val="00773485"/>
    <w:rsid w:val="0077364F"/>
    <w:rsid w:val="00774C67"/>
    <w:rsid w:val="00774D8A"/>
    <w:rsid w:val="0077504D"/>
    <w:rsid w:val="007760A5"/>
    <w:rsid w:val="00776E6C"/>
    <w:rsid w:val="007811AE"/>
    <w:rsid w:val="007813EB"/>
    <w:rsid w:val="00781688"/>
    <w:rsid w:val="007821E6"/>
    <w:rsid w:val="00782D3C"/>
    <w:rsid w:val="0078387F"/>
    <w:rsid w:val="007839E7"/>
    <w:rsid w:val="00784B86"/>
    <w:rsid w:val="00784CB7"/>
    <w:rsid w:val="007862B1"/>
    <w:rsid w:val="0078774A"/>
    <w:rsid w:val="007912D3"/>
    <w:rsid w:val="00791764"/>
    <w:rsid w:val="007930CD"/>
    <w:rsid w:val="00793108"/>
    <w:rsid w:val="00793E8B"/>
    <w:rsid w:val="007942E8"/>
    <w:rsid w:val="00794790"/>
    <w:rsid w:val="00794CDD"/>
    <w:rsid w:val="0079574B"/>
    <w:rsid w:val="00796076"/>
    <w:rsid w:val="007961A6"/>
    <w:rsid w:val="007968A3"/>
    <w:rsid w:val="0079727E"/>
    <w:rsid w:val="007A16FB"/>
    <w:rsid w:val="007A2020"/>
    <w:rsid w:val="007A2E03"/>
    <w:rsid w:val="007A2E3D"/>
    <w:rsid w:val="007A2FC9"/>
    <w:rsid w:val="007A3CA8"/>
    <w:rsid w:val="007A3EE6"/>
    <w:rsid w:val="007A3F75"/>
    <w:rsid w:val="007A4BB9"/>
    <w:rsid w:val="007A5810"/>
    <w:rsid w:val="007A5E2D"/>
    <w:rsid w:val="007A7DEB"/>
    <w:rsid w:val="007B188A"/>
    <w:rsid w:val="007B207A"/>
    <w:rsid w:val="007B36E4"/>
    <w:rsid w:val="007B3D9D"/>
    <w:rsid w:val="007B5072"/>
    <w:rsid w:val="007B6811"/>
    <w:rsid w:val="007C009B"/>
    <w:rsid w:val="007C081F"/>
    <w:rsid w:val="007C0837"/>
    <w:rsid w:val="007C13B3"/>
    <w:rsid w:val="007C15C5"/>
    <w:rsid w:val="007C1825"/>
    <w:rsid w:val="007C1D08"/>
    <w:rsid w:val="007C3D16"/>
    <w:rsid w:val="007C3FF3"/>
    <w:rsid w:val="007C4876"/>
    <w:rsid w:val="007C49D4"/>
    <w:rsid w:val="007C55BD"/>
    <w:rsid w:val="007C5F44"/>
    <w:rsid w:val="007C6F4D"/>
    <w:rsid w:val="007D0927"/>
    <w:rsid w:val="007D0C96"/>
    <w:rsid w:val="007D1213"/>
    <w:rsid w:val="007D12B1"/>
    <w:rsid w:val="007D13EE"/>
    <w:rsid w:val="007D17DA"/>
    <w:rsid w:val="007D2B56"/>
    <w:rsid w:val="007D3E45"/>
    <w:rsid w:val="007D4017"/>
    <w:rsid w:val="007D716A"/>
    <w:rsid w:val="007D7707"/>
    <w:rsid w:val="007E0DD7"/>
    <w:rsid w:val="007E0E5F"/>
    <w:rsid w:val="007E0EA0"/>
    <w:rsid w:val="007E0EB8"/>
    <w:rsid w:val="007E15A7"/>
    <w:rsid w:val="007E1A5C"/>
    <w:rsid w:val="007E238F"/>
    <w:rsid w:val="007E2F6D"/>
    <w:rsid w:val="007E3AEE"/>
    <w:rsid w:val="007E46FE"/>
    <w:rsid w:val="007E54E1"/>
    <w:rsid w:val="007E5787"/>
    <w:rsid w:val="007E6804"/>
    <w:rsid w:val="007E6E01"/>
    <w:rsid w:val="007F12DE"/>
    <w:rsid w:val="007F1314"/>
    <w:rsid w:val="007F1F51"/>
    <w:rsid w:val="007F281F"/>
    <w:rsid w:val="007F31A1"/>
    <w:rsid w:val="007F3495"/>
    <w:rsid w:val="007F503F"/>
    <w:rsid w:val="007F5A5F"/>
    <w:rsid w:val="007F6722"/>
    <w:rsid w:val="007F72DC"/>
    <w:rsid w:val="008012F3"/>
    <w:rsid w:val="008013DA"/>
    <w:rsid w:val="0080437A"/>
    <w:rsid w:val="008061D6"/>
    <w:rsid w:val="008069F0"/>
    <w:rsid w:val="00807178"/>
    <w:rsid w:val="0080763E"/>
    <w:rsid w:val="00807F1E"/>
    <w:rsid w:val="00807F3B"/>
    <w:rsid w:val="008105B4"/>
    <w:rsid w:val="00811D16"/>
    <w:rsid w:val="008128C9"/>
    <w:rsid w:val="00814170"/>
    <w:rsid w:val="00814DBD"/>
    <w:rsid w:val="00816505"/>
    <w:rsid w:val="00817461"/>
    <w:rsid w:val="00820257"/>
    <w:rsid w:val="0082102B"/>
    <w:rsid w:val="00821921"/>
    <w:rsid w:val="008223F5"/>
    <w:rsid w:val="008225FF"/>
    <w:rsid w:val="00822942"/>
    <w:rsid w:val="008229D3"/>
    <w:rsid w:val="00824F68"/>
    <w:rsid w:val="008258A1"/>
    <w:rsid w:val="00826193"/>
    <w:rsid w:val="008264EB"/>
    <w:rsid w:val="00830036"/>
    <w:rsid w:val="00830B85"/>
    <w:rsid w:val="00831C52"/>
    <w:rsid w:val="00831DC3"/>
    <w:rsid w:val="008326D8"/>
    <w:rsid w:val="0083296C"/>
    <w:rsid w:val="0083475E"/>
    <w:rsid w:val="008348C6"/>
    <w:rsid w:val="00834CD0"/>
    <w:rsid w:val="00835374"/>
    <w:rsid w:val="00835822"/>
    <w:rsid w:val="00836400"/>
    <w:rsid w:val="008365E4"/>
    <w:rsid w:val="00836C9C"/>
    <w:rsid w:val="00837337"/>
    <w:rsid w:val="00837F16"/>
    <w:rsid w:val="00840613"/>
    <w:rsid w:val="00842193"/>
    <w:rsid w:val="00842873"/>
    <w:rsid w:val="00842CDF"/>
    <w:rsid w:val="00842DEA"/>
    <w:rsid w:val="008435A4"/>
    <w:rsid w:val="008435DB"/>
    <w:rsid w:val="00843892"/>
    <w:rsid w:val="00844434"/>
    <w:rsid w:val="00845084"/>
    <w:rsid w:val="00845AA5"/>
    <w:rsid w:val="00847EB9"/>
    <w:rsid w:val="008504E0"/>
    <w:rsid w:val="00850570"/>
    <w:rsid w:val="00850857"/>
    <w:rsid w:val="008510F1"/>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6029"/>
    <w:rsid w:val="00867987"/>
    <w:rsid w:val="008702CB"/>
    <w:rsid w:val="0087155D"/>
    <w:rsid w:val="00871E55"/>
    <w:rsid w:val="0087341E"/>
    <w:rsid w:val="0087360C"/>
    <w:rsid w:val="00873E83"/>
    <w:rsid w:val="00873FE9"/>
    <w:rsid w:val="008743F2"/>
    <w:rsid w:val="008769B4"/>
    <w:rsid w:val="008775DB"/>
    <w:rsid w:val="008777E0"/>
    <w:rsid w:val="00877F78"/>
    <w:rsid w:val="0088001E"/>
    <w:rsid w:val="00880500"/>
    <w:rsid w:val="00880C5E"/>
    <w:rsid w:val="00881C05"/>
    <w:rsid w:val="00881C22"/>
    <w:rsid w:val="0088384C"/>
    <w:rsid w:val="00884204"/>
    <w:rsid w:val="00884822"/>
    <w:rsid w:val="00885B93"/>
    <w:rsid w:val="00886035"/>
    <w:rsid w:val="00886593"/>
    <w:rsid w:val="00886AA6"/>
    <w:rsid w:val="00886EFE"/>
    <w:rsid w:val="008870AF"/>
    <w:rsid w:val="00887807"/>
    <w:rsid w:val="008916DE"/>
    <w:rsid w:val="008920F8"/>
    <w:rsid w:val="0089384E"/>
    <w:rsid w:val="00895733"/>
    <w:rsid w:val="008960F6"/>
    <w:rsid w:val="00896212"/>
    <w:rsid w:val="0089622B"/>
    <w:rsid w:val="00896A13"/>
    <w:rsid w:val="00897000"/>
    <w:rsid w:val="008A0AF2"/>
    <w:rsid w:val="008A120F"/>
    <w:rsid w:val="008A1E8D"/>
    <w:rsid w:val="008A24FA"/>
    <w:rsid w:val="008A2E7F"/>
    <w:rsid w:val="008A2FF1"/>
    <w:rsid w:val="008A345D"/>
    <w:rsid w:val="008A3652"/>
    <w:rsid w:val="008A3C43"/>
    <w:rsid w:val="008A403C"/>
    <w:rsid w:val="008A4DA3"/>
    <w:rsid w:val="008A511D"/>
    <w:rsid w:val="008A56AD"/>
    <w:rsid w:val="008A5CEA"/>
    <w:rsid w:val="008A68D1"/>
    <w:rsid w:val="008A73D0"/>
    <w:rsid w:val="008A7905"/>
    <w:rsid w:val="008B1238"/>
    <w:rsid w:val="008B12AF"/>
    <w:rsid w:val="008B1605"/>
    <w:rsid w:val="008B1B4F"/>
    <w:rsid w:val="008B4DB1"/>
    <w:rsid w:val="008B4FDA"/>
    <w:rsid w:val="008B62C8"/>
    <w:rsid w:val="008B73CD"/>
    <w:rsid w:val="008B7D42"/>
    <w:rsid w:val="008C0E12"/>
    <w:rsid w:val="008C17DA"/>
    <w:rsid w:val="008C343E"/>
    <w:rsid w:val="008C353D"/>
    <w:rsid w:val="008C417C"/>
    <w:rsid w:val="008C5FC1"/>
    <w:rsid w:val="008C6A78"/>
    <w:rsid w:val="008C7473"/>
    <w:rsid w:val="008C750C"/>
    <w:rsid w:val="008D0121"/>
    <w:rsid w:val="008D0870"/>
    <w:rsid w:val="008D0FB6"/>
    <w:rsid w:val="008D11AA"/>
    <w:rsid w:val="008D294A"/>
    <w:rsid w:val="008D2B99"/>
    <w:rsid w:val="008D3C71"/>
    <w:rsid w:val="008D493D"/>
    <w:rsid w:val="008D5016"/>
    <w:rsid w:val="008D5704"/>
    <w:rsid w:val="008D5EE7"/>
    <w:rsid w:val="008D66BA"/>
    <w:rsid w:val="008D6EF8"/>
    <w:rsid w:val="008D77B2"/>
    <w:rsid w:val="008D7FF8"/>
    <w:rsid w:val="008E00F2"/>
    <w:rsid w:val="008E1FEB"/>
    <w:rsid w:val="008E24DC"/>
    <w:rsid w:val="008E3548"/>
    <w:rsid w:val="008E38E6"/>
    <w:rsid w:val="008E3B1B"/>
    <w:rsid w:val="008E4010"/>
    <w:rsid w:val="008E43BF"/>
    <w:rsid w:val="008E4477"/>
    <w:rsid w:val="008E5B7C"/>
    <w:rsid w:val="008E5C09"/>
    <w:rsid w:val="008E60B3"/>
    <w:rsid w:val="008F10C7"/>
    <w:rsid w:val="008F2365"/>
    <w:rsid w:val="008F2B76"/>
    <w:rsid w:val="008F527F"/>
    <w:rsid w:val="008F53BC"/>
    <w:rsid w:val="008F6B74"/>
    <w:rsid w:val="00902BB9"/>
    <w:rsid w:val="00902D0C"/>
    <w:rsid w:val="00903898"/>
    <w:rsid w:val="0090481C"/>
    <w:rsid w:val="00904926"/>
    <w:rsid w:val="0090510C"/>
    <w:rsid w:val="00905984"/>
    <w:rsid w:val="00905F57"/>
    <w:rsid w:val="00906104"/>
    <w:rsid w:val="00906204"/>
    <w:rsid w:val="00906D65"/>
    <w:rsid w:val="0091042F"/>
    <w:rsid w:val="0091064F"/>
    <w:rsid w:val="00910F71"/>
    <w:rsid w:val="009114A5"/>
    <w:rsid w:val="009123CA"/>
    <w:rsid w:val="00915104"/>
    <w:rsid w:val="00915337"/>
    <w:rsid w:val="009160C2"/>
    <w:rsid w:val="00916A53"/>
    <w:rsid w:val="00917234"/>
    <w:rsid w:val="0091775C"/>
    <w:rsid w:val="00917FAA"/>
    <w:rsid w:val="00920009"/>
    <w:rsid w:val="00922306"/>
    <w:rsid w:val="009229DF"/>
    <w:rsid w:val="009247B8"/>
    <w:rsid w:val="00926875"/>
    <w:rsid w:val="00931A1F"/>
    <w:rsid w:val="009324BF"/>
    <w:rsid w:val="009334DB"/>
    <w:rsid w:val="009335A0"/>
    <w:rsid w:val="0093460D"/>
    <w:rsid w:val="00934B33"/>
    <w:rsid w:val="00935003"/>
    <w:rsid w:val="009354D8"/>
    <w:rsid w:val="00936000"/>
    <w:rsid w:val="009365B5"/>
    <w:rsid w:val="0093713C"/>
    <w:rsid w:val="009374A0"/>
    <w:rsid w:val="00937B6A"/>
    <w:rsid w:val="00937F5E"/>
    <w:rsid w:val="00940C2A"/>
    <w:rsid w:val="00941136"/>
    <w:rsid w:val="009414B2"/>
    <w:rsid w:val="00941728"/>
    <w:rsid w:val="00941924"/>
    <w:rsid w:val="0094684E"/>
    <w:rsid w:val="009471C4"/>
    <w:rsid w:val="00947D03"/>
    <w:rsid w:val="00950D11"/>
    <w:rsid w:val="0095176C"/>
    <w:rsid w:val="0095199F"/>
    <w:rsid w:val="00953F12"/>
    <w:rsid w:val="00954F59"/>
    <w:rsid w:val="00955A1E"/>
    <w:rsid w:val="00955CC1"/>
    <w:rsid w:val="00955E87"/>
    <w:rsid w:val="00956D11"/>
    <w:rsid w:val="00960802"/>
    <w:rsid w:val="00961895"/>
    <w:rsid w:val="00962585"/>
    <w:rsid w:val="00962791"/>
    <w:rsid w:val="00963E00"/>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50D7"/>
    <w:rsid w:val="00975F7E"/>
    <w:rsid w:val="00976C95"/>
    <w:rsid w:val="009771B9"/>
    <w:rsid w:val="009775DB"/>
    <w:rsid w:val="009813C4"/>
    <w:rsid w:val="00981540"/>
    <w:rsid w:val="0098242F"/>
    <w:rsid w:val="0098244A"/>
    <w:rsid w:val="00983AF5"/>
    <w:rsid w:val="00984456"/>
    <w:rsid w:val="00984857"/>
    <w:rsid w:val="00984BDB"/>
    <w:rsid w:val="009851B0"/>
    <w:rsid w:val="00985291"/>
    <w:rsid w:val="009852C7"/>
    <w:rsid w:val="00987679"/>
    <w:rsid w:val="00987E76"/>
    <w:rsid w:val="00990375"/>
    <w:rsid w:val="00990561"/>
    <w:rsid w:val="00990C42"/>
    <w:rsid w:val="009911F4"/>
    <w:rsid w:val="00993191"/>
    <w:rsid w:val="00993B84"/>
    <w:rsid w:val="00994A77"/>
    <w:rsid w:val="00995045"/>
    <w:rsid w:val="00996C19"/>
    <w:rsid w:val="00997050"/>
    <w:rsid w:val="00997686"/>
    <w:rsid w:val="009A05AC"/>
    <w:rsid w:val="009A171D"/>
    <w:rsid w:val="009A1B95"/>
    <w:rsid w:val="009A2FDE"/>
    <w:rsid w:val="009A30B4"/>
    <w:rsid w:val="009A5190"/>
    <w:rsid w:val="009A73D5"/>
    <w:rsid w:val="009A796C"/>
    <w:rsid w:val="009A7A60"/>
    <w:rsid w:val="009A7E8F"/>
    <w:rsid w:val="009B0273"/>
    <w:rsid w:val="009B0824"/>
    <w:rsid w:val="009B0DA1"/>
    <w:rsid w:val="009B3CA3"/>
    <w:rsid w:val="009B441D"/>
    <w:rsid w:val="009B5889"/>
    <w:rsid w:val="009B58F7"/>
    <w:rsid w:val="009B5ED1"/>
    <w:rsid w:val="009B6D58"/>
    <w:rsid w:val="009B7802"/>
    <w:rsid w:val="009C1A9B"/>
    <w:rsid w:val="009C1D0F"/>
    <w:rsid w:val="009C370D"/>
    <w:rsid w:val="009C3A21"/>
    <w:rsid w:val="009C3B73"/>
    <w:rsid w:val="009C3EC5"/>
    <w:rsid w:val="009C6103"/>
    <w:rsid w:val="009C7DD3"/>
    <w:rsid w:val="009D03A4"/>
    <w:rsid w:val="009D158E"/>
    <w:rsid w:val="009D2415"/>
    <w:rsid w:val="009D2800"/>
    <w:rsid w:val="009D352B"/>
    <w:rsid w:val="009D3747"/>
    <w:rsid w:val="009D47AF"/>
    <w:rsid w:val="009D62B8"/>
    <w:rsid w:val="009D64FE"/>
    <w:rsid w:val="009D6D1A"/>
    <w:rsid w:val="009D78BC"/>
    <w:rsid w:val="009E0111"/>
    <w:rsid w:val="009E1525"/>
    <w:rsid w:val="009E19C7"/>
    <w:rsid w:val="009E2620"/>
    <w:rsid w:val="009E27FC"/>
    <w:rsid w:val="009E35C5"/>
    <w:rsid w:val="009E38B9"/>
    <w:rsid w:val="009E45F3"/>
    <w:rsid w:val="009E4A0F"/>
    <w:rsid w:val="009E6AF4"/>
    <w:rsid w:val="009E7100"/>
    <w:rsid w:val="009F0660"/>
    <w:rsid w:val="009F06BA"/>
    <w:rsid w:val="009F18D0"/>
    <w:rsid w:val="009F1FF7"/>
    <w:rsid w:val="009F337A"/>
    <w:rsid w:val="009F4638"/>
    <w:rsid w:val="009F5D9B"/>
    <w:rsid w:val="009F64A7"/>
    <w:rsid w:val="009F7683"/>
    <w:rsid w:val="009F7C54"/>
    <w:rsid w:val="009F7D78"/>
    <w:rsid w:val="00A00BCA"/>
    <w:rsid w:val="00A00E74"/>
    <w:rsid w:val="00A0285A"/>
    <w:rsid w:val="00A04DB0"/>
    <w:rsid w:val="00A0752B"/>
    <w:rsid w:val="00A10D1E"/>
    <w:rsid w:val="00A10D1F"/>
    <w:rsid w:val="00A112E2"/>
    <w:rsid w:val="00A1152B"/>
    <w:rsid w:val="00A11BD0"/>
    <w:rsid w:val="00A11F49"/>
    <w:rsid w:val="00A1295D"/>
    <w:rsid w:val="00A12A5E"/>
    <w:rsid w:val="00A12C95"/>
    <w:rsid w:val="00A14ED9"/>
    <w:rsid w:val="00A150A9"/>
    <w:rsid w:val="00A161E3"/>
    <w:rsid w:val="00A1623D"/>
    <w:rsid w:val="00A20B69"/>
    <w:rsid w:val="00A222D7"/>
    <w:rsid w:val="00A22548"/>
    <w:rsid w:val="00A22EB5"/>
    <w:rsid w:val="00A232D9"/>
    <w:rsid w:val="00A24827"/>
    <w:rsid w:val="00A249DB"/>
    <w:rsid w:val="00A24F80"/>
    <w:rsid w:val="00A27FAF"/>
    <w:rsid w:val="00A3062D"/>
    <w:rsid w:val="00A30B3F"/>
    <w:rsid w:val="00A31A12"/>
    <w:rsid w:val="00A31F51"/>
    <w:rsid w:val="00A3284C"/>
    <w:rsid w:val="00A34587"/>
    <w:rsid w:val="00A35E37"/>
    <w:rsid w:val="00A37070"/>
    <w:rsid w:val="00A40446"/>
    <w:rsid w:val="00A408CE"/>
    <w:rsid w:val="00A42216"/>
    <w:rsid w:val="00A42D1F"/>
    <w:rsid w:val="00A42E71"/>
    <w:rsid w:val="00A43166"/>
    <w:rsid w:val="00A4360B"/>
    <w:rsid w:val="00A4426D"/>
    <w:rsid w:val="00A45662"/>
    <w:rsid w:val="00A45794"/>
    <w:rsid w:val="00A45946"/>
    <w:rsid w:val="00A45D0A"/>
    <w:rsid w:val="00A4729F"/>
    <w:rsid w:val="00A47A4E"/>
    <w:rsid w:val="00A5050E"/>
    <w:rsid w:val="00A51B73"/>
    <w:rsid w:val="00A51D7C"/>
    <w:rsid w:val="00A52061"/>
    <w:rsid w:val="00A524AC"/>
    <w:rsid w:val="00A530B3"/>
    <w:rsid w:val="00A5473D"/>
    <w:rsid w:val="00A5501E"/>
    <w:rsid w:val="00A5512C"/>
    <w:rsid w:val="00A558B9"/>
    <w:rsid w:val="00A55E59"/>
    <w:rsid w:val="00A55FEE"/>
    <w:rsid w:val="00A572D8"/>
    <w:rsid w:val="00A60BA9"/>
    <w:rsid w:val="00A61746"/>
    <w:rsid w:val="00A619F2"/>
    <w:rsid w:val="00A63118"/>
    <w:rsid w:val="00A63445"/>
    <w:rsid w:val="00A63EB8"/>
    <w:rsid w:val="00A64339"/>
    <w:rsid w:val="00A65307"/>
    <w:rsid w:val="00A65C38"/>
    <w:rsid w:val="00A660E4"/>
    <w:rsid w:val="00A66431"/>
    <w:rsid w:val="00A6756D"/>
    <w:rsid w:val="00A67EAC"/>
    <w:rsid w:val="00A70355"/>
    <w:rsid w:val="00A7178B"/>
    <w:rsid w:val="00A71BBC"/>
    <w:rsid w:val="00A71D81"/>
    <w:rsid w:val="00A731B5"/>
    <w:rsid w:val="00A73661"/>
    <w:rsid w:val="00A738F6"/>
    <w:rsid w:val="00A73C8A"/>
    <w:rsid w:val="00A747D4"/>
    <w:rsid w:val="00A74B2F"/>
    <w:rsid w:val="00A74D0E"/>
    <w:rsid w:val="00A76200"/>
    <w:rsid w:val="00A76C15"/>
    <w:rsid w:val="00A779D8"/>
    <w:rsid w:val="00A8134C"/>
    <w:rsid w:val="00A81620"/>
    <w:rsid w:val="00A81DD5"/>
    <w:rsid w:val="00A8328A"/>
    <w:rsid w:val="00A85E5D"/>
    <w:rsid w:val="00A87140"/>
    <w:rsid w:val="00A905A7"/>
    <w:rsid w:val="00A9072D"/>
    <w:rsid w:val="00A9134F"/>
    <w:rsid w:val="00A921FF"/>
    <w:rsid w:val="00A93710"/>
    <w:rsid w:val="00A95C09"/>
    <w:rsid w:val="00A96293"/>
    <w:rsid w:val="00A96817"/>
    <w:rsid w:val="00AA0AD8"/>
    <w:rsid w:val="00AA0F00"/>
    <w:rsid w:val="00AA13E4"/>
    <w:rsid w:val="00AA1568"/>
    <w:rsid w:val="00AA1BBF"/>
    <w:rsid w:val="00AA5305"/>
    <w:rsid w:val="00AA632C"/>
    <w:rsid w:val="00AA697C"/>
    <w:rsid w:val="00AA6F53"/>
    <w:rsid w:val="00AA75FA"/>
    <w:rsid w:val="00AA7805"/>
    <w:rsid w:val="00AB00B1"/>
    <w:rsid w:val="00AB0304"/>
    <w:rsid w:val="00AB14F4"/>
    <w:rsid w:val="00AB16AE"/>
    <w:rsid w:val="00AB1DD6"/>
    <w:rsid w:val="00AB227A"/>
    <w:rsid w:val="00AB2618"/>
    <w:rsid w:val="00AB2648"/>
    <w:rsid w:val="00AB3FFE"/>
    <w:rsid w:val="00AB4602"/>
    <w:rsid w:val="00AB5AF2"/>
    <w:rsid w:val="00AB5D5B"/>
    <w:rsid w:val="00AB5E50"/>
    <w:rsid w:val="00AB6289"/>
    <w:rsid w:val="00AB64C0"/>
    <w:rsid w:val="00AB77E2"/>
    <w:rsid w:val="00AB7BCA"/>
    <w:rsid w:val="00AB7D2E"/>
    <w:rsid w:val="00AC082E"/>
    <w:rsid w:val="00AC3F2F"/>
    <w:rsid w:val="00AC45C7"/>
    <w:rsid w:val="00AC4EAF"/>
    <w:rsid w:val="00AC5807"/>
    <w:rsid w:val="00AC743C"/>
    <w:rsid w:val="00AC7A2E"/>
    <w:rsid w:val="00AD06BC"/>
    <w:rsid w:val="00AD0AB3"/>
    <w:rsid w:val="00AD0BEB"/>
    <w:rsid w:val="00AD1BFE"/>
    <w:rsid w:val="00AD305B"/>
    <w:rsid w:val="00AD34C9"/>
    <w:rsid w:val="00AD522C"/>
    <w:rsid w:val="00AD6D6A"/>
    <w:rsid w:val="00AD7B20"/>
    <w:rsid w:val="00AE0B66"/>
    <w:rsid w:val="00AE1606"/>
    <w:rsid w:val="00AE210D"/>
    <w:rsid w:val="00AE224E"/>
    <w:rsid w:val="00AE26C8"/>
    <w:rsid w:val="00AE2768"/>
    <w:rsid w:val="00AE3822"/>
    <w:rsid w:val="00AE3B58"/>
    <w:rsid w:val="00AE4008"/>
    <w:rsid w:val="00AE43E4"/>
    <w:rsid w:val="00AE44A9"/>
    <w:rsid w:val="00AE468B"/>
    <w:rsid w:val="00AE52DD"/>
    <w:rsid w:val="00AE56B3"/>
    <w:rsid w:val="00AE5E4B"/>
    <w:rsid w:val="00AE679C"/>
    <w:rsid w:val="00AE73A7"/>
    <w:rsid w:val="00AE74A0"/>
    <w:rsid w:val="00AF023B"/>
    <w:rsid w:val="00AF0728"/>
    <w:rsid w:val="00AF0ED7"/>
    <w:rsid w:val="00AF1563"/>
    <w:rsid w:val="00AF1673"/>
    <w:rsid w:val="00AF1CF1"/>
    <w:rsid w:val="00AF20D6"/>
    <w:rsid w:val="00AF2160"/>
    <w:rsid w:val="00AF2710"/>
    <w:rsid w:val="00AF27D0"/>
    <w:rsid w:val="00AF46E3"/>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4537"/>
    <w:rsid w:val="00B04806"/>
    <w:rsid w:val="00B04817"/>
    <w:rsid w:val="00B051BE"/>
    <w:rsid w:val="00B05F1F"/>
    <w:rsid w:val="00B06DC5"/>
    <w:rsid w:val="00B07942"/>
    <w:rsid w:val="00B07E76"/>
    <w:rsid w:val="00B11297"/>
    <w:rsid w:val="00B11B38"/>
    <w:rsid w:val="00B12288"/>
    <w:rsid w:val="00B12330"/>
    <w:rsid w:val="00B12C72"/>
    <w:rsid w:val="00B14CEE"/>
    <w:rsid w:val="00B1537B"/>
    <w:rsid w:val="00B15AD9"/>
    <w:rsid w:val="00B1695D"/>
    <w:rsid w:val="00B169A3"/>
    <w:rsid w:val="00B16E83"/>
    <w:rsid w:val="00B176AF"/>
    <w:rsid w:val="00B2066D"/>
    <w:rsid w:val="00B20703"/>
    <w:rsid w:val="00B21689"/>
    <w:rsid w:val="00B217A5"/>
    <w:rsid w:val="00B219DF"/>
    <w:rsid w:val="00B21BA9"/>
    <w:rsid w:val="00B2283B"/>
    <w:rsid w:val="00B2394E"/>
    <w:rsid w:val="00B25447"/>
    <w:rsid w:val="00B2561E"/>
    <w:rsid w:val="00B2572B"/>
    <w:rsid w:val="00B25FC4"/>
    <w:rsid w:val="00B26428"/>
    <w:rsid w:val="00B2681D"/>
    <w:rsid w:val="00B2752E"/>
    <w:rsid w:val="00B30994"/>
    <w:rsid w:val="00B31A8B"/>
    <w:rsid w:val="00B32124"/>
    <w:rsid w:val="00B323FD"/>
    <w:rsid w:val="00B32C46"/>
    <w:rsid w:val="00B333DF"/>
    <w:rsid w:val="00B36E56"/>
    <w:rsid w:val="00B37250"/>
    <w:rsid w:val="00B40121"/>
    <w:rsid w:val="00B40233"/>
    <w:rsid w:val="00B413A8"/>
    <w:rsid w:val="00B425F0"/>
    <w:rsid w:val="00B4364F"/>
    <w:rsid w:val="00B44A67"/>
    <w:rsid w:val="00B44DC4"/>
    <w:rsid w:val="00B46279"/>
    <w:rsid w:val="00B462B5"/>
    <w:rsid w:val="00B46AA0"/>
    <w:rsid w:val="00B4794D"/>
    <w:rsid w:val="00B50003"/>
    <w:rsid w:val="00B50F8D"/>
    <w:rsid w:val="00B514E8"/>
    <w:rsid w:val="00B51D9F"/>
    <w:rsid w:val="00B52987"/>
    <w:rsid w:val="00B52C16"/>
    <w:rsid w:val="00B5319F"/>
    <w:rsid w:val="00B53B93"/>
    <w:rsid w:val="00B53D73"/>
    <w:rsid w:val="00B54C65"/>
    <w:rsid w:val="00B54F63"/>
    <w:rsid w:val="00B553D4"/>
    <w:rsid w:val="00B5713B"/>
    <w:rsid w:val="00B57633"/>
    <w:rsid w:val="00B57948"/>
    <w:rsid w:val="00B57B59"/>
    <w:rsid w:val="00B57D12"/>
    <w:rsid w:val="00B61677"/>
    <w:rsid w:val="00B62020"/>
    <w:rsid w:val="00B62122"/>
    <w:rsid w:val="00B6283F"/>
    <w:rsid w:val="00B62D06"/>
    <w:rsid w:val="00B62DDA"/>
    <w:rsid w:val="00B63078"/>
    <w:rsid w:val="00B64118"/>
    <w:rsid w:val="00B64BF8"/>
    <w:rsid w:val="00B66C0B"/>
    <w:rsid w:val="00B67736"/>
    <w:rsid w:val="00B67CCD"/>
    <w:rsid w:val="00B71D73"/>
    <w:rsid w:val="00B7248D"/>
    <w:rsid w:val="00B73AB8"/>
    <w:rsid w:val="00B73DE0"/>
    <w:rsid w:val="00B744F6"/>
    <w:rsid w:val="00B75687"/>
    <w:rsid w:val="00B7771E"/>
    <w:rsid w:val="00B81AD3"/>
    <w:rsid w:val="00B82897"/>
    <w:rsid w:val="00B834EF"/>
    <w:rsid w:val="00B83C84"/>
    <w:rsid w:val="00B84F37"/>
    <w:rsid w:val="00B85339"/>
    <w:rsid w:val="00B853BF"/>
    <w:rsid w:val="00B8636F"/>
    <w:rsid w:val="00B86BCB"/>
    <w:rsid w:val="00B9100A"/>
    <w:rsid w:val="00B925B0"/>
    <w:rsid w:val="00B92A2B"/>
    <w:rsid w:val="00B941D0"/>
    <w:rsid w:val="00B957B0"/>
    <w:rsid w:val="00B95FE0"/>
    <w:rsid w:val="00B96B73"/>
    <w:rsid w:val="00B97237"/>
    <w:rsid w:val="00B975FA"/>
    <w:rsid w:val="00B9796D"/>
    <w:rsid w:val="00B97D91"/>
    <w:rsid w:val="00BA2C64"/>
    <w:rsid w:val="00BA3554"/>
    <w:rsid w:val="00BA632C"/>
    <w:rsid w:val="00BA7FAD"/>
    <w:rsid w:val="00BB0090"/>
    <w:rsid w:val="00BB1A5D"/>
    <w:rsid w:val="00BB1C9B"/>
    <w:rsid w:val="00BB3575"/>
    <w:rsid w:val="00BB4ADD"/>
    <w:rsid w:val="00BB500A"/>
    <w:rsid w:val="00BB52F9"/>
    <w:rsid w:val="00BB5B35"/>
    <w:rsid w:val="00BB5B81"/>
    <w:rsid w:val="00BB5F0B"/>
    <w:rsid w:val="00BB682B"/>
    <w:rsid w:val="00BB6EAD"/>
    <w:rsid w:val="00BC0BAC"/>
    <w:rsid w:val="00BC1555"/>
    <w:rsid w:val="00BC1804"/>
    <w:rsid w:val="00BC2255"/>
    <w:rsid w:val="00BC256B"/>
    <w:rsid w:val="00BC354F"/>
    <w:rsid w:val="00BC3E66"/>
    <w:rsid w:val="00BC4594"/>
    <w:rsid w:val="00BC5FEE"/>
    <w:rsid w:val="00BC6493"/>
    <w:rsid w:val="00BC6807"/>
    <w:rsid w:val="00BC6E1C"/>
    <w:rsid w:val="00BC6EE1"/>
    <w:rsid w:val="00BC6FA9"/>
    <w:rsid w:val="00BC723A"/>
    <w:rsid w:val="00BD0588"/>
    <w:rsid w:val="00BD0D0A"/>
    <w:rsid w:val="00BD2920"/>
    <w:rsid w:val="00BD3B55"/>
    <w:rsid w:val="00BD4817"/>
    <w:rsid w:val="00BD572E"/>
    <w:rsid w:val="00BD5F94"/>
    <w:rsid w:val="00BD6BF7"/>
    <w:rsid w:val="00BD72E6"/>
    <w:rsid w:val="00BE01AE"/>
    <w:rsid w:val="00BE037D"/>
    <w:rsid w:val="00BE3F61"/>
    <w:rsid w:val="00BE439E"/>
    <w:rsid w:val="00BE45B6"/>
    <w:rsid w:val="00BE54A9"/>
    <w:rsid w:val="00BE557F"/>
    <w:rsid w:val="00BE6363"/>
    <w:rsid w:val="00BE6F5D"/>
    <w:rsid w:val="00BE7276"/>
    <w:rsid w:val="00BE7FE1"/>
    <w:rsid w:val="00BF009A"/>
    <w:rsid w:val="00BF0913"/>
    <w:rsid w:val="00BF1194"/>
    <w:rsid w:val="00BF1E2F"/>
    <w:rsid w:val="00BF2B40"/>
    <w:rsid w:val="00BF4538"/>
    <w:rsid w:val="00BF46D6"/>
    <w:rsid w:val="00BF4FFD"/>
    <w:rsid w:val="00BF5421"/>
    <w:rsid w:val="00BF74AB"/>
    <w:rsid w:val="00BF762F"/>
    <w:rsid w:val="00BF7D70"/>
    <w:rsid w:val="00C008F7"/>
    <w:rsid w:val="00C00E33"/>
    <w:rsid w:val="00C010D8"/>
    <w:rsid w:val="00C0193C"/>
    <w:rsid w:val="00C01EE8"/>
    <w:rsid w:val="00C024D3"/>
    <w:rsid w:val="00C029B6"/>
    <w:rsid w:val="00C03431"/>
    <w:rsid w:val="00C03728"/>
    <w:rsid w:val="00C0413D"/>
    <w:rsid w:val="00C04470"/>
    <w:rsid w:val="00C105F6"/>
    <w:rsid w:val="00C11929"/>
    <w:rsid w:val="00C122A6"/>
    <w:rsid w:val="00C132F1"/>
    <w:rsid w:val="00C14561"/>
    <w:rsid w:val="00C14F1A"/>
    <w:rsid w:val="00C156C3"/>
    <w:rsid w:val="00C15BC3"/>
    <w:rsid w:val="00C16602"/>
    <w:rsid w:val="00C16F3F"/>
    <w:rsid w:val="00C17414"/>
    <w:rsid w:val="00C207A1"/>
    <w:rsid w:val="00C2151D"/>
    <w:rsid w:val="00C22421"/>
    <w:rsid w:val="00C232E0"/>
    <w:rsid w:val="00C23B1B"/>
    <w:rsid w:val="00C23D48"/>
    <w:rsid w:val="00C23F1D"/>
    <w:rsid w:val="00C24256"/>
    <w:rsid w:val="00C25B21"/>
    <w:rsid w:val="00C26B4D"/>
    <w:rsid w:val="00C26CF7"/>
    <w:rsid w:val="00C27455"/>
    <w:rsid w:val="00C3130B"/>
    <w:rsid w:val="00C31373"/>
    <w:rsid w:val="00C324F0"/>
    <w:rsid w:val="00C3373B"/>
    <w:rsid w:val="00C34414"/>
    <w:rsid w:val="00C346B2"/>
    <w:rsid w:val="00C3484C"/>
    <w:rsid w:val="00C35169"/>
    <w:rsid w:val="00C358EA"/>
    <w:rsid w:val="00C364E8"/>
    <w:rsid w:val="00C3797F"/>
    <w:rsid w:val="00C4095B"/>
    <w:rsid w:val="00C41159"/>
    <w:rsid w:val="00C41477"/>
    <w:rsid w:val="00C43213"/>
    <w:rsid w:val="00C4327F"/>
    <w:rsid w:val="00C43524"/>
    <w:rsid w:val="00C435DD"/>
    <w:rsid w:val="00C437A6"/>
    <w:rsid w:val="00C4487D"/>
    <w:rsid w:val="00C45620"/>
    <w:rsid w:val="00C4599B"/>
    <w:rsid w:val="00C464BA"/>
    <w:rsid w:val="00C47611"/>
    <w:rsid w:val="00C4795F"/>
    <w:rsid w:val="00C47D72"/>
    <w:rsid w:val="00C50D71"/>
    <w:rsid w:val="00C51512"/>
    <w:rsid w:val="00C527F9"/>
    <w:rsid w:val="00C53926"/>
    <w:rsid w:val="00C53D1C"/>
    <w:rsid w:val="00C54CEE"/>
    <w:rsid w:val="00C56BBA"/>
    <w:rsid w:val="00C57D7E"/>
    <w:rsid w:val="00C6056C"/>
    <w:rsid w:val="00C611EE"/>
    <w:rsid w:val="00C6256F"/>
    <w:rsid w:val="00C6329E"/>
    <w:rsid w:val="00C63E1C"/>
    <w:rsid w:val="00C6467B"/>
    <w:rsid w:val="00C647D8"/>
    <w:rsid w:val="00C648B6"/>
    <w:rsid w:val="00C64BF0"/>
    <w:rsid w:val="00C65A05"/>
    <w:rsid w:val="00C66474"/>
    <w:rsid w:val="00C66A65"/>
    <w:rsid w:val="00C67E80"/>
    <w:rsid w:val="00C700FE"/>
    <w:rsid w:val="00C706F4"/>
    <w:rsid w:val="00C71E26"/>
    <w:rsid w:val="00C72606"/>
    <w:rsid w:val="00C727E5"/>
    <w:rsid w:val="00C72D0E"/>
    <w:rsid w:val="00C72E21"/>
    <w:rsid w:val="00C73E62"/>
    <w:rsid w:val="00C752FC"/>
    <w:rsid w:val="00C75A7D"/>
    <w:rsid w:val="00C8055A"/>
    <w:rsid w:val="00C806B2"/>
    <w:rsid w:val="00C807D9"/>
    <w:rsid w:val="00C80B25"/>
    <w:rsid w:val="00C80D21"/>
    <w:rsid w:val="00C813A9"/>
    <w:rsid w:val="00C81FE2"/>
    <w:rsid w:val="00C82BD2"/>
    <w:rsid w:val="00C83D8F"/>
    <w:rsid w:val="00C83F86"/>
    <w:rsid w:val="00C84419"/>
    <w:rsid w:val="00C84D2D"/>
    <w:rsid w:val="00C85FFA"/>
    <w:rsid w:val="00C864DC"/>
    <w:rsid w:val="00C91F69"/>
    <w:rsid w:val="00C92051"/>
    <w:rsid w:val="00C946A0"/>
    <w:rsid w:val="00C95B0F"/>
    <w:rsid w:val="00C95EC3"/>
    <w:rsid w:val="00C978AF"/>
    <w:rsid w:val="00CA0015"/>
    <w:rsid w:val="00CA169D"/>
    <w:rsid w:val="00CA1747"/>
    <w:rsid w:val="00CA1C11"/>
    <w:rsid w:val="00CA2207"/>
    <w:rsid w:val="00CA2D70"/>
    <w:rsid w:val="00CA30F7"/>
    <w:rsid w:val="00CA4510"/>
    <w:rsid w:val="00CA4AB2"/>
    <w:rsid w:val="00CA54EA"/>
    <w:rsid w:val="00CA5671"/>
    <w:rsid w:val="00CA5B8D"/>
    <w:rsid w:val="00CA5DD1"/>
    <w:rsid w:val="00CA770E"/>
    <w:rsid w:val="00CA7F13"/>
    <w:rsid w:val="00CB0129"/>
    <w:rsid w:val="00CB0901"/>
    <w:rsid w:val="00CB0ADE"/>
    <w:rsid w:val="00CB3CB1"/>
    <w:rsid w:val="00CB41AB"/>
    <w:rsid w:val="00CB4C1E"/>
    <w:rsid w:val="00CB5290"/>
    <w:rsid w:val="00CB57BB"/>
    <w:rsid w:val="00CB5EFD"/>
    <w:rsid w:val="00CB68EF"/>
    <w:rsid w:val="00CB71A2"/>
    <w:rsid w:val="00CB759C"/>
    <w:rsid w:val="00CB79A4"/>
    <w:rsid w:val="00CC049D"/>
    <w:rsid w:val="00CC0A8D"/>
    <w:rsid w:val="00CC16CF"/>
    <w:rsid w:val="00CC2E47"/>
    <w:rsid w:val="00CC32EA"/>
    <w:rsid w:val="00CC3419"/>
    <w:rsid w:val="00CC3A77"/>
    <w:rsid w:val="00CC43F3"/>
    <w:rsid w:val="00CC49B7"/>
    <w:rsid w:val="00CC518E"/>
    <w:rsid w:val="00CC73F0"/>
    <w:rsid w:val="00CC7693"/>
    <w:rsid w:val="00CD043A"/>
    <w:rsid w:val="00CD1735"/>
    <w:rsid w:val="00CD1E70"/>
    <w:rsid w:val="00CD3548"/>
    <w:rsid w:val="00CD4190"/>
    <w:rsid w:val="00CD435C"/>
    <w:rsid w:val="00CD43C8"/>
    <w:rsid w:val="00CD4898"/>
    <w:rsid w:val="00CE0D95"/>
    <w:rsid w:val="00CE0DE7"/>
    <w:rsid w:val="00CE2264"/>
    <w:rsid w:val="00CE3A99"/>
    <w:rsid w:val="00CE4D1D"/>
    <w:rsid w:val="00CE7B83"/>
    <w:rsid w:val="00CE7BF1"/>
    <w:rsid w:val="00CF0D0D"/>
    <w:rsid w:val="00CF12EE"/>
    <w:rsid w:val="00CF1653"/>
    <w:rsid w:val="00CF1742"/>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104E6"/>
    <w:rsid w:val="00D10B0C"/>
    <w:rsid w:val="00D11611"/>
    <w:rsid w:val="00D132BC"/>
    <w:rsid w:val="00D14B02"/>
    <w:rsid w:val="00D150B0"/>
    <w:rsid w:val="00D15272"/>
    <w:rsid w:val="00D15ED6"/>
    <w:rsid w:val="00D161B8"/>
    <w:rsid w:val="00D17209"/>
    <w:rsid w:val="00D17258"/>
    <w:rsid w:val="00D20DD6"/>
    <w:rsid w:val="00D219A5"/>
    <w:rsid w:val="00D21F8D"/>
    <w:rsid w:val="00D22464"/>
    <w:rsid w:val="00D23CDE"/>
    <w:rsid w:val="00D26E4A"/>
    <w:rsid w:val="00D26FCF"/>
    <w:rsid w:val="00D27B1C"/>
    <w:rsid w:val="00D27C21"/>
    <w:rsid w:val="00D30487"/>
    <w:rsid w:val="00D30C7A"/>
    <w:rsid w:val="00D30F7E"/>
    <w:rsid w:val="00D320A2"/>
    <w:rsid w:val="00D32414"/>
    <w:rsid w:val="00D326C7"/>
    <w:rsid w:val="00D32DD8"/>
    <w:rsid w:val="00D32F51"/>
    <w:rsid w:val="00D33205"/>
    <w:rsid w:val="00D3345B"/>
    <w:rsid w:val="00D33481"/>
    <w:rsid w:val="00D33F62"/>
    <w:rsid w:val="00D359EB"/>
    <w:rsid w:val="00D362DB"/>
    <w:rsid w:val="00D36D97"/>
    <w:rsid w:val="00D371A7"/>
    <w:rsid w:val="00D40327"/>
    <w:rsid w:val="00D411B6"/>
    <w:rsid w:val="00D42D0A"/>
    <w:rsid w:val="00D433D6"/>
    <w:rsid w:val="00D4557B"/>
    <w:rsid w:val="00D463EA"/>
    <w:rsid w:val="00D46D5B"/>
    <w:rsid w:val="00D46FA8"/>
    <w:rsid w:val="00D47316"/>
    <w:rsid w:val="00D47541"/>
    <w:rsid w:val="00D47A5B"/>
    <w:rsid w:val="00D47A9C"/>
    <w:rsid w:val="00D50810"/>
    <w:rsid w:val="00D50B56"/>
    <w:rsid w:val="00D516BE"/>
    <w:rsid w:val="00D52CC7"/>
    <w:rsid w:val="00D52D0B"/>
    <w:rsid w:val="00D5440E"/>
    <w:rsid w:val="00D54E6F"/>
    <w:rsid w:val="00D5541F"/>
    <w:rsid w:val="00D562B1"/>
    <w:rsid w:val="00D5674E"/>
    <w:rsid w:val="00D56D2A"/>
    <w:rsid w:val="00D57126"/>
    <w:rsid w:val="00D571F0"/>
    <w:rsid w:val="00D57531"/>
    <w:rsid w:val="00D60E8B"/>
    <w:rsid w:val="00D612BC"/>
    <w:rsid w:val="00D61B60"/>
    <w:rsid w:val="00D61D87"/>
    <w:rsid w:val="00D627D0"/>
    <w:rsid w:val="00D62C0F"/>
    <w:rsid w:val="00D65BF2"/>
    <w:rsid w:val="00D65E4E"/>
    <w:rsid w:val="00D65EBA"/>
    <w:rsid w:val="00D71259"/>
    <w:rsid w:val="00D729D4"/>
    <w:rsid w:val="00D7354F"/>
    <w:rsid w:val="00D7435F"/>
    <w:rsid w:val="00D74CCE"/>
    <w:rsid w:val="00D75370"/>
    <w:rsid w:val="00D7538E"/>
    <w:rsid w:val="00D758CA"/>
    <w:rsid w:val="00D75F27"/>
    <w:rsid w:val="00D76BBA"/>
    <w:rsid w:val="00D770E9"/>
    <w:rsid w:val="00D77ADB"/>
    <w:rsid w:val="00D77EF7"/>
    <w:rsid w:val="00D815D1"/>
    <w:rsid w:val="00D81660"/>
    <w:rsid w:val="00D81962"/>
    <w:rsid w:val="00D820D2"/>
    <w:rsid w:val="00D82DAD"/>
    <w:rsid w:val="00D83043"/>
    <w:rsid w:val="00D8313C"/>
    <w:rsid w:val="00D84287"/>
    <w:rsid w:val="00D84988"/>
    <w:rsid w:val="00D85304"/>
    <w:rsid w:val="00D86538"/>
    <w:rsid w:val="00D873FE"/>
    <w:rsid w:val="00D875CB"/>
    <w:rsid w:val="00D879FD"/>
    <w:rsid w:val="00D93027"/>
    <w:rsid w:val="00D9650F"/>
    <w:rsid w:val="00D970D2"/>
    <w:rsid w:val="00D974F4"/>
    <w:rsid w:val="00D976EB"/>
    <w:rsid w:val="00DA0240"/>
    <w:rsid w:val="00DA0948"/>
    <w:rsid w:val="00DA0A4E"/>
    <w:rsid w:val="00DA0D47"/>
    <w:rsid w:val="00DA0F94"/>
    <w:rsid w:val="00DA0FDD"/>
    <w:rsid w:val="00DA10C9"/>
    <w:rsid w:val="00DA1AF1"/>
    <w:rsid w:val="00DA2289"/>
    <w:rsid w:val="00DA41B1"/>
    <w:rsid w:val="00DA687B"/>
    <w:rsid w:val="00DA6C97"/>
    <w:rsid w:val="00DB01A7"/>
    <w:rsid w:val="00DB0602"/>
    <w:rsid w:val="00DB2BCC"/>
    <w:rsid w:val="00DB3E17"/>
    <w:rsid w:val="00DB41B7"/>
    <w:rsid w:val="00DB4273"/>
    <w:rsid w:val="00DB4CC7"/>
    <w:rsid w:val="00DB4EFF"/>
    <w:rsid w:val="00DB64C8"/>
    <w:rsid w:val="00DB6D02"/>
    <w:rsid w:val="00DC1B3F"/>
    <w:rsid w:val="00DC3470"/>
    <w:rsid w:val="00DC5233"/>
    <w:rsid w:val="00DC5332"/>
    <w:rsid w:val="00DC567F"/>
    <w:rsid w:val="00DC59F5"/>
    <w:rsid w:val="00DC6663"/>
    <w:rsid w:val="00DC6FEB"/>
    <w:rsid w:val="00DC769E"/>
    <w:rsid w:val="00DC7A3F"/>
    <w:rsid w:val="00DD0D77"/>
    <w:rsid w:val="00DD2498"/>
    <w:rsid w:val="00DD322C"/>
    <w:rsid w:val="00DD3E3D"/>
    <w:rsid w:val="00DD4F48"/>
    <w:rsid w:val="00DD51F0"/>
    <w:rsid w:val="00DD56AA"/>
    <w:rsid w:val="00DD5CF9"/>
    <w:rsid w:val="00DD66E7"/>
    <w:rsid w:val="00DD6FDA"/>
    <w:rsid w:val="00DE1323"/>
    <w:rsid w:val="00DE134D"/>
    <w:rsid w:val="00DE1C00"/>
    <w:rsid w:val="00DE2630"/>
    <w:rsid w:val="00DE26E4"/>
    <w:rsid w:val="00DE3538"/>
    <w:rsid w:val="00DE3C28"/>
    <w:rsid w:val="00DE4085"/>
    <w:rsid w:val="00DE5B89"/>
    <w:rsid w:val="00DE65EA"/>
    <w:rsid w:val="00DE7B31"/>
    <w:rsid w:val="00DE7F8F"/>
    <w:rsid w:val="00DF11C4"/>
    <w:rsid w:val="00DF1625"/>
    <w:rsid w:val="00DF19A1"/>
    <w:rsid w:val="00DF5182"/>
    <w:rsid w:val="00DF68A6"/>
    <w:rsid w:val="00E01503"/>
    <w:rsid w:val="00E01DB2"/>
    <w:rsid w:val="00E020C1"/>
    <w:rsid w:val="00E02F60"/>
    <w:rsid w:val="00E038DA"/>
    <w:rsid w:val="00E040F0"/>
    <w:rsid w:val="00E04589"/>
    <w:rsid w:val="00E045AE"/>
    <w:rsid w:val="00E046C2"/>
    <w:rsid w:val="00E04FA9"/>
    <w:rsid w:val="00E05426"/>
    <w:rsid w:val="00E05F32"/>
    <w:rsid w:val="00E06E9D"/>
    <w:rsid w:val="00E070E6"/>
    <w:rsid w:val="00E10031"/>
    <w:rsid w:val="00E10BB7"/>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26DD"/>
    <w:rsid w:val="00E327B8"/>
    <w:rsid w:val="00E34189"/>
    <w:rsid w:val="00E34F0D"/>
    <w:rsid w:val="00E36717"/>
    <w:rsid w:val="00E36A86"/>
    <w:rsid w:val="00E410D5"/>
    <w:rsid w:val="00E41156"/>
    <w:rsid w:val="00E41620"/>
    <w:rsid w:val="00E4239E"/>
    <w:rsid w:val="00E42FEB"/>
    <w:rsid w:val="00E430BF"/>
    <w:rsid w:val="00E43CEB"/>
    <w:rsid w:val="00E449ED"/>
    <w:rsid w:val="00E44D86"/>
    <w:rsid w:val="00E45007"/>
    <w:rsid w:val="00E45ACA"/>
    <w:rsid w:val="00E45C7F"/>
    <w:rsid w:val="00E46422"/>
    <w:rsid w:val="00E46DBA"/>
    <w:rsid w:val="00E51117"/>
    <w:rsid w:val="00E51EEA"/>
    <w:rsid w:val="00E5348C"/>
    <w:rsid w:val="00E54297"/>
    <w:rsid w:val="00E54B2C"/>
    <w:rsid w:val="00E5510F"/>
    <w:rsid w:val="00E56508"/>
    <w:rsid w:val="00E6008B"/>
    <w:rsid w:val="00E601A1"/>
    <w:rsid w:val="00E6044F"/>
    <w:rsid w:val="00E60526"/>
    <w:rsid w:val="00E6075F"/>
    <w:rsid w:val="00E61E2C"/>
    <w:rsid w:val="00E6367A"/>
    <w:rsid w:val="00E63C8D"/>
    <w:rsid w:val="00E64337"/>
    <w:rsid w:val="00E656BF"/>
    <w:rsid w:val="00E65F37"/>
    <w:rsid w:val="00E66866"/>
    <w:rsid w:val="00E674AE"/>
    <w:rsid w:val="00E67BA7"/>
    <w:rsid w:val="00E700E1"/>
    <w:rsid w:val="00E71CEE"/>
    <w:rsid w:val="00E73B1B"/>
    <w:rsid w:val="00E74033"/>
    <w:rsid w:val="00E74264"/>
    <w:rsid w:val="00E749B7"/>
    <w:rsid w:val="00E74BF6"/>
    <w:rsid w:val="00E7522C"/>
    <w:rsid w:val="00E7544B"/>
    <w:rsid w:val="00E765B7"/>
    <w:rsid w:val="00E76F31"/>
    <w:rsid w:val="00E77EEE"/>
    <w:rsid w:val="00E8042C"/>
    <w:rsid w:val="00E805B6"/>
    <w:rsid w:val="00E81D32"/>
    <w:rsid w:val="00E83BAF"/>
    <w:rsid w:val="00E84171"/>
    <w:rsid w:val="00E84367"/>
    <w:rsid w:val="00E85A49"/>
    <w:rsid w:val="00E90E72"/>
    <w:rsid w:val="00E90FD0"/>
    <w:rsid w:val="00E92272"/>
    <w:rsid w:val="00E92948"/>
    <w:rsid w:val="00E92B8E"/>
    <w:rsid w:val="00E92BAA"/>
    <w:rsid w:val="00E93CA2"/>
    <w:rsid w:val="00E9479B"/>
    <w:rsid w:val="00E94D7F"/>
    <w:rsid w:val="00E95E47"/>
    <w:rsid w:val="00E968EF"/>
    <w:rsid w:val="00E969ED"/>
    <w:rsid w:val="00E96E51"/>
    <w:rsid w:val="00E9746B"/>
    <w:rsid w:val="00E97AB0"/>
    <w:rsid w:val="00EA0415"/>
    <w:rsid w:val="00EA059F"/>
    <w:rsid w:val="00EA06E9"/>
    <w:rsid w:val="00EA076B"/>
    <w:rsid w:val="00EA150B"/>
    <w:rsid w:val="00EA1765"/>
    <w:rsid w:val="00EA3E33"/>
    <w:rsid w:val="00EA3FD0"/>
    <w:rsid w:val="00EA40DF"/>
    <w:rsid w:val="00EA4B24"/>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C4F"/>
    <w:rsid w:val="00EC0DE0"/>
    <w:rsid w:val="00EC20BC"/>
    <w:rsid w:val="00EC22F7"/>
    <w:rsid w:val="00EC2345"/>
    <w:rsid w:val="00EC2CDE"/>
    <w:rsid w:val="00EC49B0"/>
    <w:rsid w:val="00EC5776"/>
    <w:rsid w:val="00EC7188"/>
    <w:rsid w:val="00EC759E"/>
    <w:rsid w:val="00EC7897"/>
    <w:rsid w:val="00ED01B4"/>
    <w:rsid w:val="00ED0338"/>
    <w:rsid w:val="00ED0BF3"/>
    <w:rsid w:val="00ED0DE3"/>
    <w:rsid w:val="00ED1142"/>
    <w:rsid w:val="00ED1170"/>
    <w:rsid w:val="00ED2462"/>
    <w:rsid w:val="00ED36CA"/>
    <w:rsid w:val="00ED42AD"/>
    <w:rsid w:val="00ED4C1D"/>
    <w:rsid w:val="00ED5C1C"/>
    <w:rsid w:val="00ED6836"/>
    <w:rsid w:val="00EE0172"/>
    <w:rsid w:val="00EE09A4"/>
    <w:rsid w:val="00EE0EB3"/>
    <w:rsid w:val="00EE0EF1"/>
    <w:rsid w:val="00EE11C5"/>
    <w:rsid w:val="00EE2663"/>
    <w:rsid w:val="00EE55F5"/>
    <w:rsid w:val="00EE5855"/>
    <w:rsid w:val="00EE5A09"/>
    <w:rsid w:val="00EE7019"/>
    <w:rsid w:val="00EE73A8"/>
    <w:rsid w:val="00EE7A99"/>
    <w:rsid w:val="00EF056B"/>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FC3"/>
    <w:rsid w:val="00F05954"/>
    <w:rsid w:val="00F06F30"/>
    <w:rsid w:val="00F11794"/>
    <w:rsid w:val="00F11AC7"/>
    <w:rsid w:val="00F11D9C"/>
    <w:rsid w:val="00F124AB"/>
    <w:rsid w:val="00F125C4"/>
    <w:rsid w:val="00F1261C"/>
    <w:rsid w:val="00F130E4"/>
    <w:rsid w:val="00F1389B"/>
    <w:rsid w:val="00F13FFF"/>
    <w:rsid w:val="00F141E2"/>
    <w:rsid w:val="00F15176"/>
    <w:rsid w:val="00F154A2"/>
    <w:rsid w:val="00F15F72"/>
    <w:rsid w:val="00F16EF4"/>
    <w:rsid w:val="00F1738A"/>
    <w:rsid w:val="00F20B78"/>
    <w:rsid w:val="00F20C18"/>
    <w:rsid w:val="00F20CF5"/>
    <w:rsid w:val="00F20DA5"/>
    <w:rsid w:val="00F213D0"/>
    <w:rsid w:val="00F21C25"/>
    <w:rsid w:val="00F23100"/>
    <w:rsid w:val="00F23A51"/>
    <w:rsid w:val="00F242D7"/>
    <w:rsid w:val="00F24327"/>
    <w:rsid w:val="00F24898"/>
    <w:rsid w:val="00F24A51"/>
    <w:rsid w:val="00F24E9E"/>
    <w:rsid w:val="00F24FCC"/>
    <w:rsid w:val="00F25B39"/>
    <w:rsid w:val="00F26162"/>
    <w:rsid w:val="00F263B3"/>
    <w:rsid w:val="00F2770D"/>
    <w:rsid w:val="00F27778"/>
    <w:rsid w:val="00F339E3"/>
    <w:rsid w:val="00F35120"/>
    <w:rsid w:val="00F36E1F"/>
    <w:rsid w:val="00F377C0"/>
    <w:rsid w:val="00F37F2C"/>
    <w:rsid w:val="00F400E7"/>
    <w:rsid w:val="00F403A5"/>
    <w:rsid w:val="00F406AC"/>
    <w:rsid w:val="00F40755"/>
    <w:rsid w:val="00F40D4D"/>
    <w:rsid w:val="00F4140F"/>
    <w:rsid w:val="00F4395E"/>
    <w:rsid w:val="00F449C0"/>
    <w:rsid w:val="00F4506C"/>
    <w:rsid w:val="00F45B4D"/>
    <w:rsid w:val="00F45B8B"/>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76CB"/>
    <w:rsid w:val="00F67946"/>
    <w:rsid w:val="00F67CD4"/>
    <w:rsid w:val="00F7009A"/>
    <w:rsid w:val="00F70A3D"/>
    <w:rsid w:val="00F70E55"/>
    <w:rsid w:val="00F73CAB"/>
    <w:rsid w:val="00F743B3"/>
    <w:rsid w:val="00F7451F"/>
    <w:rsid w:val="00F7467F"/>
    <w:rsid w:val="00F74984"/>
    <w:rsid w:val="00F7548C"/>
    <w:rsid w:val="00F7609B"/>
    <w:rsid w:val="00F8049A"/>
    <w:rsid w:val="00F825AC"/>
    <w:rsid w:val="00F82623"/>
    <w:rsid w:val="00F839B3"/>
    <w:rsid w:val="00F83B76"/>
    <w:rsid w:val="00F8462A"/>
    <w:rsid w:val="00F85DFC"/>
    <w:rsid w:val="00F85F62"/>
    <w:rsid w:val="00F86162"/>
    <w:rsid w:val="00F86ED5"/>
    <w:rsid w:val="00F871C2"/>
    <w:rsid w:val="00F913EC"/>
    <w:rsid w:val="00F914CF"/>
    <w:rsid w:val="00F930CD"/>
    <w:rsid w:val="00F9314A"/>
    <w:rsid w:val="00F932ED"/>
    <w:rsid w:val="00F9448B"/>
    <w:rsid w:val="00F954E8"/>
    <w:rsid w:val="00F96621"/>
    <w:rsid w:val="00F97D3E"/>
    <w:rsid w:val="00FA0498"/>
    <w:rsid w:val="00FA0E41"/>
    <w:rsid w:val="00FA1AB3"/>
    <w:rsid w:val="00FA2BFA"/>
    <w:rsid w:val="00FA2FB6"/>
    <w:rsid w:val="00FA37C3"/>
    <w:rsid w:val="00FA409E"/>
    <w:rsid w:val="00FA4725"/>
    <w:rsid w:val="00FA4F9D"/>
    <w:rsid w:val="00FA5CBD"/>
    <w:rsid w:val="00FA6898"/>
    <w:rsid w:val="00FA6B94"/>
    <w:rsid w:val="00FA6F47"/>
    <w:rsid w:val="00FA751D"/>
    <w:rsid w:val="00FA7A86"/>
    <w:rsid w:val="00FA7EAA"/>
    <w:rsid w:val="00FB068C"/>
    <w:rsid w:val="00FB12F4"/>
    <w:rsid w:val="00FB1530"/>
    <w:rsid w:val="00FB1C56"/>
    <w:rsid w:val="00FB1CB4"/>
    <w:rsid w:val="00FB2C0D"/>
    <w:rsid w:val="00FB35D5"/>
    <w:rsid w:val="00FB3AFB"/>
    <w:rsid w:val="00FB3CC9"/>
    <w:rsid w:val="00FB4ACF"/>
    <w:rsid w:val="00FB62B1"/>
    <w:rsid w:val="00FB72F4"/>
    <w:rsid w:val="00FB78E7"/>
    <w:rsid w:val="00FB796B"/>
    <w:rsid w:val="00FC035C"/>
    <w:rsid w:val="00FC096C"/>
    <w:rsid w:val="00FC0FDC"/>
    <w:rsid w:val="00FC22F4"/>
    <w:rsid w:val="00FC283C"/>
    <w:rsid w:val="00FC31D8"/>
    <w:rsid w:val="00FC4412"/>
    <w:rsid w:val="00FC4575"/>
    <w:rsid w:val="00FC4B16"/>
    <w:rsid w:val="00FC5FA5"/>
    <w:rsid w:val="00FC6150"/>
    <w:rsid w:val="00FC6B2B"/>
    <w:rsid w:val="00FC6F76"/>
    <w:rsid w:val="00FC730D"/>
    <w:rsid w:val="00FD06E3"/>
    <w:rsid w:val="00FD0747"/>
    <w:rsid w:val="00FD1148"/>
    <w:rsid w:val="00FD26FA"/>
    <w:rsid w:val="00FD2748"/>
    <w:rsid w:val="00FD2843"/>
    <w:rsid w:val="00FD2B51"/>
    <w:rsid w:val="00FD4DA5"/>
    <w:rsid w:val="00FD4DBF"/>
    <w:rsid w:val="00FD57B8"/>
    <w:rsid w:val="00FD5AE8"/>
    <w:rsid w:val="00FD7291"/>
    <w:rsid w:val="00FD7772"/>
    <w:rsid w:val="00FE1316"/>
    <w:rsid w:val="00FE20B2"/>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6156"/>
    <w:rsid w:val="00FF6934"/>
    <w:rsid w:val="00FF69B7"/>
    <w:rsid w:val="00FF6ACF"/>
    <w:rsid w:val="00FF6FFD"/>
    <w:rsid w:val="00FF797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lang w:eastAsia="ru-RU"/>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lang w:eastAsia="ru-RU"/>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lang w:val="en-AU"/>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lang w:eastAsia="ru-RU"/>
    </w:rPr>
  </w:style>
  <w:style w:type="paragraph" w:styleId="6">
    <w:name w:val="heading 6"/>
    <w:basedOn w:val="a"/>
    <w:next w:val="a"/>
    <w:link w:val="60"/>
    <w:qFormat/>
    <w:rsid w:val="00096865"/>
    <w:pPr>
      <w:keepNext/>
      <w:outlineLvl w:val="5"/>
    </w:pPr>
    <w:rPr>
      <w:rFonts w:ascii="Arial LatArm" w:hAnsi="Arial LatArm"/>
      <w:b/>
      <w:color w:val="000000"/>
      <w:sz w:val="22"/>
      <w:szCs w:val="20"/>
      <w:lang w:eastAsia="ru-RU"/>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lang w:val="hy-AM" w:eastAsia="ru-RU"/>
    </w:rPr>
  </w:style>
  <w:style w:type="paragraph" w:styleId="8">
    <w:name w:val="heading 8"/>
    <w:basedOn w:val="a"/>
    <w:next w:val="a"/>
    <w:link w:val="80"/>
    <w:qFormat/>
    <w:rsid w:val="00096865"/>
    <w:pPr>
      <w:keepNext/>
      <w:outlineLvl w:val="7"/>
    </w:pPr>
    <w:rPr>
      <w:rFonts w:ascii="Times Armenian" w:hAnsi="Times Armenian"/>
      <w:i/>
      <w:sz w:val="20"/>
      <w:szCs w:val="20"/>
      <w:lang w:val="nl-NL"/>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lang w:val="pt-BR"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en-US" w:eastAsia="ru-RU" w:bidi="ar-SA"/>
    </w:rPr>
  </w:style>
  <w:style w:type="character" w:customStyle="1" w:styleId="30">
    <w:name w:val="Заголовок 3 Знак"/>
    <w:link w:val="3"/>
    <w:rsid w:val="00096865"/>
    <w:rPr>
      <w:rFonts w:ascii="Arial LatArm" w:hAnsi="Arial LatArm"/>
      <w:i/>
      <w:lang w:val="en-AU" w:eastAsia="en-US" w:bidi="ar-SA"/>
    </w:rPr>
  </w:style>
  <w:style w:type="character" w:customStyle="1" w:styleId="70">
    <w:name w:val="Заголовок 7 Знак"/>
    <w:link w:val="7"/>
    <w:rsid w:val="00096865"/>
    <w:rPr>
      <w:rFonts w:ascii="Times Armenian" w:hAnsi="Times Armenian"/>
      <w:b/>
      <w:lang w:val="hy-AM" w:eastAsia="ru-RU" w:bidi="ar-SA"/>
    </w:rPr>
  </w:style>
  <w:style w:type="character" w:customStyle="1" w:styleId="80">
    <w:name w:val="Заголовок 8 Знак"/>
    <w:link w:val="8"/>
    <w:locked/>
    <w:rsid w:val="00096865"/>
    <w:rPr>
      <w:rFonts w:ascii="Times Armenian" w:hAnsi="Times Armenian"/>
      <w:i/>
      <w:lang w:val="nl-NL" w:bidi="ar-SA"/>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lang w:val="en-AU"/>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en-AU" w:eastAsia="en-US" w:bidi="ar-SA"/>
    </w:rPr>
  </w:style>
  <w:style w:type="paragraph" w:styleId="a5">
    <w:name w:val="footer"/>
    <w:basedOn w:val="a"/>
    <w:link w:val="a6"/>
    <w:rsid w:val="00615570"/>
    <w:pPr>
      <w:tabs>
        <w:tab w:val="center" w:pos="4320"/>
        <w:tab w:val="right" w:pos="8640"/>
      </w:tabs>
    </w:pPr>
    <w:rPr>
      <w:sz w:val="20"/>
      <w:szCs w:val="20"/>
    </w:rPr>
  </w:style>
  <w:style w:type="character" w:customStyle="1" w:styleId="a6">
    <w:name w:val="Нижний колонтитул Знак"/>
    <w:link w:val="a5"/>
    <w:rsid w:val="00096865"/>
    <w:rPr>
      <w:lang w:val="en-US" w:eastAsia="en-US" w:bidi="ar-SA"/>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lang w:val="af-ZA"/>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en-US" w:eastAsia="en-US" w:bidi="ar-SA"/>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lang w:val="en-AU" w:eastAsia="ru-RU"/>
    </w:rPr>
  </w:style>
  <w:style w:type="paragraph" w:styleId="ad">
    <w:name w:val="header"/>
    <w:basedOn w:val="a"/>
    <w:link w:val="ae"/>
    <w:rsid w:val="00096865"/>
    <w:pPr>
      <w:tabs>
        <w:tab w:val="center" w:pos="4153"/>
        <w:tab w:val="right" w:pos="8306"/>
      </w:tabs>
    </w:pPr>
    <w:rPr>
      <w:sz w:val="20"/>
      <w:szCs w:val="20"/>
      <w:lang w:val="en-AU" w:eastAsia="ru-RU"/>
    </w:rPr>
  </w:style>
  <w:style w:type="paragraph" w:styleId="33">
    <w:name w:val="Body Text 3"/>
    <w:basedOn w:val="a"/>
    <w:link w:val="34"/>
    <w:rsid w:val="00096865"/>
    <w:pPr>
      <w:jc w:val="both"/>
    </w:pPr>
    <w:rPr>
      <w:rFonts w:ascii="Arial LatArm" w:hAnsi="Arial LatArm"/>
      <w:sz w:val="20"/>
      <w:szCs w:val="20"/>
      <w:lang w:eastAsia="ru-RU"/>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en-US" w:eastAsia="en-US" w:bidi="ar-SA"/>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af4">
    <w:name w:val="Normal (Web)"/>
    <w:basedOn w:val="a"/>
    <w:uiPriority w:val="99"/>
    <w:rsid w:val="00096865"/>
    <w:pPr>
      <w:spacing w:before="100" w:beforeAutospacing="1" w:after="100" w:afterAutospacing="1"/>
    </w:pPr>
  </w:style>
  <w:style w:type="character" w:styleId="af5">
    <w:name w:val="Strong"/>
    <w:uiPriority w:val="22"/>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20">
    <w:name w:val="Заголовок 2 Знак"/>
    <w:link w:val="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40">
    <w:name w:val="Заголовок 4 Знак"/>
    <w:link w:val="4"/>
    <w:rsid w:val="007602A3"/>
    <w:rPr>
      <w:rFonts w:ascii="Arial LatArm" w:hAnsi="Arial LatArm"/>
      <w:i/>
      <w:sz w:val="18"/>
      <w:lang w:val="en-US" w:eastAsia="en-US" w:bidi="ar-SA"/>
    </w:rPr>
  </w:style>
  <w:style w:type="character" w:customStyle="1" w:styleId="50">
    <w:name w:val="Заголовок 5 Знак"/>
    <w:link w:val="5"/>
    <w:rsid w:val="007602A3"/>
    <w:rPr>
      <w:rFonts w:ascii="Arial LatArm" w:hAnsi="Arial LatArm"/>
      <w:b/>
      <w:sz w:val="26"/>
      <w:lang w:val="en-US" w:eastAsia="ru-RU" w:bidi="ar-SA"/>
    </w:rPr>
  </w:style>
  <w:style w:type="character" w:customStyle="1" w:styleId="60">
    <w:name w:val="Заголовок 6 Знак"/>
    <w:link w:val="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90">
    <w:name w:val="Заголовок 9 Знак"/>
    <w:link w:val="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24">
    <w:name w:val="Основной текст с отступом 2 Знак"/>
    <w:link w:val="23"/>
    <w:rsid w:val="007602A3"/>
    <w:rPr>
      <w:rFonts w:ascii="Baltica" w:hAnsi="Baltica"/>
      <w:lang w:val="af-ZA" w:eastAsia="en-US" w:bidi="ar-SA"/>
    </w:rPr>
  </w:style>
  <w:style w:type="character" w:customStyle="1" w:styleId="22">
    <w:name w:val="Основной текст 2 Знак"/>
    <w:link w:val="21"/>
    <w:rsid w:val="007602A3"/>
    <w:rPr>
      <w:rFonts w:ascii="Arial LatArm" w:hAnsi="Arial LatArm"/>
      <w:lang w:val="en-US" w:eastAsia="en-US" w:bidi="ar-SA"/>
    </w:rPr>
  </w:style>
  <w:style w:type="character" w:customStyle="1" w:styleId="ae">
    <w:name w:val="Верхний колонтитул Знак"/>
    <w:link w:val="ad"/>
    <w:rsid w:val="007602A3"/>
    <w:rPr>
      <w:lang w:val="en-AU" w:eastAsia="ru-RU" w:bidi="ar-SA"/>
    </w:rPr>
  </w:style>
  <w:style w:type="character" w:customStyle="1" w:styleId="34">
    <w:name w:val="Основной текст 3 Знак"/>
    <w:link w:val="33"/>
    <w:rsid w:val="007602A3"/>
    <w:rPr>
      <w:rFonts w:ascii="Arial LatArm" w:hAnsi="Arial LatArm"/>
      <w:lang w:val="en-US" w:eastAsia="ru-RU" w:bidi="ar-SA"/>
    </w:rPr>
  </w:style>
  <w:style w:type="character" w:styleId="af7">
    <w:name w:val="annotation reference"/>
    <w:semiHidden/>
    <w:rsid w:val="007602A3"/>
    <w:rPr>
      <w:sz w:val="16"/>
      <w:szCs w:val="16"/>
    </w:rPr>
  </w:style>
  <w:style w:type="paragraph" w:styleId="af8">
    <w:name w:val="annotation text"/>
    <w:basedOn w:val="a"/>
    <w:semiHidden/>
    <w:rsid w:val="007602A3"/>
    <w:rPr>
      <w:rFonts w:ascii="Times Armenian" w:hAnsi="Times Armenian"/>
      <w:sz w:val="20"/>
      <w:szCs w:val="20"/>
      <w:lang w:eastAsia="ru-RU"/>
    </w:rPr>
  </w:style>
  <w:style w:type="paragraph" w:styleId="af9">
    <w:name w:val="annotation subject"/>
    <w:basedOn w:val="af8"/>
    <w:next w:val="af8"/>
    <w:semiHidden/>
    <w:rsid w:val="007602A3"/>
    <w:rPr>
      <w:b/>
      <w:bCs/>
    </w:rPr>
  </w:style>
  <w:style w:type="paragraph" w:styleId="afa">
    <w:name w:val="endnote text"/>
    <w:basedOn w:val="a"/>
    <w:semiHidden/>
    <w:rsid w:val="007602A3"/>
    <w:rPr>
      <w:rFonts w:ascii="Times Armenian" w:hAnsi="Times Armenian"/>
      <w:sz w:val="20"/>
      <w:szCs w:val="20"/>
      <w:lang w:eastAsia="ru-RU"/>
    </w:rPr>
  </w:style>
  <w:style w:type="character" w:styleId="afb">
    <w:name w:val="endnote reference"/>
    <w:semiHidden/>
    <w:rsid w:val="007602A3"/>
    <w:rPr>
      <w:vertAlign w:val="superscript"/>
    </w:rPr>
  </w:style>
  <w:style w:type="paragraph" w:styleId="afc">
    <w:name w:val="Document Map"/>
    <w:basedOn w:val="a"/>
    <w:semiHidden/>
    <w:rsid w:val="007602A3"/>
    <w:pPr>
      <w:shd w:val="clear" w:color="auto" w:fill="000080"/>
    </w:pPr>
    <w:rPr>
      <w:rFonts w:ascii="Tahoma" w:hAnsi="Tahoma" w:cs="Tahoma"/>
      <w:sz w:val="20"/>
      <w:szCs w:val="20"/>
      <w:lang w:eastAsia="ru-RU"/>
    </w:rPr>
  </w:style>
  <w:style w:type="paragraph" w:styleId="afd">
    <w:name w:val="Revision"/>
    <w:hidden/>
    <w:semiHidden/>
    <w:rsid w:val="007602A3"/>
    <w:rPr>
      <w:rFonts w:ascii="Times Armenian" w:hAnsi="Times Armenian"/>
      <w:sz w:val="24"/>
      <w:lang w:eastAsia="ru-RU"/>
    </w:rPr>
  </w:style>
  <w:style w:type="table" w:styleId="afe">
    <w:name w:val="Table Grid"/>
    <w:basedOn w:val="a1"/>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aff">
    <w:name w:val="List Paragraph"/>
    <w:basedOn w:val="a"/>
    <w:link w:val="aff0"/>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aff1">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a"/>
    <w:next w:val="a"/>
    <w:rsid w:val="00536BFB"/>
    <w:pPr>
      <w:autoSpaceDE w:val="0"/>
      <w:autoSpaceDN w:val="0"/>
      <w:adjustRightInd w:val="0"/>
    </w:pPr>
    <w:rPr>
      <w:rFonts w:ascii="Times Armenian" w:hAnsi="Times Armenian"/>
      <w:lang w:val="ru-RU" w:eastAsia="ru-RU"/>
    </w:rPr>
  </w:style>
  <w:style w:type="paragraph" w:customStyle="1" w:styleId="Normal2">
    <w:name w:val="Normal+2"/>
    <w:basedOn w:val="a"/>
    <w:next w:val="a"/>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a"/>
    <w:rsid w:val="00536BFB"/>
    <w:pPr>
      <w:widowControl w:val="0"/>
      <w:bidi/>
      <w:adjustRightInd w:val="0"/>
      <w:spacing w:after="160" w:line="240" w:lineRule="exact"/>
    </w:pPr>
    <w:rPr>
      <w:sz w:val="20"/>
      <w:szCs w:val="20"/>
      <w:lang w:val="en-GB" w:eastAsia="ru-RU" w:bidi="he-IL"/>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a"/>
    <w:rsid w:val="00536BFB"/>
    <w:pPr>
      <w:suppressAutoHyphens/>
      <w:spacing w:line="100" w:lineRule="atLeast"/>
    </w:pPr>
    <w:rPr>
      <w:kern w:val="1"/>
      <w:sz w:val="20"/>
      <w:szCs w:val="20"/>
      <w:lang w:val="en-AU" w:eastAsia="ar-SA"/>
    </w:rPr>
  </w:style>
  <w:style w:type="character" w:styleId="aff2">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lang w:val="en-GB"/>
    </w:rPr>
  </w:style>
  <w:style w:type="character" w:customStyle="1" w:styleId="aff0">
    <w:name w:val="Абзац списка Знак"/>
    <w:link w:val="aff"/>
    <w:uiPriority w:val="34"/>
    <w:locked/>
    <w:rsid w:val="00DB3E17"/>
    <w:rPr>
      <w:rFonts w:ascii="Times Armenian" w:hAnsi="Times Armenian" w:cs="Times Armenian"/>
      <w:sz w:val="24"/>
      <w:szCs w:val="24"/>
      <w:lang w:eastAsia="ru-RU"/>
    </w:rPr>
  </w:style>
  <w:style w:type="character" w:styleId="aff3">
    <w:name w:val="Emphasis"/>
    <w:qFormat/>
    <w:rsid w:val="00C91F69"/>
    <w:rPr>
      <w:i/>
      <w:iCs/>
    </w:rPr>
  </w:style>
  <w:style w:type="character" w:customStyle="1" w:styleId="32">
    <w:name w:val="Основной текст с отступом 3 Знак"/>
    <w:link w:val="31"/>
    <w:rsid w:val="006C3873"/>
    <w:rPr>
      <w:rFonts w:ascii="Times Armenian" w:hAnsi="Times Armenian"/>
    </w:rPr>
  </w:style>
  <w:style w:type="character" w:customStyle="1" w:styleId="12">
    <w:name w:val="Неразрешенное упоминание1"/>
    <w:uiPriority w:val="99"/>
    <w:semiHidden/>
    <w:unhideWhenUsed/>
    <w:rsid w:val="007B3D9D"/>
    <w:rPr>
      <w:color w:val="605E5C"/>
      <w:shd w:val="clear" w:color="auto" w:fill="E1DFDD"/>
    </w:r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1132496">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45780396">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6269138">
      <w:bodyDiv w:val="1"/>
      <w:marLeft w:val="0"/>
      <w:marRight w:val="0"/>
      <w:marTop w:val="0"/>
      <w:marBottom w:val="0"/>
      <w:divBdr>
        <w:top w:val="none" w:sz="0" w:space="0" w:color="auto"/>
        <w:left w:val="none" w:sz="0" w:space="0" w:color="auto"/>
        <w:bottom w:val="none" w:sz="0" w:space="0" w:color="auto"/>
        <w:right w:val="none" w:sz="0" w:space="0" w:color="auto"/>
      </w:divBdr>
    </w:div>
    <w:div w:id="616302766">
      <w:bodyDiv w:val="1"/>
      <w:marLeft w:val="0"/>
      <w:marRight w:val="0"/>
      <w:marTop w:val="0"/>
      <w:marBottom w:val="0"/>
      <w:divBdr>
        <w:top w:val="none" w:sz="0" w:space="0" w:color="auto"/>
        <w:left w:val="none" w:sz="0" w:space="0" w:color="auto"/>
        <w:bottom w:val="none" w:sz="0" w:space="0" w:color="auto"/>
        <w:right w:val="none" w:sz="0" w:space="0" w:color="auto"/>
      </w:divBdr>
    </w:div>
    <w:div w:id="1077677402">
      <w:bodyDiv w:val="1"/>
      <w:marLeft w:val="0"/>
      <w:marRight w:val="0"/>
      <w:marTop w:val="0"/>
      <w:marBottom w:val="0"/>
      <w:divBdr>
        <w:top w:val="none" w:sz="0" w:space="0" w:color="auto"/>
        <w:left w:val="none" w:sz="0" w:space="0" w:color="auto"/>
        <w:bottom w:val="none" w:sz="0" w:space="0" w:color="auto"/>
        <w:right w:val="none" w:sz="0" w:space="0" w:color="auto"/>
      </w:divBdr>
    </w:div>
    <w:div w:id="1107458033">
      <w:bodyDiv w:val="1"/>
      <w:marLeft w:val="0"/>
      <w:marRight w:val="0"/>
      <w:marTop w:val="0"/>
      <w:marBottom w:val="0"/>
      <w:divBdr>
        <w:top w:val="none" w:sz="0" w:space="0" w:color="auto"/>
        <w:left w:val="none" w:sz="0" w:space="0" w:color="auto"/>
        <w:bottom w:val="none" w:sz="0" w:space="0" w:color="auto"/>
        <w:right w:val="none" w:sz="0" w:space="0" w:color="auto"/>
      </w:divBdr>
    </w:div>
    <w:div w:id="1221134170">
      <w:bodyDiv w:val="1"/>
      <w:marLeft w:val="0"/>
      <w:marRight w:val="0"/>
      <w:marTop w:val="0"/>
      <w:marBottom w:val="0"/>
      <w:divBdr>
        <w:top w:val="none" w:sz="0" w:space="0" w:color="auto"/>
        <w:left w:val="none" w:sz="0" w:space="0" w:color="auto"/>
        <w:bottom w:val="none" w:sz="0" w:space="0" w:color="auto"/>
        <w:right w:val="none" w:sz="0" w:space="0" w:color="auto"/>
      </w:divBdr>
    </w:div>
    <w:div w:id="1304457743">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17961741">
      <w:bodyDiv w:val="1"/>
      <w:marLeft w:val="0"/>
      <w:marRight w:val="0"/>
      <w:marTop w:val="0"/>
      <w:marBottom w:val="0"/>
      <w:divBdr>
        <w:top w:val="none" w:sz="0" w:space="0" w:color="auto"/>
        <w:left w:val="none" w:sz="0" w:space="0" w:color="auto"/>
        <w:bottom w:val="none" w:sz="0" w:space="0" w:color="auto"/>
        <w:right w:val="none" w:sz="0" w:space="0" w:color="auto"/>
      </w:divBdr>
    </w:div>
    <w:div w:id="1526216700">
      <w:bodyDiv w:val="1"/>
      <w:marLeft w:val="0"/>
      <w:marRight w:val="0"/>
      <w:marTop w:val="0"/>
      <w:marBottom w:val="0"/>
      <w:divBdr>
        <w:top w:val="none" w:sz="0" w:space="0" w:color="auto"/>
        <w:left w:val="none" w:sz="0" w:space="0" w:color="auto"/>
        <w:bottom w:val="none" w:sz="0" w:space="0" w:color="auto"/>
        <w:right w:val="none" w:sz="0" w:space="0" w:color="auto"/>
      </w:divBdr>
    </w:div>
    <w:div w:id="1567450144">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201719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374802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rsenyananahit@mail.ru"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ru.wikipedia.org/wiki/Standard_%26_Poor%E2%80%99s"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A2C3CD9-079F-4ED3-B8A5-843F000E3D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394</TotalTime>
  <Pages>1</Pages>
  <Words>20219</Words>
  <Characters>115250</Characters>
  <Application>Microsoft Office Word</Application>
  <DocSecurity>0</DocSecurity>
  <Lines>960</Lines>
  <Paragraphs>270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135199</CharactersWithSpaces>
  <SharedDoc>false</SharedDoc>
  <HLinks>
    <vt:vector size="36" baseType="variant">
      <vt:variant>
        <vt:i4>8061043</vt:i4>
      </vt:variant>
      <vt:variant>
        <vt:i4>12</vt:i4>
      </vt:variant>
      <vt:variant>
        <vt:i4>0</vt:i4>
      </vt:variant>
      <vt:variant>
        <vt:i4>5</vt:i4>
      </vt:variant>
      <vt:variant>
        <vt:lpwstr>http://www.procurement.am/</vt:lpwstr>
      </vt:variant>
      <vt:variant>
        <vt:lpwstr/>
      </vt:variant>
      <vt:variant>
        <vt:i4>8061043</vt:i4>
      </vt:variant>
      <vt:variant>
        <vt:i4>9</vt:i4>
      </vt:variant>
      <vt:variant>
        <vt:i4>0</vt:i4>
      </vt:variant>
      <vt:variant>
        <vt:i4>5</vt:i4>
      </vt:variant>
      <vt:variant>
        <vt:lpwstr>http://www.procurement.am/</vt:lpwstr>
      </vt:variant>
      <vt:variant>
        <vt:lpwstr/>
      </vt:variant>
      <vt:variant>
        <vt:i4>8061043</vt:i4>
      </vt:variant>
      <vt:variant>
        <vt:i4>6</vt:i4>
      </vt:variant>
      <vt:variant>
        <vt:i4>0</vt:i4>
      </vt:variant>
      <vt:variant>
        <vt:i4>5</vt:i4>
      </vt:variant>
      <vt:variant>
        <vt:lpwstr>http://www.procurement.am/</vt:lpwstr>
      </vt:variant>
      <vt:variant>
        <vt:lpwstr/>
      </vt:variant>
      <vt:variant>
        <vt:i4>8061043</vt:i4>
      </vt:variant>
      <vt:variant>
        <vt:i4>3</vt:i4>
      </vt:variant>
      <vt:variant>
        <vt:i4>0</vt:i4>
      </vt:variant>
      <vt:variant>
        <vt:i4>5</vt:i4>
      </vt:variant>
      <vt:variant>
        <vt:lpwstr>http://www.procurement.am/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https:/mul2-minfin.gov.am/tasks/543902/oneclick/Apranq_txtayin 7.docx?token=bd8fc7feeb5e21642c5fe9e387d9c225</cp:keywords>
  <cp:lastModifiedBy>VAHE</cp:lastModifiedBy>
  <cp:revision>58</cp:revision>
  <cp:lastPrinted>2018-02-16T07:12:00Z</cp:lastPrinted>
  <dcterms:created xsi:type="dcterms:W3CDTF">2022-10-31T10:53:00Z</dcterms:created>
  <dcterms:modified xsi:type="dcterms:W3CDTF">2025-02-03T18:38:00Z</dcterms:modified>
</cp:coreProperties>
</file>